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2B20B" w14:textId="77777777" w:rsidR="006671E3" w:rsidRPr="00E423B9" w:rsidRDefault="006671E3" w:rsidP="00C46EFA">
      <w:pPr>
        <w:pStyle w:val="BodyTextIndent"/>
        <w:widowControl w:val="0"/>
        <w:spacing w:line="240" w:lineRule="auto"/>
        <w:ind w:firstLine="0"/>
        <w:jc w:val="center"/>
        <w:rPr>
          <w:rFonts w:ascii="GHEA Grapalat" w:hAnsi="GHEA Grapalat"/>
          <w:i w:val="0"/>
          <w:sz w:val="22"/>
          <w:szCs w:val="24"/>
        </w:rPr>
      </w:pPr>
      <w:r w:rsidRPr="00E423B9">
        <w:rPr>
          <w:rFonts w:ascii="GHEA Grapalat" w:hAnsi="GHEA Grapalat"/>
          <w:i w:val="0"/>
          <w:sz w:val="22"/>
          <w:szCs w:val="24"/>
        </w:rPr>
        <w:t>ОБЪЯВЛЕНИЕ</w:t>
      </w:r>
    </w:p>
    <w:p w14:paraId="26853514" w14:textId="77777777" w:rsidR="006671E3" w:rsidRPr="00E423B9" w:rsidRDefault="006671E3" w:rsidP="00C46EFA">
      <w:pPr>
        <w:pStyle w:val="BodyTextIndent"/>
        <w:widowControl w:val="0"/>
        <w:spacing w:line="240" w:lineRule="auto"/>
        <w:ind w:firstLine="0"/>
        <w:jc w:val="center"/>
        <w:rPr>
          <w:rFonts w:ascii="GHEA Grapalat" w:hAnsi="GHEA Grapalat"/>
          <w:i w:val="0"/>
          <w:sz w:val="22"/>
          <w:szCs w:val="24"/>
        </w:rPr>
      </w:pPr>
      <w:r w:rsidRPr="00E423B9">
        <w:rPr>
          <w:rFonts w:ascii="GHEA Grapalat" w:hAnsi="GHEA Grapalat"/>
          <w:i w:val="0"/>
          <w:sz w:val="22"/>
          <w:szCs w:val="24"/>
        </w:rPr>
        <w:t>О ЗАПРОСЕ КОТИРОВОК</w:t>
      </w:r>
    </w:p>
    <w:p w14:paraId="5F51F503" w14:textId="77777777" w:rsidR="006671E3" w:rsidRPr="00E423B9" w:rsidRDefault="006671E3" w:rsidP="00C46EFA">
      <w:pPr>
        <w:pStyle w:val="BodyTextIndent"/>
        <w:widowControl w:val="0"/>
        <w:spacing w:line="240" w:lineRule="auto"/>
        <w:ind w:firstLine="0"/>
        <w:jc w:val="center"/>
        <w:rPr>
          <w:rFonts w:ascii="GHEA Grapalat" w:hAnsi="GHEA Grapalat"/>
          <w:i w:val="0"/>
          <w:sz w:val="22"/>
          <w:szCs w:val="24"/>
        </w:rPr>
      </w:pPr>
    </w:p>
    <w:p w14:paraId="66316F7F" w14:textId="0C75E98D" w:rsidR="006671E3" w:rsidRPr="00E423B9" w:rsidRDefault="006671E3" w:rsidP="00C46EFA">
      <w:pPr>
        <w:pStyle w:val="BodyTextIndent"/>
        <w:widowControl w:val="0"/>
        <w:spacing w:line="240" w:lineRule="auto"/>
        <w:ind w:firstLine="0"/>
        <w:jc w:val="center"/>
        <w:rPr>
          <w:rFonts w:ascii="GHEA Grapalat" w:hAnsi="GHEA Grapalat"/>
          <w:i w:val="0"/>
          <w:sz w:val="22"/>
          <w:szCs w:val="24"/>
        </w:rPr>
      </w:pPr>
      <w:r w:rsidRPr="00E423B9">
        <w:rPr>
          <w:rFonts w:ascii="GHEA Grapalat" w:hAnsi="GHEA Grapalat"/>
          <w:i w:val="0"/>
          <w:sz w:val="22"/>
          <w:szCs w:val="24"/>
        </w:rPr>
        <w:t xml:space="preserve">Настоящий текст объявления утвержден Решением Оценочной Комиссии от </w:t>
      </w:r>
      <w:r w:rsidR="009575F1" w:rsidRPr="009575F1">
        <w:rPr>
          <w:rFonts w:ascii="GHEA Grapalat" w:hAnsi="GHEA Grapalat"/>
          <w:i w:val="0"/>
          <w:sz w:val="22"/>
          <w:szCs w:val="24"/>
        </w:rPr>
        <w:t>08</w:t>
      </w:r>
      <w:r w:rsidR="002C3445" w:rsidRPr="00D709B9">
        <w:rPr>
          <w:rFonts w:ascii="GHEA Grapalat" w:hAnsi="GHEA Grapalat"/>
          <w:i w:val="0"/>
          <w:sz w:val="22"/>
          <w:szCs w:val="24"/>
        </w:rPr>
        <w:t xml:space="preserve">-го </w:t>
      </w:r>
      <w:r w:rsidR="00C80B67" w:rsidRPr="00C80B67">
        <w:rPr>
          <w:rFonts w:ascii="GHEA Grapalat" w:hAnsi="GHEA Grapalat"/>
          <w:i w:val="0"/>
          <w:sz w:val="22"/>
          <w:szCs w:val="24"/>
        </w:rPr>
        <w:t>декабр</w:t>
      </w:r>
      <w:r w:rsidR="00957802" w:rsidRPr="00D709B9">
        <w:rPr>
          <w:rFonts w:ascii="GHEA Grapalat" w:hAnsi="GHEA Grapalat"/>
          <w:i w:val="0"/>
          <w:sz w:val="22"/>
          <w:szCs w:val="24"/>
        </w:rPr>
        <w:t>я</w:t>
      </w:r>
      <w:r w:rsidRPr="00E423B9">
        <w:rPr>
          <w:rFonts w:ascii="GHEA Grapalat" w:hAnsi="GHEA Grapalat"/>
          <w:i w:val="0"/>
          <w:sz w:val="22"/>
          <w:szCs w:val="24"/>
        </w:rPr>
        <w:t xml:space="preserve"> </w:t>
      </w:r>
      <w:r w:rsidR="000C66A6">
        <w:rPr>
          <w:rFonts w:ascii="GHEA Grapalat" w:hAnsi="GHEA Grapalat"/>
          <w:i w:val="0"/>
          <w:sz w:val="22"/>
          <w:szCs w:val="24"/>
        </w:rPr>
        <w:t>202</w:t>
      </w:r>
      <w:r w:rsidR="009575F1" w:rsidRPr="009575F1">
        <w:rPr>
          <w:rFonts w:ascii="GHEA Grapalat" w:hAnsi="GHEA Grapalat"/>
          <w:i w:val="0"/>
          <w:sz w:val="22"/>
          <w:szCs w:val="24"/>
        </w:rPr>
        <w:t>5</w:t>
      </w:r>
      <w:r w:rsidR="00B0244F" w:rsidRPr="00D709B9">
        <w:rPr>
          <w:rFonts w:ascii="GHEA Grapalat" w:hAnsi="GHEA Grapalat"/>
          <w:i w:val="0"/>
          <w:sz w:val="22"/>
          <w:szCs w:val="24"/>
        </w:rPr>
        <w:t xml:space="preserve"> </w:t>
      </w:r>
      <w:r w:rsidRPr="00E423B9">
        <w:rPr>
          <w:rFonts w:ascii="GHEA Grapalat" w:hAnsi="GHEA Grapalat"/>
          <w:i w:val="0"/>
          <w:sz w:val="22"/>
          <w:szCs w:val="24"/>
        </w:rPr>
        <w:t xml:space="preserve">года </w:t>
      </w:r>
      <w:r w:rsidRPr="00D709B9">
        <w:rPr>
          <w:rFonts w:ascii="GHEA Grapalat" w:hAnsi="GHEA Grapalat"/>
          <w:i w:val="0"/>
          <w:sz w:val="22"/>
          <w:szCs w:val="24"/>
        </w:rPr>
        <w:t xml:space="preserve">№ </w:t>
      </w:r>
      <w:r w:rsidR="00845C0C" w:rsidRPr="00845C0C">
        <w:rPr>
          <w:rFonts w:ascii="GHEA Grapalat" w:hAnsi="GHEA Grapalat"/>
          <w:i w:val="0"/>
          <w:sz w:val="22"/>
          <w:szCs w:val="24"/>
        </w:rPr>
        <w:t>2</w:t>
      </w:r>
      <w:r w:rsidRPr="00E423B9">
        <w:rPr>
          <w:rFonts w:ascii="GHEA Grapalat" w:hAnsi="GHEA Grapalat"/>
          <w:i w:val="0"/>
          <w:sz w:val="22"/>
          <w:szCs w:val="24"/>
        </w:rPr>
        <w:t xml:space="preserve"> </w:t>
      </w:r>
    </w:p>
    <w:p w14:paraId="118F3B33" w14:textId="2A9661C7" w:rsidR="006671E3" w:rsidRDefault="006671E3" w:rsidP="00C46EFA">
      <w:pPr>
        <w:pStyle w:val="BodyTextIndent"/>
        <w:widowControl w:val="0"/>
        <w:spacing w:line="240" w:lineRule="auto"/>
        <w:ind w:firstLine="0"/>
        <w:jc w:val="center"/>
        <w:rPr>
          <w:rFonts w:ascii="GHEA Grapalat" w:hAnsi="GHEA Grapalat"/>
          <w:i w:val="0"/>
          <w:sz w:val="22"/>
          <w:szCs w:val="24"/>
          <w:lang w:val="hy-AM"/>
        </w:rPr>
      </w:pPr>
      <w:r w:rsidRPr="00E423B9">
        <w:rPr>
          <w:rFonts w:ascii="GHEA Grapalat" w:hAnsi="GHEA Grapalat"/>
          <w:i w:val="0"/>
          <w:sz w:val="22"/>
          <w:szCs w:val="24"/>
        </w:rPr>
        <w:t xml:space="preserve">Код процедуры </w:t>
      </w:r>
      <w:r w:rsidRPr="00D709B9">
        <w:rPr>
          <w:rFonts w:ascii="GHEA Grapalat" w:hAnsi="GHEA Grapalat"/>
          <w:i w:val="0"/>
          <w:sz w:val="22"/>
          <w:szCs w:val="24"/>
        </w:rPr>
        <w:t xml:space="preserve"> </w:t>
      </w:r>
      <w:r w:rsidR="00845C0C" w:rsidRPr="00845C0C">
        <w:rPr>
          <w:rFonts w:ascii="GHEA Grapalat" w:hAnsi="GHEA Grapalat"/>
          <w:b/>
          <w:bCs/>
          <w:i w:val="0"/>
          <w:sz w:val="22"/>
          <w:szCs w:val="24"/>
          <w:lang w:val="en-US"/>
        </w:rPr>
        <w:t>YEG</w:t>
      </w:r>
      <w:r w:rsidR="00845C0C" w:rsidRPr="00845C0C">
        <w:rPr>
          <w:rFonts w:ascii="GHEA Grapalat" w:hAnsi="GHEA Grapalat"/>
          <w:b/>
          <w:bCs/>
          <w:i w:val="0"/>
          <w:sz w:val="22"/>
          <w:szCs w:val="24"/>
        </w:rPr>
        <w:t>2</w:t>
      </w:r>
      <w:r w:rsidR="00845C0C" w:rsidRPr="00845C0C">
        <w:rPr>
          <w:rFonts w:ascii="GHEA Grapalat" w:hAnsi="GHEA Grapalat"/>
          <w:b/>
          <w:bCs/>
          <w:i w:val="0"/>
          <w:sz w:val="22"/>
          <w:szCs w:val="24"/>
          <w:lang w:val="en-US"/>
        </w:rPr>
        <w:t>HD</w:t>
      </w:r>
      <w:r w:rsidR="00845C0C" w:rsidRPr="00845C0C">
        <w:rPr>
          <w:rFonts w:ascii="GHEA Grapalat" w:hAnsi="GHEA Grapalat"/>
          <w:b/>
          <w:bCs/>
          <w:i w:val="0"/>
          <w:sz w:val="22"/>
          <w:szCs w:val="24"/>
        </w:rPr>
        <w:t>-</w:t>
      </w:r>
      <w:r w:rsidR="00845C0C" w:rsidRPr="00845C0C">
        <w:rPr>
          <w:rFonts w:ascii="GHEA Grapalat" w:hAnsi="GHEA Grapalat"/>
          <w:b/>
          <w:bCs/>
          <w:i w:val="0"/>
          <w:sz w:val="22"/>
          <w:szCs w:val="24"/>
          <w:lang w:val="en-US"/>
        </w:rPr>
        <w:t>GH</w:t>
      </w:r>
      <w:r w:rsidR="00845C0C" w:rsidRPr="00845C0C">
        <w:rPr>
          <w:rFonts w:ascii="GHEA Grapalat" w:hAnsi="GHEA Grapalat"/>
          <w:b/>
          <w:bCs/>
          <w:i w:val="0"/>
          <w:sz w:val="22"/>
          <w:szCs w:val="24"/>
        </w:rPr>
        <w:t>-</w:t>
      </w:r>
      <w:proofErr w:type="spellStart"/>
      <w:r w:rsidR="00845C0C" w:rsidRPr="00845C0C">
        <w:rPr>
          <w:rFonts w:ascii="GHEA Grapalat" w:hAnsi="GHEA Grapalat"/>
          <w:b/>
          <w:bCs/>
          <w:i w:val="0"/>
          <w:sz w:val="22"/>
          <w:szCs w:val="24"/>
          <w:lang w:val="en-US"/>
        </w:rPr>
        <w:t>APGzB</w:t>
      </w:r>
      <w:proofErr w:type="spellEnd"/>
      <w:r w:rsidR="00845C0C" w:rsidRPr="00845C0C">
        <w:rPr>
          <w:rFonts w:ascii="GHEA Grapalat" w:hAnsi="GHEA Grapalat"/>
          <w:b/>
          <w:bCs/>
          <w:i w:val="0"/>
          <w:sz w:val="22"/>
          <w:szCs w:val="24"/>
        </w:rPr>
        <w:t>-202</w:t>
      </w:r>
      <w:r w:rsidR="009575F1" w:rsidRPr="009575F1">
        <w:rPr>
          <w:rFonts w:ascii="GHEA Grapalat" w:hAnsi="GHEA Grapalat"/>
          <w:b/>
          <w:bCs/>
          <w:i w:val="0"/>
          <w:sz w:val="22"/>
          <w:szCs w:val="24"/>
        </w:rPr>
        <w:t>6</w:t>
      </w:r>
      <w:r w:rsidR="00845C0C" w:rsidRPr="00845C0C">
        <w:rPr>
          <w:rFonts w:ascii="GHEA Grapalat" w:hAnsi="GHEA Grapalat"/>
          <w:b/>
          <w:bCs/>
          <w:i w:val="0"/>
          <w:sz w:val="22"/>
          <w:szCs w:val="24"/>
        </w:rPr>
        <w:t>/01</w:t>
      </w:r>
      <w:r w:rsidR="00845C0C">
        <w:rPr>
          <w:rFonts w:ascii="GHEA Grapalat" w:hAnsi="GHEA Grapalat"/>
          <w:i w:val="0"/>
          <w:sz w:val="22"/>
          <w:szCs w:val="24"/>
          <w:lang w:val="hy-AM"/>
        </w:rPr>
        <w:t xml:space="preserve"> </w:t>
      </w:r>
    </w:p>
    <w:p w14:paraId="5A9E6540" w14:textId="77777777" w:rsidR="009575F1" w:rsidRPr="00921D24" w:rsidRDefault="009575F1" w:rsidP="009575F1">
      <w:pPr>
        <w:pStyle w:val="BodyTextIndent"/>
        <w:ind w:firstLine="0"/>
        <w:jc w:val="center"/>
        <w:rPr>
          <w:rFonts w:asciiTheme="minorHAnsi" w:hAnsiTheme="minorHAnsi"/>
        </w:rPr>
      </w:pPr>
      <w:r w:rsidRPr="00921D24">
        <w:rPr>
          <w:color w:val="FF0000"/>
        </w:rPr>
        <w:t>Процедура организуется на основании части 6 статьи 15 Закона Республики Армения «О закупках»</w:t>
      </w:r>
    </w:p>
    <w:p w14:paraId="4BC18880" w14:textId="77777777" w:rsidR="009575F1" w:rsidRPr="009575F1" w:rsidRDefault="009575F1" w:rsidP="00C46EFA">
      <w:pPr>
        <w:pStyle w:val="BodyTextIndent"/>
        <w:widowControl w:val="0"/>
        <w:spacing w:line="240" w:lineRule="auto"/>
        <w:ind w:firstLine="0"/>
        <w:jc w:val="center"/>
        <w:rPr>
          <w:rFonts w:ascii="GHEA Grapalat" w:hAnsi="GHEA Grapalat"/>
          <w:i w:val="0"/>
          <w:sz w:val="22"/>
          <w:szCs w:val="24"/>
        </w:rPr>
      </w:pPr>
    </w:p>
    <w:p w14:paraId="3EDEC1C2" w14:textId="77777777" w:rsidR="00D709B9" w:rsidRPr="00D709B9" w:rsidRDefault="00D709B9" w:rsidP="00C46EFA">
      <w:pPr>
        <w:pStyle w:val="BodyTextIndent"/>
        <w:widowControl w:val="0"/>
        <w:spacing w:line="240" w:lineRule="auto"/>
        <w:ind w:firstLine="0"/>
        <w:jc w:val="center"/>
        <w:rPr>
          <w:rFonts w:ascii="GHEA Grapalat" w:hAnsi="GHEA Grapalat"/>
          <w:i w:val="0"/>
          <w:sz w:val="22"/>
          <w:szCs w:val="24"/>
        </w:rPr>
      </w:pPr>
    </w:p>
    <w:p w14:paraId="02BC0C18" w14:textId="7DEA8392" w:rsidR="00610B10" w:rsidRPr="007E1FDE" w:rsidRDefault="00845C0C" w:rsidP="00845C0C">
      <w:pPr>
        <w:pStyle w:val="BodyTextIndent"/>
        <w:spacing w:line="240" w:lineRule="auto"/>
        <w:ind w:firstLine="709"/>
        <w:rPr>
          <w:rFonts w:ascii="GHEA Grapalat" w:hAnsi="GHEA Grapalat"/>
          <w:i w:val="0"/>
          <w:iCs/>
          <w:sz w:val="22"/>
          <w:szCs w:val="22"/>
        </w:rPr>
      </w:pPr>
      <w:r w:rsidRPr="007E1FDE">
        <w:rPr>
          <w:rFonts w:ascii="GHEA Grapalat" w:hAnsi="GHEA Grapalat"/>
          <w:i w:val="0"/>
          <w:iCs/>
          <w:sz w:val="22"/>
          <w:szCs w:val="22"/>
        </w:rPr>
        <w:t>Заказчик «Егвардская №2 основная школа» ГНКО, находящийся по адресу:  Республика Армения, Котайкского раиона, г. Егвард, Сафаряхн 88  объявляет запрос котировок, который проводится одним этапом.</w:t>
      </w:r>
    </w:p>
    <w:p w14:paraId="03289551" w14:textId="77777777" w:rsidR="00311076" w:rsidRPr="007E1FDE" w:rsidRDefault="00A20B69" w:rsidP="001F5CF2">
      <w:pPr>
        <w:pStyle w:val="BodyTextIndent"/>
        <w:widowControl w:val="0"/>
        <w:spacing w:line="240" w:lineRule="auto"/>
        <w:ind w:firstLine="567"/>
        <w:rPr>
          <w:rFonts w:ascii="GHEA Grapalat" w:hAnsi="GHEA Grapalat"/>
          <w:i w:val="0"/>
          <w:iCs/>
          <w:sz w:val="22"/>
          <w:szCs w:val="22"/>
        </w:rPr>
      </w:pPr>
      <w:r w:rsidRPr="007E1FDE">
        <w:rPr>
          <w:rFonts w:ascii="GHEA Grapalat" w:hAnsi="GHEA Grapalat"/>
          <w:i w:val="0"/>
          <w:iCs/>
          <w:sz w:val="22"/>
          <w:szCs w:val="22"/>
        </w:rPr>
        <w:t xml:space="preserve">Участнику, отобранному по итогам </w:t>
      </w:r>
      <w:r w:rsidR="0041023E" w:rsidRPr="007E1FDE">
        <w:rPr>
          <w:rFonts w:ascii="GHEA Grapalat" w:hAnsi="GHEA Grapalat"/>
          <w:i w:val="0"/>
          <w:iCs/>
          <w:sz w:val="22"/>
          <w:szCs w:val="22"/>
        </w:rPr>
        <w:t>настоящей процедуры</w:t>
      </w:r>
      <w:r w:rsidRPr="007E1FDE">
        <w:rPr>
          <w:rFonts w:ascii="GHEA Grapalat" w:hAnsi="GHEA Grapalat"/>
          <w:i w:val="0"/>
          <w:iCs/>
          <w:sz w:val="22"/>
          <w:szCs w:val="22"/>
        </w:rPr>
        <w:t>, в</w:t>
      </w:r>
      <w:r w:rsidR="00782D60" w:rsidRPr="007E1FDE">
        <w:rPr>
          <w:rFonts w:ascii="Calibri" w:hAnsi="Calibri" w:cs="Calibri"/>
          <w:i w:val="0"/>
          <w:iCs/>
          <w:sz w:val="22"/>
          <w:szCs w:val="22"/>
        </w:rPr>
        <w:t> </w:t>
      </w:r>
      <w:r w:rsidRPr="007E1FDE">
        <w:rPr>
          <w:rFonts w:ascii="GHEA Grapalat" w:hAnsi="GHEA Grapalat"/>
          <w:i w:val="0"/>
          <w:iCs/>
          <w:sz w:val="22"/>
          <w:szCs w:val="22"/>
        </w:rPr>
        <w:t>установленном</w:t>
      </w:r>
      <w:r w:rsidR="00782D60" w:rsidRPr="007E1FDE">
        <w:rPr>
          <w:rFonts w:ascii="Calibri" w:hAnsi="Calibri" w:cs="Calibri"/>
          <w:i w:val="0"/>
          <w:iCs/>
          <w:sz w:val="22"/>
          <w:szCs w:val="22"/>
        </w:rPr>
        <w:t> </w:t>
      </w:r>
      <w:r w:rsidRPr="007E1FDE">
        <w:rPr>
          <w:rFonts w:ascii="GHEA Grapalat" w:hAnsi="GHEA Grapalat"/>
          <w:i w:val="0"/>
          <w:iCs/>
          <w:sz w:val="22"/>
          <w:szCs w:val="22"/>
        </w:rPr>
        <w:t xml:space="preserve">порядке будет предложено заключить договор на поставку </w:t>
      </w:r>
      <w:r w:rsidR="00F71E08" w:rsidRPr="007E1FDE">
        <w:rPr>
          <w:rFonts w:ascii="GHEA Grapalat" w:hAnsi="GHEA Grapalat"/>
          <w:i w:val="0"/>
          <w:iCs/>
          <w:sz w:val="22"/>
          <w:szCs w:val="22"/>
        </w:rPr>
        <w:t>еда</w:t>
      </w:r>
      <w:r w:rsidR="009B17C6" w:rsidRPr="007E1FDE">
        <w:rPr>
          <w:rFonts w:ascii="GHEA Grapalat" w:hAnsi="GHEA Grapalat"/>
          <w:i w:val="0"/>
          <w:iCs/>
          <w:sz w:val="22"/>
          <w:szCs w:val="22"/>
        </w:rPr>
        <w:t xml:space="preserve"> </w:t>
      </w:r>
      <w:r w:rsidR="00782D60" w:rsidRPr="007E1FDE">
        <w:rPr>
          <w:rFonts w:ascii="GHEA Grapalat" w:hAnsi="GHEA Grapalat"/>
          <w:i w:val="0"/>
          <w:iCs/>
          <w:sz w:val="22"/>
          <w:szCs w:val="22"/>
        </w:rPr>
        <w:t xml:space="preserve"> (далее — договор).</w:t>
      </w:r>
    </w:p>
    <w:p w14:paraId="46F4F86E" w14:textId="77777777" w:rsidR="00357D48" w:rsidRPr="00C46EFA" w:rsidRDefault="00A20B69" w:rsidP="001F5CF2">
      <w:pPr>
        <w:pStyle w:val="BodyTextIndent"/>
        <w:widowControl w:val="0"/>
        <w:spacing w:line="240" w:lineRule="auto"/>
        <w:ind w:firstLine="567"/>
        <w:rPr>
          <w:rFonts w:ascii="GHEA Grapalat" w:hAnsi="GHEA Grapalat"/>
          <w:i w:val="0"/>
          <w:sz w:val="22"/>
          <w:szCs w:val="22"/>
        </w:rPr>
      </w:pPr>
      <w:r w:rsidRPr="007E1FDE">
        <w:rPr>
          <w:rFonts w:ascii="GHEA Grapalat" w:hAnsi="GHEA Grapalat"/>
          <w:i w:val="0"/>
          <w:iCs/>
          <w:sz w:val="22"/>
          <w:szCs w:val="22"/>
        </w:rPr>
        <w:t>Согласно статье 7 Закона Республики Армения "О закупках", любое лицо, независимо от того, является ли оно иностранным физическим</w:t>
      </w:r>
      <w:r w:rsidRPr="00C46EFA">
        <w:rPr>
          <w:rFonts w:ascii="GHEA Grapalat" w:hAnsi="GHEA Grapalat"/>
          <w:i w:val="0"/>
          <w:sz w:val="22"/>
          <w:szCs w:val="22"/>
        </w:rPr>
        <w:t xml:space="preserve"> лицом, организацией или лицом без гражданства, имеет равное право на участие в</w:t>
      </w:r>
      <w:r w:rsidR="000C6BA1" w:rsidRPr="00C46EFA">
        <w:rPr>
          <w:rFonts w:ascii="Courier New" w:hAnsi="Courier New" w:cs="Courier New"/>
          <w:i w:val="0"/>
          <w:sz w:val="22"/>
          <w:szCs w:val="22"/>
          <w:lang w:val="en-US"/>
        </w:rPr>
        <w:t> </w:t>
      </w:r>
      <w:r w:rsidR="00F95E94" w:rsidRPr="00C46EFA">
        <w:rPr>
          <w:rFonts w:ascii="GHEA Grapalat" w:hAnsi="GHEA Grapalat"/>
          <w:i w:val="0"/>
          <w:sz w:val="22"/>
          <w:szCs w:val="22"/>
        </w:rPr>
        <w:t>настоящей процедуре</w:t>
      </w:r>
      <w:r w:rsidRPr="00C46EFA">
        <w:rPr>
          <w:rFonts w:ascii="GHEA Grapalat" w:hAnsi="GHEA Grapalat"/>
          <w:i w:val="0"/>
          <w:sz w:val="22"/>
          <w:szCs w:val="22"/>
        </w:rPr>
        <w:t>.</w:t>
      </w:r>
    </w:p>
    <w:p w14:paraId="3EEB60AF" w14:textId="77777777" w:rsidR="001E6506" w:rsidRPr="00C46EFA" w:rsidRDefault="00052084" w:rsidP="001F5CF2">
      <w:pPr>
        <w:pStyle w:val="BodyTextIndent"/>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Условия </w:t>
      </w:r>
      <w:r w:rsidR="00677658" w:rsidRPr="00C46EFA">
        <w:rPr>
          <w:rFonts w:ascii="GHEA Grapalat" w:hAnsi="GHEA Grapalat"/>
          <w:i w:val="0"/>
          <w:sz w:val="22"/>
          <w:szCs w:val="22"/>
        </w:rPr>
        <w:t xml:space="preserve">предъявляемые </w:t>
      </w:r>
      <w:r w:rsidR="00FD0B1A" w:rsidRPr="00C46EFA">
        <w:rPr>
          <w:rFonts w:ascii="GHEA Grapalat" w:hAnsi="GHEA Grapalat"/>
          <w:i w:val="0"/>
          <w:sz w:val="22"/>
          <w:szCs w:val="22"/>
        </w:rPr>
        <w:t xml:space="preserve">к </w:t>
      </w:r>
      <w:r w:rsidR="00677658" w:rsidRPr="00C46EFA">
        <w:rPr>
          <w:rFonts w:ascii="GHEA Grapalat" w:hAnsi="GHEA Grapalat"/>
          <w:i w:val="0"/>
          <w:sz w:val="22"/>
          <w:szCs w:val="22"/>
        </w:rPr>
        <w:t xml:space="preserve">лицам, не имеющим права на участие в </w:t>
      </w:r>
      <w:r w:rsidRPr="00C46EFA">
        <w:rPr>
          <w:rFonts w:ascii="GHEA Grapalat" w:hAnsi="GHEA Grapalat"/>
          <w:i w:val="0"/>
          <w:sz w:val="22"/>
          <w:szCs w:val="22"/>
        </w:rPr>
        <w:t xml:space="preserve"> данной </w:t>
      </w:r>
      <w:r w:rsidR="006F297B" w:rsidRPr="00C46EFA">
        <w:rPr>
          <w:rFonts w:ascii="GHEA Grapalat" w:hAnsi="GHEA Grapalat"/>
          <w:i w:val="0"/>
          <w:sz w:val="22"/>
          <w:szCs w:val="22"/>
        </w:rPr>
        <w:t>процедуре</w:t>
      </w:r>
      <w:r w:rsidR="00677658" w:rsidRPr="00C46EFA">
        <w:rPr>
          <w:rFonts w:ascii="GHEA Grapalat" w:hAnsi="GHEA Grapalat"/>
          <w:i w:val="0"/>
          <w:sz w:val="22"/>
          <w:szCs w:val="22"/>
        </w:rPr>
        <w:t>, а также участникам, установлены приглашением на настоящую процедуру.</w:t>
      </w:r>
      <w:r w:rsidRPr="00C46EFA" w:rsidDel="00052084">
        <w:rPr>
          <w:rFonts w:ascii="GHEA Grapalat" w:hAnsi="GHEA Grapalat"/>
          <w:i w:val="0"/>
          <w:sz w:val="22"/>
          <w:szCs w:val="22"/>
        </w:rPr>
        <w:t xml:space="preserve"> </w:t>
      </w:r>
    </w:p>
    <w:p w14:paraId="66E8EBC5" w14:textId="77777777" w:rsidR="00357D48" w:rsidRPr="00C46EFA" w:rsidRDefault="00EE73A8" w:rsidP="001F5CF2">
      <w:pPr>
        <w:pStyle w:val="BodyTextIndent"/>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Отобранный участник определяется из числа участников, подавших заявки, оцененные </w:t>
      </w:r>
      <w:r w:rsidR="007442CF" w:rsidRPr="00C46EFA">
        <w:rPr>
          <w:rFonts w:ascii="GHEA Grapalat" w:hAnsi="GHEA Grapalat"/>
          <w:i w:val="0"/>
          <w:sz w:val="22"/>
          <w:szCs w:val="22"/>
        </w:rPr>
        <w:t>удовлетворительно</w:t>
      </w:r>
      <w:r w:rsidR="007442CF" w:rsidRPr="00C46EFA">
        <w:rPr>
          <w:rFonts w:ascii="GHEA Grapalat" w:hAnsi="GHEA Grapalat"/>
          <w:i w:val="0"/>
          <w:sz w:val="22"/>
          <w:szCs w:val="22"/>
          <w:lang w:val="hy-AM"/>
        </w:rPr>
        <w:t xml:space="preserve"> </w:t>
      </w:r>
      <w:r w:rsidR="007442CF" w:rsidRPr="00C46EFA">
        <w:rPr>
          <w:rFonts w:ascii="GHEA Grapalat" w:hAnsi="GHEA Grapalat"/>
          <w:i w:val="0"/>
          <w:sz w:val="22"/>
          <w:szCs w:val="22"/>
        </w:rPr>
        <w:t xml:space="preserve">по </w:t>
      </w:r>
      <w:r w:rsidR="00830445" w:rsidRPr="00C46EFA">
        <w:rPr>
          <w:rFonts w:ascii="GHEA Grapalat" w:hAnsi="GHEA Grapalat"/>
          <w:i w:val="0"/>
          <w:sz w:val="22"/>
          <w:szCs w:val="22"/>
        </w:rPr>
        <w:t xml:space="preserve">неценовым </w:t>
      </w:r>
      <w:r w:rsidR="007442CF" w:rsidRPr="00C46EFA">
        <w:rPr>
          <w:rFonts w:ascii="GHEA Grapalat" w:hAnsi="GHEA Grapalat"/>
          <w:i w:val="0"/>
          <w:sz w:val="22"/>
          <w:szCs w:val="22"/>
        </w:rPr>
        <w:t>условиям</w:t>
      </w:r>
      <w:r w:rsidRPr="00C46EFA">
        <w:rPr>
          <w:rFonts w:ascii="GHEA Grapalat" w:hAnsi="GHEA Grapalat"/>
          <w:i w:val="0"/>
          <w:sz w:val="22"/>
          <w:szCs w:val="22"/>
        </w:rPr>
        <w:t>, по принципу предпочтения, отдаваемого участнику, представившему м</w:t>
      </w:r>
      <w:r w:rsidR="003F762C" w:rsidRPr="00C46EFA">
        <w:rPr>
          <w:rFonts w:ascii="GHEA Grapalat" w:hAnsi="GHEA Grapalat"/>
          <w:i w:val="0"/>
          <w:sz w:val="22"/>
          <w:szCs w:val="22"/>
        </w:rPr>
        <w:t>инимальное ценовое предложение.</w:t>
      </w:r>
    </w:p>
    <w:p w14:paraId="10A9C860" w14:textId="77777777" w:rsidR="0067579A" w:rsidRPr="00C46EFA" w:rsidRDefault="00357D48" w:rsidP="001F5CF2">
      <w:pPr>
        <w:pStyle w:val="BodyTextIndent"/>
        <w:widowControl w:val="0"/>
        <w:spacing w:line="240" w:lineRule="auto"/>
        <w:ind w:firstLine="567"/>
        <w:rPr>
          <w:rFonts w:ascii="GHEA Grapalat" w:hAnsi="GHEA Grapalat"/>
          <w:i w:val="0"/>
          <w:spacing w:val="-6"/>
          <w:sz w:val="22"/>
          <w:szCs w:val="22"/>
        </w:rPr>
      </w:pPr>
      <w:r w:rsidRPr="00C46EFA">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46EFA">
        <w:rPr>
          <w:rFonts w:ascii="Courier New" w:hAnsi="Courier New" w:cs="Courier New"/>
          <w:i w:val="0"/>
          <w:spacing w:val="-6"/>
          <w:sz w:val="22"/>
          <w:szCs w:val="22"/>
          <w:lang w:val="en-US"/>
        </w:rPr>
        <w:t> </w:t>
      </w:r>
      <w:r w:rsidRPr="00C46EFA">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5C78BC40" w14:textId="66D67724" w:rsidR="003F6ED1" w:rsidRPr="00C46EFA" w:rsidRDefault="003F6ED1" w:rsidP="001F5CF2">
      <w:pPr>
        <w:pStyle w:val="BodyTextIndent"/>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Заявки на на </w:t>
      </w:r>
      <w:r w:rsidR="00D53459">
        <w:rPr>
          <w:rFonts w:ascii="GHEA Grapalat" w:hAnsi="GHEA Grapalat"/>
          <w:i w:val="0"/>
          <w:sz w:val="22"/>
          <w:szCs w:val="22"/>
        </w:rPr>
        <w:t>запрос котировок</w:t>
      </w:r>
      <w:r w:rsidRPr="00C46EFA">
        <w:rPr>
          <w:rFonts w:ascii="GHEA Grapalat" w:hAnsi="GHEA Grapalat"/>
          <w:i w:val="0"/>
          <w:sz w:val="22"/>
          <w:szCs w:val="22"/>
        </w:rPr>
        <w:t xml:space="preserve"> необходимо подавать по адресу</w:t>
      </w:r>
      <w:r w:rsidRPr="00C46EFA">
        <w:rPr>
          <w:rFonts w:ascii="GHEA Grapalat" w:hAnsi="GHEA Grapalat"/>
          <w:i w:val="0"/>
          <w:spacing w:val="6"/>
          <w:sz w:val="22"/>
          <w:szCs w:val="22"/>
        </w:rPr>
        <w:t xml:space="preserve"> </w:t>
      </w:r>
      <w:r w:rsidR="00845C0C" w:rsidRPr="00845C0C">
        <w:rPr>
          <w:rFonts w:ascii="GHEA Grapalat" w:hAnsi="GHEA Grapalat"/>
          <w:i w:val="0"/>
          <w:sz w:val="22"/>
          <w:szCs w:val="22"/>
        </w:rPr>
        <w:t>Республика Армения, Котайкского раиона, г. Егвард, Сафаряхн 88</w:t>
      </w:r>
      <w:r w:rsidR="000861C5" w:rsidRPr="00D709B9">
        <w:rPr>
          <w:rFonts w:ascii="GHEA Grapalat" w:hAnsi="GHEA Grapalat"/>
          <w:i w:val="0"/>
          <w:sz w:val="22"/>
          <w:szCs w:val="22"/>
        </w:rPr>
        <w:t>,</w:t>
      </w:r>
      <w:r w:rsidR="000861C5" w:rsidRPr="00C46EFA">
        <w:rPr>
          <w:rFonts w:ascii="GHEA Grapalat" w:hAnsi="GHEA Grapalat"/>
          <w:i w:val="0"/>
          <w:sz w:val="22"/>
          <w:szCs w:val="22"/>
        </w:rPr>
        <w:t xml:space="preserve"> </w:t>
      </w:r>
      <w:r w:rsidRPr="00C46EFA">
        <w:rPr>
          <w:rFonts w:ascii="GHEA Grapalat" w:hAnsi="GHEA Grapalat"/>
          <w:i w:val="0"/>
          <w:sz w:val="22"/>
          <w:szCs w:val="22"/>
        </w:rPr>
        <w:t xml:space="preserve">в документарной форме, до </w:t>
      </w:r>
      <w:r w:rsidR="00C80B67">
        <w:rPr>
          <w:rFonts w:ascii="GHEA Grapalat" w:hAnsi="GHEA Grapalat"/>
          <w:i w:val="0"/>
          <w:sz w:val="22"/>
          <w:szCs w:val="22"/>
        </w:rPr>
        <w:t>1</w:t>
      </w:r>
      <w:r w:rsidR="00845C0C" w:rsidRPr="00845C0C">
        <w:rPr>
          <w:rFonts w:ascii="GHEA Grapalat" w:hAnsi="GHEA Grapalat"/>
          <w:i w:val="0"/>
          <w:sz w:val="22"/>
          <w:szCs w:val="22"/>
        </w:rPr>
        <w:t>0</w:t>
      </w:r>
      <w:r w:rsidR="00C80B67">
        <w:rPr>
          <w:rFonts w:ascii="GHEA Grapalat" w:hAnsi="GHEA Grapalat"/>
          <w:i w:val="0"/>
          <w:sz w:val="22"/>
          <w:szCs w:val="22"/>
        </w:rPr>
        <w:t>:</w:t>
      </w:r>
      <w:r w:rsidR="00845C0C" w:rsidRPr="00845C0C">
        <w:rPr>
          <w:rFonts w:ascii="GHEA Grapalat" w:hAnsi="GHEA Grapalat"/>
          <w:i w:val="0"/>
          <w:sz w:val="22"/>
          <w:szCs w:val="22"/>
        </w:rPr>
        <w:t>3</w:t>
      </w:r>
      <w:r w:rsidR="00C80B67">
        <w:rPr>
          <w:rFonts w:ascii="GHEA Grapalat" w:hAnsi="GHEA Grapalat"/>
          <w:i w:val="0"/>
          <w:sz w:val="22"/>
          <w:szCs w:val="22"/>
        </w:rPr>
        <w:t>0</w:t>
      </w:r>
      <w:r w:rsidR="000861C5" w:rsidRPr="00D709B9">
        <w:rPr>
          <w:rFonts w:ascii="GHEA Grapalat" w:hAnsi="GHEA Grapalat"/>
          <w:i w:val="0"/>
          <w:sz w:val="22"/>
          <w:szCs w:val="22"/>
        </w:rPr>
        <w:t xml:space="preserve"> </w:t>
      </w:r>
      <w:r w:rsidRPr="00C46EFA">
        <w:rPr>
          <w:rFonts w:ascii="GHEA Grapalat" w:hAnsi="GHEA Grapalat"/>
          <w:i w:val="0"/>
          <w:sz w:val="22"/>
          <w:szCs w:val="22"/>
        </w:rPr>
        <w:t xml:space="preserve">часов </w:t>
      </w:r>
      <w:r w:rsidR="000861C5" w:rsidRPr="00D709B9">
        <w:rPr>
          <w:rFonts w:ascii="GHEA Grapalat" w:hAnsi="GHEA Grapalat"/>
          <w:i w:val="0"/>
          <w:sz w:val="22"/>
          <w:szCs w:val="22"/>
        </w:rPr>
        <w:t>7</w:t>
      </w:r>
      <w:r w:rsidRPr="00C46EFA">
        <w:rPr>
          <w:rFonts w:ascii="GHEA Grapalat" w:hAnsi="GHEA Grapalat"/>
          <w:i w:val="0"/>
          <w:sz w:val="22"/>
          <w:szCs w:val="22"/>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1EDAD7FE" w14:textId="3C456D69" w:rsidR="003F6ED1" w:rsidRPr="00C46EFA" w:rsidRDefault="003F6ED1" w:rsidP="001F5CF2">
      <w:pPr>
        <w:pStyle w:val="BodyTextIndent"/>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 xml:space="preserve">Вскрытие заявок будет проводиться по адресу </w:t>
      </w:r>
      <w:r w:rsidR="00845C0C" w:rsidRPr="00845C0C">
        <w:rPr>
          <w:rFonts w:ascii="GHEA Grapalat" w:hAnsi="GHEA Grapalat"/>
          <w:i w:val="0"/>
          <w:sz w:val="22"/>
          <w:szCs w:val="22"/>
        </w:rPr>
        <w:t>Республика Армения, Котайкского раиона, г. Егвард, Сафаряхн 88</w:t>
      </w:r>
      <w:r w:rsidR="007E568F" w:rsidRPr="00C46EFA">
        <w:rPr>
          <w:rFonts w:ascii="GHEA Grapalat" w:hAnsi="GHEA Grapalat"/>
          <w:i w:val="0"/>
          <w:sz w:val="22"/>
          <w:szCs w:val="22"/>
        </w:rPr>
        <w:t>,</w:t>
      </w:r>
      <w:r w:rsidRPr="00C46EFA">
        <w:rPr>
          <w:rFonts w:ascii="GHEA Grapalat" w:hAnsi="GHEA Grapalat"/>
          <w:i w:val="0"/>
          <w:sz w:val="22"/>
          <w:szCs w:val="22"/>
        </w:rPr>
        <w:t xml:space="preserve"> в </w:t>
      </w:r>
      <w:r w:rsidR="00C80B67">
        <w:rPr>
          <w:rFonts w:ascii="GHEA Grapalat" w:hAnsi="GHEA Grapalat"/>
          <w:i w:val="0"/>
          <w:sz w:val="22"/>
          <w:szCs w:val="22"/>
        </w:rPr>
        <w:t>1</w:t>
      </w:r>
      <w:r w:rsidR="00845C0C" w:rsidRPr="00845C0C">
        <w:rPr>
          <w:rFonts w:ascii="GHEA Grapalat" w:hAnsi="GHEA Grapalat"/>
          <w:i w:val="0"/>
          <w:sz w:val="22"/>
          <w:szCs w:val="22"/>
        </w:rPr>
        <w:t>0</w:t>
      </w:r>
      <w:r w:rsidR="00C80B67">
        <w:rPr>
          <w:rFonts w:ascii="GHEA Grapalat" w:hAnsi="GHEA Grapalat"/>
          <w:i w:val="0"/>
          <w:sz w:val="22"/>
          <w:szCs w:val="22"/>
        </w:rPr>
        <w:t>:</w:t>
      </w:r>
      <w:r w:rsidR="00845C0C" w:rsidRPr="00845C0C">
        <w:rPr>
          <w:rFonts w:ascii="GHEA Grapalat" w:hAnsi="GHEA Grapalat"/>
          <w:i w:val="0"/>
          <w:sz w:val="22"/>
          <w:szCs w:val="22"/>
        </w:rPr>
        <w:t>3</w:t>
      </w:r>
      <w:r w:rsidR="00C80B67">
        <w:rPr>
          <w:rFonts w:ascii="GHEA Grapalat" w:hAnsi="GHEA Grapalat"/>
          <w:i w:val="0"/>
          <w:sz w:val="22"/>
          <w:szCs w:val="22"/>
        </w:rPr>
        <w:t>0</w:t>
      </w:r>
      <w:r w:rsidRPr="00C46EFA">
        <w:rPr>
          <w:rFonts w:ascii="GHEA Grapalat" w:hAnsi="GHEA Grapalat"/>
          <w:i w:val="0"/>
          <w:sz w:val="22"/>
          <w:szCs w:val="22"/>
        </w:rPr>
        <w:t xml:space="preserve"> часов </w:t>
      </w:r>
      <w:r w:rsidR="00C80B67" w:rsidRPr="00C80B67">
        <w:rPr>
          <w:rFonts w:ascii="GHEA Grapalat" w:hAnsi="GHEA Grapalat"/>
          <w:i w:val="0"/>
          <w:sz w:val="22"/>
          <w:szCs w:val="22"/>
        </w:rPr>
        <w:t>1</w:t>
      </w:r>
      <w:r w:rsidR="009575F1" w:rsidRPr="009575F1">
        <w:rPr>
          <w:rFonts w:ascii="GHEA Grapalat" w:hAnsi="GHEA Grapalat"/>
          <w:i w:val="0"/>
          <w:sz w:val="22"/>
          <w:szCs w:val="22"/>
        </w:rPr>
        <w:t>6</w:t>
      </w:r>
      <w:r w:rsidR="00C80B67" w:rsidRPr="00C80B67">
        <w:rPr>
          <w:rFonts w:ascii="GHEA Grapalat" w:hAnsi="GHEA Grapalat"/>
          <w:i w:val="0"/>
          <w:sz w:val="22"/>
          <w:szCs w:val="22"/>
        </w:rPr>
        <w:t xml:space="preserve"> декабр</w:t>
      </w:r>
      <w:r w:rsidR="00957802" w:rsidRPr="00D709B9">
        <w:rPr>
          <w:rFonts w:ascii="GHEA Grapalat" w:hAnsi="GHEA Grapalat"/>
          <w:i w:val="0"/>
          <w:sz w:val="22"/>
          <w:szCs w:val="22"/>
        </w:rPr>
        <w:t>я</w:t>
      </w:r>
      <w:r w:rsidR="007E568F" w:rsidRPr="00D709B9">
        <w:rPr>
          <w:rFonts w:ascii="GHEA Grapalat" w:hAnsi="GHEA Grapalat"/>
          <w:i w:val="0"/>
          <w:sz w:val="22"/>
          <w:szCs w:val="22"/>
        </w:rPr>
        <w:t xml:space="preserve"> </w:t>
      </w:r>
      <w:r w:rsidR="000C66A6">
        <w:rPr>
          <w:rFonts w:ascii="GHEA Grapalat" w:hAnsi="GHEA Grapalat"/>
          <w:i w:val="0"/>
          <w:sz w:val="22"/>
          <w:szCs w:val="22"/>
        </w:rPr>
        <w:t>202</w:t>
      </w:r>
      <w:r w:rsidR="009575F1" w:rsidRPr="009575F1">
        <w:rPr>
          <w:rFonts w:ascii="GHEA Grapalat" w:hAnsi="GHEA Grapalat"/>
          <w:i w:val="0"/>
          <w:sz w:val="22"/>
          <w:szCs w:val="22"/>
        </w:rPr>
        <w:t>5</w:t>
      </w:r>
      <w:r w:rsidR="007E568F" w:rsidRPr="00D709B9">
        <w:rPr>
          <w:rFonts w:ascii="GHEA Grapalat" w:hAnsi="GHEA Grapalat"/>
          <w:i w:val="0"/>
          <w:sz w:val="22"/>
          <w:szCs w:val="22"/>
        </w:rPr>
        <w:t xml:space="preserve"> год</w:t>
      </w:r>
      <w:r w:rsidRPr="00C46EFA">
        <w:rPr>
          <w:rFonts w:ascii="GHEA Grapalat" w:hAnsi="GHEA Grapalat"/>
          <w:i w:val="0"/>
          <w:sz w:val="22"/>
          <w:szCs w:val="22"/>
        </w:rPr>
        <w:t>.</w:t>
      </w:r>
    </w:p>
    <w:p w14:paraId="4C9CDE99" w14:textId="77777777" w:rsidR="002C09AA" w:rsidRPr="00C46EFA" w:rsidRDefault="002C09AA" w:rsidP="001F5CF2">
      <w:pPr>
        <w:pStyle w:val="BodyTextIndent"/>
        <w:widowControl w:val="0"/>
        <w:spacing w:line="240" w:lineRule="auto"/>
        <w:ind w:firstLine="567"/>
        <w:rPr>
          <w:rFonts w:ascii="GHEA Grapalat" w:hAnsi="GHEA Grapalat"/>
          <w:i w:val="0"/>
          <w:sz w:val="22"/>
          <w:szCs w:val="22"/>
        </w:rPr>
      </w:pPr>
      <w:r w:rsidRPr="00C46EFA">
        <w:rPr>
          <w:rFonts w:ascii="GHEA Grapalat" w:hAnsi="GHEA Grapalat"/>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263DAF6A" w14:textId="0E7EBABF" w:rsidR="00845C0C" w:rsidRPr="00845C0C" w:rsidRDefault="00754697" w:rsidP="00845C0C">
      <w:pPr>
        <w:pStyle w:val="BodyTextIndent"/>
        <w:spacing w:line="240" w:lineRule="auto"/>
        <w:ind w:firstLine="567"/>
        <w:rPr>
          <w:rFonts w:ascii="GHEA Grapalat" w:hAnsi="GHEA Grapalat"/>
          <w:i w:val="0"/>
          <w:sz w:val="22"/>
          <w:szCs w:val="22"/>
        </w:rPr>
      </w:pPr>
      <w:r w:rsidRPr="00C46EFA">
        <w:rPr>
          <w:rFonts w:ascii="GHEA Grapalat" w:hAnsi="GHEA Grapalat"/>
          <w:i w:val="0"/>
          <w:sz w:val="22"/>
          <w:szCs w:val="22"/>
        </w:rPr>
        <w:t>Для получения дополнительной информации, связанной с настоящим</w:t>
      </w:r>
      <w:r w:rsidR="00D5443D" w:rsidRPr="00C46EFA">
        <w:rPr>
          <w:rFonts w:ascii="Courier New" w:hAnsi="Courier New" w:cs="Courier New"/>
          <w:i w:val="0"/>
          <w:sz w:val="22"/>
          <w:szCs w:val="22"/>
          <w:lang w:val="en-US"/>
        </w:rPr>
        <w:t> </w:t>
      </w:r>
      <w:r w:rsidRPr="00C46EFA">
        <w:rPr>
          <w:rFonts w:ascii="GHEA Grapalat" w:hAnsi="GHEA Grapalat"/>
          <w:i w:val="0"/>
          <w:sz w:val="22"/>
          <w:szCs w:val="22"/>
        </w:rPr>
        <w:t xml:space="preserve">объявлением, можете </w:t>
      </w:r>
      <w:r w:rsidRPr="00845C0C">
        <w:rPr>
          <w:rFonts w:ascii="GHEA Grapalat" w:hAnsi="GHEA Grapalat"/>
          <w:i w:val="0"/>
          <w:sz w:val="22"/>
          <w:szCs w:val="22"/>
        </w:rPr>
        <w:t xml:space="preserve">обратиться к секретарю </w:t>
      </w:r>
      <w:r w:rsidR="00845C0C" w:rsidRPr="00845C0C">
        <w:rPr>
          <w:rFonts w:ascii="GHEA Grapalat" w:hAnsi="GHEA Grapalat"/>
          <w:i w:val="0"/>
          <w:sz w:val="22"/>
          <w:szCs w:val="22"/>
        </w:rPr>
        <w:t>Оценочной комиссии А.Мнацаканяан.</w:t>
      </w:r>
    </w:p>
    <w:p w14:paraId="2ECEE5B0" w14:textId="77777777" w:rsidR="00845C0C" w:rsidRPr="00845C0C" w:rsidRDefault="00845C0C" w:rsidP="00845C0C">
      <w:pPr>
        <w:pStyle w:val="BodyTextIndent"/>
        <w:spacing w:line="240" w:lineRule="auto"/>
        <w:ind w:firstLine="567"/>
        <w:rPr>
          <w:rFonts w:ascii="GHEA Grapalat" w:hAnsi="GHEA Grapalat"/>
          <w:i w:val="0"/>
          <w:sz w:val="22"/>
          <w:szCs w:val="22"/>
        </w:rPr>
      </w:pPr>
    </w:p>
    <w:p w14:paraId="277F4D1A" w14:textId="77777777" w:rsidR="00845C0C" w:rsidRPr="00845C0C" w:rsidRDefault="00845C0C" w:rsidP="00845C0C">
      <w:pPr>
        <w:pStyle w:val="BodyTextIndent"/>
        <w:spacing w:line="240" w:lineRule="auto"/>
        <w:ind w:firstLine="0"/>
        <w:rPr>
          <w:rFonts w:ascii="GHEA Grapalat" w:hAnsi="GHEA Grapalat"/>
          <w:i w:val="0"/>
          <w:sz w:val="22"/>
          <w:szCs w:val="22"/>
        </w:rPr>
      </w:pPr>
      <w:r w:rsidRPr="00845C0C">
        <w:rPr>
          <w:rFonts w:ascii="GHEA Grapalat" w:hAnsi="GHEA Grapalat"/>
          <w:i w:val="0"/>
          <w:sz w:val="22"/>
          <w:szCs w:val="22"/>
        </w:rPr>
        <w:t>Телефон  093111033:</w:t>
      </w:r>
    </w:p>
    <w:p w14:paraId="59BD9EE2" w14:textId="77777777" w:rsidR="00845C0C" w:rsidRPr="00845C0C" w:rsidRDefault="00845C0C" w:rsidP="00845C0C">
      <w:pPr>
        <w:pStyle w:val="BodyTextIndent"/>
        <w:spacing w:line="240" w:lineRule="auto"/>
        <w:ind w:firstLine="0"/>
        <w:rPr>
          <w:rFonts w:ascii="GHEA Grapalat" w:hAnsi="GHEA Grapalat"/>
          <w:i w:val="0"/>
          <w:sz w:val="22"/>
          <w:szCs w:val="22"/>
        </w:rPr>
      </w:pPr>
      <w:r w:rsidRPr="00845C0C">
        <w:rPr>
          <w:rFonts w:ascii="GHEA Grapalat" w:hAnsi="GHEA Grapalat"/>
          <w:i w:val="0"/>
          <w:sz w:val="22"/>
          <w:szCs w:val="22"/>
        </w:rPr>
        <w:t xml:space="preserve">Электронная почта anush-1978@list.ru </w:t>
      </w:r>
    </w:p>
    <w:p w14:paraId="5A852608" w14:textId="77777777" w:rsidR="00845C0C" w:rsidRPr="00845C0C" w:rsidRDefault="00845C0C" w:rsidP="00845C0C">
      <w:pPr>
        <w:pStyle w:val="BodyTextIndent"/>
        <w:spacing w:line="240" w:lineRule="auto"/>
        <w:ind w:firstLine="0"/>
        <w:jc w:val="left"/>
        <w:rPr>
          <w:rFonts w:ascii="GHEA Grapalat" w:hAnsi="GHEA Grapalat"/>
          <w:i w:val="0"/>
          <w:sz w:val="22"/>
          <w:szCs w:val="22"/>
        </w:rPr>
      </w:pPr>
      <w:r w:rsidRPr="00845C0C">
        <w:rPr>
          <w:rFonts w:ascii="GHEA Grapalat" w:hAnsi="GHEA Grapalat"/>
          <w:i w:val="0"/>
          <w:sz w:val="22"/>
          <w:szCs w:val="22"/>
        </w:rPr>
        <w:t>Заказчик «Егвардская №2 основная школа» ГНКО</w:t>
      </w:r>
    </w:p>
    <w:p w14:paraId="1AA7BBF0"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7FC7BE49"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0B72C187"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11577895"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63A8696B"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2C10EA59"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00F1C87B"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0C8D25D2"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31117004"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63C70D6B"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3E56584E"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6FFD8CDD"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62090A17"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7B910E7B"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2E390970" w14:textId="77777777" w:rsidR="007E1FDE" w:rsidRDefault="007E1FDE" w:rsidP="007E1FDE">
      <w:pPr>
        <w:pStyle w:val="BodyTextIndent"/>
        <w:widowControl w:val="0"/>
        <w:spacing w:line="240" w:lineRule="auto"/>
        <w:ind w:firstLine="567"/>
        <w:jc w:val="right"/>
        <w:rPr>
          <w:rFonts w:ascii="GHEA Grapalat" w:hAnsi="GHEA Grapalat"/>
          <w:i w:val="0"/>
          <w:sz w:val="22"/>
          <w:szCs w:val="22"/>
        </w:rPr>
      </w:pPr>
    </w:p>
    <w:p w14:paraId="330B4FDA" w14:textId="06E58557" w:rsidR="001F5CF2" w:rsidRPr="00845C0C" w:rsidRDefault="001F5CF2" w:rsidP="007E1FDE">
      <w:pPr>
        <w:pStyle w:val="BodyTextIndent"/>
        <w:widowControl w:val="0"/>
        <w:spacing w:line="240" w:lineRule="auto"/>
        <w:ind w:firstLine="567"/>
        <w:jc w:val="right"/>
        <w:rPr>
          <w:rFonts w:ascii="GHEA Grapalat" w:hAnsi="GHEA Grapalat" w:cs="Sylfaen"/>
          <w:i w:val="0"/>
          <w:sz w:val="22"/>
          <w:szCs w:val="22"/>
        </w:rPr>
      </w:pPr>
      <w:r w:rsidRPr="00845C0C">
        <w:rPr>
          <w:rFonts w:ascii="GHEA Grapalat" w:hAnsi="GHEA Grapalat"/>
          <w:i w:val="0"/>
          <w:sz w:val="22"/>
          <w:szCs w:val="22"/>
        </w:rPr>
        <w:t>Утверждено</w:t>
      </w:r>
    </w:p>
    <w:p w14:paraId="54032587" w14:textId="720CB218" w:rsidR="001F5CF2" w:rsidRPr="00E423B9" w:rsidRDefault="001F5CF2" w:rsidP="001F5CF2">
      <w:pPr>
        <w:pStyle w:val="BodyText"/>
        <w:widowControl w:val="0"/>
        <w:spacing w:after="0"/>
        <w:ind w:firstLine="567"/>
        <w:jc w:val="right"/>
        <w:rPr>
          <w:rFonts w:ascii="GHEA Grapalat" w:hAnsi="GHEA Grapalat"/>
          <w:i/>
          <w:sz w:val="22"/>
        </w:rPr>
      </w:pPr>
      <w:r w:rsidRPr="00E423B9">
        <w:rPr>
          <w:rFonts w:ascii="GHEA Grapalat" w:hAnsi="GHEA Grapalat"/>
          <w:sz w:val="22"/>
        </w:rPr>
        <w:t xml:space="preserve">Решением Оценочной комиссии </w:t>
      </w:r>
      <w:r>
        <w:rPr>
          <w:rFonts w:ascii="GHEA Grapalat" w:hAnsi="GHEA Grapalat"/>
          <w:sz w:val="22"/>
        </w:rPr>
        <w:t>запрос котировок</w:t>
      </w:r>
      <w:r w:rsidRPr="00E423B9">
        <w:rPr>
          <w:rFonts w:ascii="GHEA Grapalat" w:hAnsi="GHEA Grapalat" w:cs="Sylfaen"/>
          <w:i/>
          <w:sz w:val="22"/>
        </w:rPr>
        <w:br/>
      </w:r>
      <w:r w:rsidRPr="001F5CF2">
        <w:rPr>
          <w:rFonts w:ascii="GHEA Grapalat" w:hAnsi="GHEA Grapalat"/>
          <w:sz w:val="22"/>
        </w:rPr>
        <w:t xml:space="preserve">под кодом </w:t>
      </w:r>
      <w:r w:rsidR="007E1FDE" w:rsidRPr="007E1FDE">
        <w:rPr>
          <w:rFonts w:ascii="GHEA Grapalat" w:hAnsi="GHEA Grapalat"/>
          <w:iCs/>
          <w:sz w:val="22"/>
          <w:lang w:val="en-US"/>
        </w:rPr>
        <w:t>YEG</w:t>
      </w:r>
      <w:r w:rsidR="007E1FDE" w:rsidRPr="007E1FDE">
        <w:rPr>
          <w:rFonts w:ascii="GHEA Grapalat" w:hAnsi="GHEA Grapalat"/>
          <w:iCs/>
          <w:sz w:val="22"/>
        </w:rPr>
        <w:t>2</w:t>
      </w:r>
      <w:r w:rsidR="007E1FDE" w:rsidRPr="007E1FDE">
        <w:rPr>
          <w:rFonts w:ascii="GHEA Grapalat" w:hAnsi="GHEA Grapalat"/>
          <w:iCs/>
          <w:sz w:val="22"/>
          <w:lang w:val="en-US"/>
        </w:rPr>
        <w:t>HD</w:t>
      </w:r>
      <w:r w:rsidR="007E1FDE" w:rsidRPr="007E1FDE">
        <w:rPr>
          <w:rFonts w:ascii="GHEA Grapalat" w:hAnsi="GHEA Grapalat"/>
          <w:iCs/>
          <w:sz w:val="22"/>
        </w:rPr>
        <w:t>-</w:t>
      </w:r>
      <w:r w:rsidR="007E1FDE" w:rsidRPr="007E1FDE">
        <w:rPr>
          <w:rFonts w:ascii="GHEA Grapalat" w:hAnsi="GHEA Grapalat"/>
          <w:iCs/>
          <w:sz w:val="22"/>
          <w:lang w:val="en-US"/>
        </w:rPr>
        <w:t>GH</w:t>
      </w:r>
      <w:r w:rsidR="007E1FDE" w:rsidRPr="007E1FDE">
        <w:rPr>
          <w:rFonts w:ascii="GHEA Grapalat" w:hAnsi="GHEA Grapalat"/>
          <w:iCs/>
          <w:sz w:val="22"/>
        </w:rPr>
        <w:t>-</w:t>
      </w:r>
      <w:proofErr w:type="spellStart"/>
      <w:r w:rsidR="007E1FDE" w:rsidRPr="007E1FDE">
        <w:rPr>
          <w:rFonts w:ascii="GHEA Grapalat" w:hAnsi="GHEA Grapalat"/>
          <w:iCs/>
          <w:sz w:val="22"/>
          <w:lang w:val="en-US"/>
        </w:rPr>
        <w:t>APGzB</w:t>
      </w:r>
      <w:proofErr w:type="spellEnd"/>
      <w:r w:rsidR="007E1FDE" w:rsidRPr="007E1FDE">
        <w:rPr>
          <w:rFonts w:ascii="GHEA Grapalat" w:hAnsi="GHEA Grapalat"/>
          <w:iCs/>
          <w:sz w:val="22"/>
        </w:rPr>
        <w:t>-202</w:t>
      </w:r>
      <w:r w:rsidR="00B55478" w:rsidRPr="00B55478">
        <w:rPr>
          <w:rFonts w:ascii="GHEA Grapalat" w:hAnsi="GHEA Grapalat"/>
          <w:iCs/>
          <w:sz w:val="22"/>
        </w:rPr>
        <w:t>6</w:t>
      </w:r>
      <w:r w:rsidR="007E1FDE" w:rsidRPr="007E1FDE">
        <w:rPr>
          <w:rFonts w:ascii="GHEA Grapalat" w:hAnsi="GHEA Grapalat"/>
          <w:iCs/>
          <w:sz w:val="22"/>
        </w:rPr>
        <w:t>/01</w:t>
      </w:r>
      <w:r w:rsidR="00A073A0">
        <w:rPr>
          <w:rFonts w:ascii="GHEA Grapalat" w:hAnsi="GHEA Grapalat"/>
          <w:sz w:val="22"/>
        </w:rPr>
        <w:br/>
        <w:t xml:space="preserve">№  </w:t>
      </w:r>
      <w:r w:rsidR="007E1FDE" w:rsidRPr="007E1FDE">
        <w:rPr>
          <w:rFonts w:ascii="GHEA Grapalat" w:hAnsi="GHEA Grapalat"/>
          <w:sz w:val="22"/>
        </w:rPr>
        <w:t>2</w:t>
      </w:r>
      <w:r w:rsidR="00A073A0">
        <w:rPr>
          <w:rFonts w:ascii="GHEA Grapalat" w:hAnsi="GHEA Grapalat"/>
          <w:sz w:val="22"/>
        </w:rPr>
        <w:t xml:space="preserve"> от </w:t>
      </w:r>
      <w:r w:rsidR="00B55478" w:rsidRPr="00B55478">
        <w:rPr>
          <w:rFonts w:ascii="GHEA Grapalat" w:hAnsi="GHEA Grapalat"/>
          <w:sz w:val="22"/>
        </w:rPr>
        <w:t>8</w:t>
      </w:r>
      <w:r w:rsidR="00A073A0">
        <w:rPr>
          <w:rFonts w:ascii="GHEA Grapalat" w:hAnsi="GHEA Grapalat"/>
          <w:sz w:val="22"/>
        </w:rPr>
        <w:t xml:space="preserve">-го </w:t>
      </w:r>
      <w:r w:rsidR="00C80B67" w:rsidRPr="00C80B67">
        <w:rPr>
          <w:rFonts w:ascii="GHEA Grapalat" w:hAnsi="GHEA Grapalat"/>
          <w:sz w:val="22"/>
        </w:rPr>
        <w:t>декабр</w:t>
      </w:r>
      <w:r w:rsidR="00957802" w:rsidRPr="00D709B9">
        <w:rPr>
          <w:rFonts w:ascii="GHEA Grapalat" w:hAnsi="GHEA Grapalat"/>
          <w:sz w:val="22"/>
        </w:rPr>
        <w:t>я</w:t>
      </w:r>
      <w:r w:rsidR="00B0244F">
        <w:rPr>
          <w:rFonts w:ascii="GHEA Grapalat" w:hAnsi="GHEA Grapalat"/>
          <w:sz w:val="22"/>
        </w:rPr>
        <w:t xml:space="preserve"> </w:t>
      </w:r>
      <w:r w:rsidR="000C66A6">
        <w:rPr>
          <w:rFonts w:ascii="GHEA Grapalat" w:hAnsi="GHEA Grapalat"/>
          <w:sz w:val="22"/>
        </w:rPr>
        <w:t>202</w:t>
      </w:r>
      <w:r w:rsidR="00B55478" w:rsidRPr="00B55478">
        <w:rPr>
          <w:rFonts w:ascii="GHEA Grapalat" w:hAnsi="GHEA Grapalat"/>
          <w:sz w:val="22"/>
        </w:rPr>
        <w:t>5</w:t>
      </w:r>
      <w:r w:rsidRPr="001F5CF2">
        <w:rPr>
          <w:rFonts w:ascii="GHEA Grapalat" w:hAnsi="GHEA Grapalat"/>
          <w:sz w:val="22"/>
        </w:rPr>
        <w:t>г.</w:t>
      </w:r>
    </w:p>
    <w:p w14:paraId="17C382E3" w14:textId="77777777" w:rsidR="001F5CF2" w:rsidRPr="00E423B9" w:rsidRDefault="001F5CF2" w:rsidP="001F5CF2">
      <w:pPr>
        <w:pStyle w:val="BodyText"/>
        <w:widowControl w:val="0"/>
        <w:spacing w:after="0"/>
        <w:ind w:right="-7" w:firstLine="567"/>
        <w:jc w:val="center"/>
        <w:rPr>
          <w:rFonts w:ascii="GHEA Grapalat" w:hAnsi="GHEA Grapalat"/>
          <w:sz w:val="22"/>
        </w:rPr>
      </w:pPr>
    </w:p>
    <w:p w14:paraId="428105F2" w14:textId="77777777" w:rsidR="001F5CF2" w:rsidRDefault="001F5CF2" w:rsidP="001F5CF2">
      <w:pPr>
        <w:pStyle w:val="BodyText"/>
        <w:widowControl w:val="0"/>
        <w:spacing w:after="0"/>
        <w:ind w:right="-7" w:firstLine="567"/>
        <w:jc w:val="center"/>
        <w:rPr>
          <w:rFonts w:ascii="GHEA Grapalat" w:hAnsi="GHEA Grapalat"/>
          <w:sz w:val="22"/>
        </w:rPr>
      </w:pPr>
    </w:p>
    <w:p w14:paraId="6ACDF9B1" w14:textId="77777777" w:rsidR="001F5CF2" w:rsidRPr="00E423B9" w:rsidRDefault="001F5CF2" w:rsidP="001F5CF2">
      <w:pPr>
        <w:pStyle w:val="BodyText"/>
        <w:widowControl w:val="0"/>
        <w:spacing w:after="0"/>
        <w:ind w:right="-7" w:firstLine="567"/>
        <w:jc w:val="center"/>
        <w:rPr>
          <w:rFonts w:ascii="GHEA Grapalat" w:hAnsi="GHEA Grapalat"/>
          <w:sz w:val="22"/>
        </w:rPr>
      </w:pPr>
    </w:p>
    <w:p w14:paraId="7AF0E0E6" w14:textId="77777777" w:rsidR="001F5CF2" w:rsidRPr="00E423B9" w:rsidRDefault="001F5CF2" w:rsidP="001F5CF2">
      <w:pPr>
        <w:pStyle w:val="BodyText"/>
        <w:widowControl w:val="0"/>
        <w:spacing w:after="0"/>
        <w:ind w:right="-7" w:firstLine="567"/>
        <w:jc w:val="center"/>
        <w:rPr>
          <w:rFonts w:ascii="GHEA Grapalat" w:hAnsi="GHEA Grapalat"/>
          <w:sz w:val="22"/>
        </w:rPr>
      </w:pPr>
    </w:p>
    <w:p w14:paraId="05F0E373" w14:textId="0E3E599D" w:rsidR="001F5CF2" w:rsidRPr="007E1FDE" w:rsidRDefault="00963C52" w:rsidP="001F5CF2">
      <w:pPr>
        <w:pStyle w:val="BodyText"/>
        <w:widowControl w:val="0"/>
        <w:spacing w:after="0"/>
        <w:ind w:right="-7" w:firstLine="567"/>
        <w:jc w:val="center"/>
        <w:rPr>
          <w:rFonts w:ascii="GHEA Grapalat" w:hAnsi="GHEA Grapalat"/>
        </w:rPr>
      </w:pPr>
      <w:r w:rsidRPr="007E1FDE">
        <w:rPr>
          <w:rFonts w:ascii="GHEA Grapalat" w:hAnsi="GHEA Grapalat"/>
        </w:rPr>
        <w:t xml:space="preserve">ГНКО </w:t>
      </w:r>
      <w:r w:rsidR="007E1FDE" w:rsidRPr="007E1FDE">
        <w:rPr>
          <w:rFonts w:ascii="GHEA Grapalat" w:hAnsi="GHEA Grapalat"/>
        </w:rPr>
        <w:t xml:space="preserve">«Егвардская №2 основная школа» </w:t>
      </w:r>
      <w:r w:rsidR="001F5CF2" w:rsidRPr="007E1FDE">
        <w:rPr>
          <w:rFonts w:ascii="GHEA Grapalat" w:hAnsi="GHEA Grapalat"/>
        </w:rPr>
        <w:t xml:space="preserve"> </w:t>
      </w:r>
      <w:r w:rsidR="007E1FDE" w:rsidRPr="007E1FDE">
        <w:rPr>
          <w:rFonts w:ascii="GHEA Grapalat" w:hAnsi="GHEA Grapalat"/>
        </w:rPr>
        <w:t>Республика Армения, Котайкского раиона</w:t>
      </w:r>
    </w:p>
    <w:p w14:paraId="05526B0D" w14:textId="77777777" w:rsidR="001F5CF2" w:rsidRPr="00E423B9" w:rsidRDefault="001F5CF2" w:rsidP="001F5CF2">
      <w:pPr>
        <w:pStyle w:val="BodyText"/>
        <w:widowControl w:val="0"/>
        <w:spacing w:after="0"/>
        <w:ind w:right="-7" w:firstLine="567"/>
        <w:jc w:val="center"/>
        <w:rPr>
          <w:rFonts w:ascii="GHEA Grapalat" w:hAnsi="GHEA Grapalat"/>
          <w:sz w:val="22"/>
        </w:rPr>
      </w:pPr>
    </w:p>
    <w:p w14:paraId="45E19502" w14:textId="77777777" w:rsidR="001F5CF2" w:rsidRPr="00E423B9" w:rsidRDefault="001F5CF2" w:rsidP="001F5CF2">
      <w:pPr>
        <w:pStyle w:val="BodyText"/>
        <w:widowControl w:val="0"/>
        <w:spacing w:after="0"/>
        <w:ind w:right="-7" w:firstLine="567"/>
        <w:jc w:val="center"/>
        <w:rPr>
          <w:rFonts w:ascii="GHEA Grapalat" w:hAnsi="GHEA Grapalat"/>
          <w:sz w:val="22"/>
        </w:rPr>
      </w:pPr>
    </w:p>
    <w:p w14:paraId="7A1E4BE9" w14:textId="77777777" w:rsidR="001F5CF2" w:rsidRDefault="001F5CF2" w:rsidP="001F5CF2">
      <w:pPr>
        <w:pStyle w:val="BodyText"/>
        <w:widowControl w:val="0"/>
        <w:spacing w:after="0"/>
        <w:ind w:right="-7" w:firstLine="567"/>
        <w:jc w:val="center"/>
        <w:rPr>
          <w:rFonts w:ascii="GHEA Grapalat" w:hAnsi="GHEA Grapalat"/>
          <w:sz w:val="22"/>
        </w:rPr>
      </w:pPr>
    </w:p>
    <w:p w14:paraId="77530FD8" w14:textId="77777777" w:rsidR="001F5CF2" w:rsidRPr="00E423B9" w:rsidRDefault="001F5CF2" w:rsidP="001F5CF2">
      <w:pPr>
        <w:pStyle w:val="BodyText"/>
        <w:widowControl w:val="0"/>
        <w:spacing w:after="0"/>
        <w:ind w:right="-7" w:firstLine="567"/>
        <w:jc w:val="center"/>
        <w:rPr>
          <w:rFonts w:ascii="GHEA Grapalat" w:hAnsi="GHEA Grapalat" w:cs="Sylfaen"/>
          <w:sz w:val="22"/>
        </w:rPr>
      </w:pPr>
      <w:r w:rsidRPr="00E423B9">
        <w:rPr>
          <w:rFonts w:ascii="GHEA Grapalat" w:hAnsi="GHEA Grapalat"/>
          <w:sz w:val="22"/>
        </w:rPr>
        <w:t>ПРИГЛАШЕНИЕ</w:t>
      </w:r>
    </w:p>
    <w:p w14:paraId="4893C861" w14:textId="77777777" w:rsidR="001F5CF2" w:rsidRPr="00E423B9" w:rsidRDefault="001F5CF2" w:rsidP="001F5CF2">
      <w:pPr>
        <w:pStyle w:val="BodyText"/>
        <w:widowControl w:val="0"/>
        <w:spacing w:after="0"/>
        <w:ind w:right="-7" w:firstLine="567"/>
        <w:jc w:val="center"/>
        <w:rPr>
          <w:rFonts w:ascii="GHEA Grapalat" w:hAnsi="GHEA Grapalat" w:cs="Sylfaen"/>
          <w:sz w:val="22"/>
        </w:rPr>
      </w:pPr>
    </w:p>
    <w:p w14:paraId="687B1544" w14:textId="77777777" w:rsidR="001F5CF2" w:rsidRPr="00E423B9" w:rsidRDefault="001F5CF2" w:rsidP="001F5CF2">
      <w:pPr>
        <w:pStyle w:val="BodyText"/>
        <w:widowControl w:val="0"/>
        <w:spacing w:after="0"/>
        <w:ind w:right="-7" w:firstLine="567"/>
        <w:jc w:val="center"/>
        <w:rPr>
          <w:rFonts w:ascii="GHEA Grapalat" w:hAnsi="GHEA Grapalat" w:cs="Sylfaen"/>
          <w:sz w:val="22"/>
        </w:rPr>
      </w:pPr>
    </w:p>
    <w:p w14:paraId="72F244B4" w14:textId="4A4297C0" w:rsidR="001F5CF2" w:rsidRPr="00E423B9" w:rsidRDefault="001F5CF2" w:rsidP="007E1FDE">
      <w:pPr>
        <w:pStyle w:val="BodyText"/>
        <w:widowControl w:val="0"/>
        <w:spacing w:after="0"/>
        <w:ind w:right="-7"/>
        <w:jc w:val="center"/>
        <w:rPr>
          <w:rFonts w:ascii="GHEA Grapalat" w:hAnsi="GHEA Grapalat"/>
          <w:sz w:val="22"/>
        </w:rPr>
      </w:pPr>
      <w:r w:rsidRPr="00E423B9">
        <w:rPr>
          <w:rFonts w:ascii="GHEA Grapalat" w:hAnsi="GHEA Grapalat"/>
          <w:sz w:val="22"/>
        </w:rPr>
        <w:t xml:space="preserve">НА ЗАПРОС КОТИРОВОК, ОБЪЯВЛЕННЫЙ С ЦЕЛЬЮ ПРИОБРЕТЕНИЯ </w:t>
      </w:r>
      <w:r w:rsidR="00F71E08" w:rsidRPr="00D709B9">
        <w:rPr>
          <w:rFonts w:ascii="GHEA Grapalat" w:hAnsi="GHEA Grapalat"/>
          <w:sz w:val="22"/>
        </w:rPr>
        <w:t>ЕДА</w:t>
      </w:r>
      <w:r w:rsidR="009B17C6" w:rsidRPr="00D709B9">
        <w:rPr>
          <w:rFonts w:ascii="GHEA Grapalat" w:hAnsi="GHEA Grapalat"/>
          <w:sz w:val="22"/>
        </w:rPr>
        <w:t xml:space="preserve"> </w:t>
      </w:r>
      <w:r w:rsidR="00B0244F" w:rsidRPr="00D709B9">
        <w:rPr>
          <w:rFonts w:ascii="GHEA Grapalat" w:hAnsi="GHEA Grapalat"/>
          <w:sz w:val="22"/>
        </w:rPr>
        <w:t xml:space="preserve"> </w:t>
      </w:r>
      <w:r w:rsidRPr="00E423B9">
        <w:rPr>
          <w:rFonts w:ascii="GHEA Grapalat" w:hAnsi="GHEA Grapalat"/>
          <w:sz w:val="22"/>
        </w:rPr>
        <w:t xml:space="preserve">ДЛЯ НУЖД </w:t>
      </w:r>
      <w:r w:rsidR="00963C52" w:rsidRPr="00D709B9">
        <w:rPr>
          <w:rFonts w:ascii="GHEA Grapalat" w:hAnsi="GHEA Grapalat"/>
          <w:sz w:val="22"/>
        </w:rPr>
        <w:t xml:space="preserve">ГНКО </w:t>
      </w:r>
      <w:r w:rsidR="007E1FDE" w:rsidRPr="007E1FDE">
        <w:rPr>
          <w:rFonts w:ascii="GHEA Grapalat" w:hAnsi="GHEA Grapalat"/>
        </w:rPr>
        <w:t>«Егвардская №2 основная школа»  Республика Армения, Котайкского раиона</w:t>
      </w:r>
    </w:p>
    <w:p w14:paraId="5342AE91" w14:textId="77777777" w:rsidR="001F5CF2" w:rsidRPr="00E423B9" w:rsidRDefault="001F5CF2" w:rsidP="001F5CF2">
      <w:pPr>
        <w:pStyle w:val="BodyText"/>
        <w:widowControl w:val="0"/>
        <w:spacing w:after="0"/>
        <w:ind w:right="-7" w:firstLine="567"/>
        <w:jc w:val="center"/>
        <w:rPr>
          <w:rFonts w:ascii="GHEA Grapalat" w:hAnsi="GHEA Grapalat"/>
          <w:sz w:val="22"/>
        </w:rPr>
      </w:pPr>
    </w:p>
    <w:p w14:paraId="402FD036" w14:textId="77777777" w:rsidR="001F5CF2" w:rsidRPr="00E423B9" w:rsidRDefault="001F5CF2" w:rsidP="001F5CF2">
      <w:pPr>
        <w:rPr>
          <w:rFonts w:ascii="GHEA Grapalat" w:hAnsi="GHEA Grapalat"/>
          <w:sz w:val="22"/>
        </w:rPr>
      </w:pPr>
      <w:r w:rsidRPr="00E423B9">
        <w:rPr>
          <w:rFonts w:ascii="GHEA Grapalat" w:hAnsi="GHEA Grapalat"/>
          <w:sz w:val="22"/>
        </w:rPr>
        <w:br w:type="page"/>
      </w:r>
    </w:p>
    <w:p w14:paraId="055371CD" w14:textId="77777777" w:rsidR="001F5CF2" w:rsidRPr="006651A2" w:rsidRDefault="001F5CF2" w:rsidP="001F5CF2">
      <w:pPr>
        <w:widowControl w:val="0"/>
        <w:ind w:firstLine="567"/>
        <w:jc w:val="both"/>
        <w:rPr>
          <w:rFonts w:ascii="GHEA Grapalat" w:hAnsi="GHEA Grapalat" w:cs="Sylfaen"/>
          <w:i/>
          <w:sz w:val="22"/>
          <w:szCs w:val="22"/>
        </w:rPr>
      </w:pPr>
      <w:r w:rsidRPr="006651A2">
        <w:rPr>
          <w:rFonts w:ascii="GHEA Grapalat" w:hAnsi="GHEA Grapalat"/>
          <w:i/>
          <w:sz w:val="22"/>
          <w:szCs w:val="22"/>
        </w:rPr>
        <w:lastRenderedPageBreak/>
        <w:t>Уважаемый участник, прежде чем составить и подать заявку просим Вас</w:t>
      </w:r>
      <w:r w:rsidRPr="006651A2">
        <w:rPr>
          <w:rFonts w:ascii="Courier New" w:hAnsi="Courier New" w:cs="Courier New"/>
          <w:i/>
          <w:sz w:val="22"/>
          <w:szCs w:val="22"/>
          <w:lang w:val="en-US"/>
        </w:rPr>
        <w:t> </w:t>
      </w:r>
      <w:r w:rsidRPr="006651A2">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14:paraId="6D417234" w14:textId="77777777" w:rsidR="001F5CF2" w:rsidRPr="006651A2" w:rsidRDefault="001F5CF2" w:rsidP="001F5CF2">
      <w:pPr>
        <w:widowControl w:val="0"/>
        <w:ind w:firstLine="567"/>
        <w:jc w:val="center"/>
        <w:rPr>
          <w:rFonts w:ascii="GHEA Grapalat" w:hAnsi="GHEA Grapalat" w:cs="Sylfaen"/>
          <w:b/>
          <w:sz w:val="22"/>
          <w:szCs w:val="22"/>
        </w:rPr>
      </w:pPr>
    </w:p>
    <w:p w14:paraId="02C71F98" w14:textId="77777777" w:rsidR="001F5CF2" w:rsidRPr="006651A2" w:rsidRDefault="001F5CF2" w:rsidP="001F5CF2">
      <w:pPr>
        <w:widowControl w:val="0"/>
        <w:jc w:val="center"/>
        <w:rPr>
          <w:rFonts w:ascii="GHEA Grapalat" w:hAnsi="GHEA Grapalat"/>
          <w:b/>
          <w:sz w:val="22"/>
          <w:szCs w:val="22"/>
        </w:rPr>
      </w:pPr>
      <w:r w:rsidRPr="006651A2">
        <w:rPr>
          <w:rFonts w:ascii="GHEA Grapalat" w:hAnsi="GHEA Grapalat"/>
          <w:b/>
          <w:sz w:val="22"/>
          <w:szCs w:val="22"/>
        </w:rPr>
        <w:t>СОДЕРЖАНИЕ</w:t>
      </w:r>
    </w:p>
    <w:p w14:paraId="2C13B082" w14:textId="77777777" w:rsidR="001F5CF2" w:rsidRPr="006651A2" w:rsidRDefault="001F5CF2" w:rsidP="001F5CF2">
      <w:pPr>
        <w:widowControl w:val="0"/>
        <w:ind w:firstLine="567"/>
        <w:jc w:val="center"/>
        <w:rPr>
          <w:rFonts w:ascii="GHEA Grapalat" w:hAnsi="GHEA Grapalat"/>
          <w:i/>
          <w:sz w:val="22"/>
          <w:szCs w:val="22"/>
        </w:rPr>
      </w:pPr>
    </w:p>
    <w:p w14:paraId="0A673E1A" w14:textId="60A917B4" w:rsidR="001F5CF2" w:rsidRPr="006651A2" w:rsidRDefault="00F71E08" w:rsidP="001F5CF2">
      <w:pPr>
        <w:widowControl w:val="0"/>
        <w:jc w:val="center"/>
        <w:rPr>
          <w:rFonts w:ascii="GHEA Grapalat" w:hAnsi="GHEA Grapalat"/>
          <w:i/>
          <w:sz w:val="22"/>
          <w:szCs w:val="22"/>
        </w:rPr>
      </w:pPr>
      <w:r>
        <w:rPr>
          <w:rFonts w:ascii="GHEA Grapalat" w:hAnsi="GHEA Grapalat"/>
          <w:b/>
          <w:sz w:val="22"/>
          <w:szCs w:val="22"/>
        </w:rPr>
        <w:t>ЕДА</w:t>
      </w:r>
      <w:r w:rsidR="009B17C6">
        <w:rPr>
          <w:rFonts w:ascii="GHEA Grapalat" w:hAnsi="GHEA Grapalat"/>
          <w:b/>
          <w:sz w:val="22"/>
          <w:szCs w:val="22"/>
        </w:rPr>
        <w:t xml:space="preserve"> </w:t>
      </w:r>
      <w:r w:rsidR="001F5CF2" w:rsidRPr="006651A2">
        <w:rPr>
          <w:rFonts w:ascii="GHEA Grapalat" w:hAnsi="GHEA Grapalat"/>
          <w:b/>
          <w:sz w:val="22"/>
          <w:szCs w:val="22"/>
        </w:rPr>
        <w:t xml:space="preserve">ДЛЯ НУЖД </w:t>
      </w:r>
      <w:r w:rsidR="00963C52">
        <w:rPr>
          <w:rFonts w:ascii="GHEA Grapalat" w:hAnsi="GHEA Grapalat"/>
          <w:b/>
          <w:sz w:val="22"/>
          <w:szCs w:val="22"/>
        </w:rPr>
        <w:t xml:space="preserve">ГНКО </w:t>
      </w:r>
      <w:r w:rsidR="007947F2" w:rsidRPr="007E1FDE">
        <w:rPr>
          <w:rFonts w:ascii="GHEA Grapalat" w:hAnsi="GHEA Grapalat"/>
        </w:rPr>
        <w:t>«Егвардская №2 основная школа»  Республика Армения, Котайкского раиона</w:t>
      </w:r>
      <w:r w:rsidR="007947F2" w:rsidRPr="006651A2">
        <w:rPr>
          <w:rFonts w:ascii="GHEA Grapalat" w:hAnsi="GHEA Grapalat"/>
          <w:b/>
          <w:sz w:val="22"/>
          <w:szCs w:val="22"/>
        </w:rPr>
        <w:t xml:space="preserve"> </w:t>
      </w:r>
      <w:r w:rsidR="001F5CF2" w:rsidRPr="006651A2">
        <w:rPr>
          <w:rFonts w:ascii="GHEA Grapalat" w:hAnsi="GHEA Grapalat"/>
          <w:b/>
          <w:sz w:val="22"/>
          <w:szCs w:val="22"/>
        </w:rPr>
        <w:t>ПРИГЛАШЕНИЯ НА ЗАПРОС КОТИРОВОК, ОБЪЯВЛЕННЫЙ С ЦЕЛЬЮ ПРИОБРЕТЕНИЯ</w:t>
      </w:r>
    </w:p>
    <w:p w14:paraId="35C631E1" w14:textId="77777777" w:rsidR="00C67E80" w:rsidRPr="006651A2" w:rsidRDefault="00C67E80" w:rsidP="00C46EFA">
      <w:pPr>
        <w:widowControl w:val="0"/>
        <w:jc w:val="center"/>
        <w:rPr>
          <w:rFonts w:ascii="GHEA Grapalat" w:hAnsi="GHEA Grapalat" w:cs="Sylfaen"/>
          <w:b/>
          <w:sz w:val="22"/>
          <w:szCs w:val="22"/>
        </w:rPr>
      </w:pPr>
    </w:p>
    <w:p w14:paraId="0F7454B1" w14:textId="77777777" w:rsidR="00096865" w:rsidRPr="006651A2" w:rsidRDefault="00096865" w:rsidP="00C46EFA">
      <w:pPr>
        <w:widowControl w:val="0"/>
        <w:jc w:val="center"/>
        <w:rPr>
          <w:rFonts w:ascii="GHEA Grapalat" w:hAnsi="GHEA Grapalat"/>
          <w:b/>
          <w:sz w:val="22"/>
          <w:szCs w:val="22"/>
        </w:rPr>
      </w:pPr>
      <w:r w:rsidRPr="006651A2">
        <w:rPr>
          <w:rFonts w:ascii="GHEA Grapalat" w:hAnsi="GHEA Grapalat"/>
          <w:b/>
          <w:sz w:val="22"/>
          <w:szCs w:val="22"/>
        </w:rPr>
        <w:t>ЧАСТЬ I.</w:t>
      </w:r>
    </w:p>
    <w:p w14:paraId="7CE1B681" w14:textId="77777777" w:rsidR="002E069D" w:rsidRPr="006651A2" w:rsidRDefault="002E069D" w:rsidP="00C46EFA">
      <w:pPr>
        <w:widowControl w:val="0"/>
        <w:jc w:val="center"/>
        <w:rPr>
          <w:rFonts w:ascii="GHEA Grapalat" w:hAnsi="GHEA Grapalat"/>
          <w:sz w:val="22"/>
          <w:szCs w:val="22"/>
        </w:rPr>
      </w:pPr>
    </w:p>
    <w:p w14:paraId="7A237982" w14:textId="77777777"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w:t>
      </w:r>
      <w:r w:rsidR="005C1BF7" w:rsidRPr="006651A2">
        <w:rPr>
          <w:rFonts w:ascii="GHEA Grapalat" w:hAnsi="GHEA Grapalat"/>
          <w:sz w:val="22"/>
          <w:szCs w:val="22"/>
        </w:rPr>
        <w:tab/>
      </w:r>
      <w:r w:rsidR="00543BAE" w:rsidRPr="006651A2">
        <w:rPr>
          <w:rFonts w:ascii="GHEA Grapalat" w:hAnsi="GHEA Grapalat"/>
          <w:sz w:val="22"/>
          <w:szCs w:val="22"/>
        </w:rPr>
        <w:t>Характеристика предмета закупки</w:t>
      </w:r>
      <w:r w:rsidRPr="006651A2">
        <w:rPr>
          <w:rFonts w:ascii="GHEA Grapalat" w:hAnsi="GHEA Grapalat"/>
          <w:sz w:val="22"/>
          <w:szCs w:val="22"/>
        </w:rPr>
        <w:t xml:space="preserve"> </w:t>
      </w:r>
    </w:p>
    <w:p w14:paraId="3DF959CD" w14:textId="77777777"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2.</w:t>
      </w:r>
      <w:r w:rsidR="005D191A" w:rsidRPr="006651A2">
        <w:rPr>
          <w:rFonts w:ascii="GHEA Grapalat" w:hAnsi="GHEA Grapalat"/>
          <w:sz w:val="22"/>
          <w:szCs w:val="22"/>
        </w:rPr>
        <w:tab/>
      </w:r>
      <w:r w:rsidRPr="006651A2">
        <w:rPr>
          <w:rFonts w:ascii="GHEA Grapalat" w:hAnsi="GHEA Grapalat"/>
          <w:sz w:val="22"/>
          <w:szCs w:val="22"/>
        </w:rPr>
        <w:t>Требования к праву участника на участие</w:t>
      </w:r>
      <w:r w:rsidR="00543BAE" w:rsidRPr="006651A2">
        <w:rPr>
          <w:rFonts w:ascii="GHEA Grapalat" w:hAnsi="GHEA Grapalat"/>
          <w:sz w:val="22"/>
          <w:szCs w:val="22"/>
        </w:rPr>
        <w:t xml:space="preserve"> и порядок их оценки</w:t>
      </w:r>
      <w:r w:rsidR="003D0E3C" w:rsidRPr="006651A2">
        <w:rPr>
          <w:rFonts w:ascii="GHEA Grapalat" w:hAnsi="GHEA Grapalat"/>
          <w:sz w:val="22"/>
          <w:szCs w:val="22"/>
        </w:rPr>
        <w:t>, в случае признания отобранным участником-условия представления обеспечения квалификации.</w:t>
      </w:r>
    </w:p>
    <w:p w14:paraId="21F6E4C4" w14:textId="77777777"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3.</w:t>
      </w:r>
      <w:r w:rsidR="005D191A" w:rsidRPr="006651A2">
        <w:rPr>
          <w:rFonts w:ascii="GHEA Grapalat" w:hAnsi="GHEA Grapalat"/>
          <w:sz w:val="22"/>
          <w:szCs w:val="22"/>
        </w:rPr>
        <w:tab/>
      </w:r>
      <w:r w:rsidRPr="006651A2">
        <w:rPr>
          <w:rFonts w:ascii="GHEA Grapalat" w:hAnsi="GHEA Grapalat"/>
          <w:sz w:val="22"/>
          <w:szCs w:val="22"/>
        </w:rPr>
        <w:t>Разъяснение приглашения и порядок вне</w:t>
      </w:r>
      <w:r w:rsidR="00543BAE" w:rsidRPr="006651A2">
        <w:rPr>
          <w:rFonts w:ascii="GHEA Grapalat" w:hAnsi="GHEA Grapalat"/>
          <w:sz w:val="22"/>
          <w:szCs w:val="22"/>
        </w:rPr>
        <w:t>сения изменения в приглашение</w:t>
      </w:r>
    </w:p>
    <w:p w14:paraId="17B2FE22" w14:textId="77777777" w:rsidR="00087A30" w:rsidRPr="006651A2" w:rsidRDefault="00096865" w:rsidP="00C46EFA">
      <w:pPr>
        <w:widowControl w:val="0"/>
        <w:tabs>
          <w:tab w:val="left" w:pos="1134"/>
        </w:tabs>
        <w:ind w:left="1134" w:hanging="567"/>
        <w:jc w:val="both"/>
        <w:rPr>
          <w:rFonts w:ascii="GHEA Grapalat" w:hAnsi="GHEA Grapalat" w:cs="Sylfaen"/>
          <w:sz w:val="22"/>
          <w:szCs w:val="22"/>
        </w:rPr>
      </w:pPr>
      <w:r w:rsidRPr="006651A2">
        <w:rPr>
          <w:rFonts w:ascii="GHEA Grapalat" w:hAnsi="GHEA Grapalat"/>
          <w:sz w:val="22"/>
          <w:szCs w:val="22"/>
        </w:rPr>
        <w:t>4.</w:t>
      </w:r>
      <w:r w:rsidR="005D191A" w:rsidRPr="006651A2">
        <w:rPr>
          <w:rFonts w:ascii="GHEA Grapalat" w:hAnsi="GHEA Grapalat"/>
          <w:sz w:val="22"/>
          <w:szCs w:val="22"/>
        </w:rPr>
        <w:tab/>
      </w:r>
      <w:r w:rsidRPr="006651A2">
        <w:rPr>
          <w:rFonts w:ascii="GHEA Grapalat" w:hAnsi="GHEA Grapalat"/>
          <w:sz w:val="22"/>
          <w:szCs w:val="22"/>
        </w:rPr>
        <w:t>Порядок подачи заявки</w:t>
      </w:r>
    </w:p>
    <w:p w14:paraId="48CC2A67" w14:textId="77777777" w:rsidR="00096865" w:rsidRPr="006651A2" w:rsidRDefault="00543BAE"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5.</w:t>
      </w:r>
      <w:r w:rsidRPr="006651A2">
        <w:rPr>
          <w:rFonts w:ascii="GHEA Grapalat" w:hAnsi="GHEA Grapalat"/>
          <w:sz w:val="22"/>
          <w:szCs w:val="22"/>
        </w:rPr>
        <w:tab/>
        <w:t>Ценовое предложение заявки</w:t>
      </w:r>
      <w:r w:rsidR="00087A30" w:rsidRPr="006651A2">
        <w:rPr>
          <w:rFonts w:ascii="GHEA Grapalat" w:hAnsi="GHEA Grapalat"/>
          <w:sz w:val="22"/>
          <w:szCs w:val="22"/>
        </w:rPr>
        <w:t xml:space="preserve"> </w:t>
      </w:r>
    </w:p>
    <w:p w14:paraId="5B839944" w14:textId="77777777" w:rsidR="00096865" w:rsidRPr="006651A2" w:rsidRDefault="00087A30"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6.</w:t>
      </w:r>
      <w:r w:rsidR="005D191A" w:rsidRPr="006651A2">
        <w:rPr>
          <w:rFonts w:ascii="GHEA Grapalat" w:hAnsi="GHEA Grapalat"/>
          <w:sz w:val="22"/>
          <w:szCs w:val="22"/>
        </w:rPr>
        <w:tab/>
      </w:r>
      <w:r w:rsidRPr="006651A2">
        <w:rPr>
          <w:rFonts w:ascii="GHEA Grapalat" w:hAnsi="GHEA Grapalat"/>
          <w:sz w:val="22"/>
          <w:szCs w:val="22"/>
        </w:rPr>
        <w:t>Срок действия заявки, порядок внесения</w:t>
      </w:r>
      <w:r w:rsidR="005D191A" w:rsidRPr="006651A2">
        <w:rPr>
          <w:rFonts w:ascii="GHEA Grapalat" w:hAnsi="GHEA Grapalat"/>
          <w:sz w:val="22"/>
          <w:szCs w:val="22"/>
        </w:rPr>
        <w:t xml:space="preserve"> изменений в заявки и их отзыва</w:t>
      </w:r>
      <w:r w:rsidRPr="006651A2">
        <w:rPr>
          <w:rFonts w:ascii="GHEA Grapalat" w:hAnsi="GHEA Grapalat"/>
          <w:sz w:val="22"/>
          <w:szCs w:val="22"/>
        </w:rPr>
        <w:t xml:space="preserve"> </w:t>
      </w:r>
    </w:p>
    <w:p w14:paraId="629BBC76" w14:textId="77777777" w:rsidR="00096865" w:rsidRPr="006651A2" w:rsidRDefault="00087A30"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 xml:space="preserve"> </w:t>
      </w:r>
    </w:p>
    <w:p w14:paraId="0B99F740" w14:textId="77777777" w:rsidR="00096865" w:rsidRPr="006651A2" w:rsidRDefault="00087A30" w:rsidP="00C46EFA">
      <w:pPr>
        <w:widowControl w:val="0"/>
        <w:tabs>
          <w:tab w:val="left" w:pos="1134"/>
        </w:tabs>
        <w:ind w:left="1134" w:hanging="567"/>
        <w:jc w:val="both"/>
        <w:rPr>
          <w:rFonts w:ascii="GHEA Grapalat" w:hAnsi="GHEA Grapalat" w:cs="Sylfaen"/>
          <w:sz w:val="22"/>
          <w:szCs w:val="22"/>
        </w:rPr>
      </w:pPr>
      <w:r w:rsidRPr="006651A2">
        <w:rPr>
          <w:rFonts w:ascii="GHEA Grapalat" w:hAnsi="GHEA Grapalat"/>
          <w:sz w:val="22"/>
          <w:szCs w:val="22"/>
        </w:rPr>
        <w:t>8.</w:t>
      </w:r>
      <w:r w:rsidR="005D191A" w:rsidRPr="006651A2">
        <w:rPr>
          <w:rFonts w:ascii="GHEA Grapalat" w:hAnsi="GHEA Grapalat"/>
          <w:sz w:val="22"/>
          <w:szCs w:val="22"/>
        </w:rPr>
        <w:tab/>
      </w:r>
      <w:r w:rsidRPr="006651A2">
        <w:rPr>
          <w:rFonts w:ascii="GHEA Grapalat" w:hAnsi="GHEA Grapalat"/>
          <w:sz w:val="22"/>
          <w:szCs w:val="22"/>
        </w:rPr>
        <w:t>Вскрытие, оц</w:t>
      </w:r>
      <w:r w:rsidR="000B2CFA" w:rsidRPr="006651A2">
        <w:rPr>
          <w:rFonts w:ascii="GHEA Grapalat" w:hAnsi="GHEA Grapalat"/>
          <w:sz w:val="22"/>
          <w:szCs w:val="22"/>
        </w:rPr>
        <w:t>енка заявок и подведение итогов</w:t>
      </w:r>
    </w:p>
    <w:p w14:paraId="2CAF19CF" w14:textId="77777777" w:rsidR="00096865" w:rsidRPr="006651A2" w:rsidRDefault="00087A30"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9.</w:t>
      </w:r>
      <w:r w:rsidR="005D191A" w:rsidRPr="006651A2">
        <w:rPr>
          <w:rFonts w:ascii="GHEA Grapalat" w:hAnsi="GHEA Grapalat"/>
          <w:sz w:val="22"/>
          <w:szCs w:val="22"/>
        </w:rPr>
        <w:tab/>
      </w:r>
      <w:r w:rsidRPr="006651A2">
        <w:rPr>
          <w:rFonts w:ascii="GHEA Grapalat" w:hAnsi="GHEA Grapalat"/>
          <w:sz w:val="22"/>
          <w:szCs w:val="22"/>
        </w:rPr>
        <w:t>Заключение догово</w:t>
      </w:r>
      <w:r w:rsidR="00543BAE" w:rsidRPr="006651A2">
        <w:rPr>
          <w:rFonts w:ascii="GHEA Grapalat" w:hAnsi="GHEA Grapalat"/>
          <w:sz w:val="22"/>
          <w:szCs w:val="22"/>
        </w:rPr>
        <w:t>ра</w:t>
      </w:r>
    </w:p>
    <w:p w14:paraId="547DDF95" w14:textId="77777777" w:rsidR="00096865" w:rsidRPr="006651A2" w:rsidRDefault="00087A30"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10.</w:t>
      </w:r>
      <w:r w:rsidR="005D191A" w:rsidRPr="006651A2">
        <w:rPr>
          <w:rFonts w:ascii="GHEA Grapalat" w:hAnsi="GHEA Grapalat"/>
          <w:sz w:val="22"/>
          <w:szCs w:val="22"/>
        </w:rPr>
        <w:tab/>
      </w:r>
      <w:r w:rsidR="003E1D9D" w:rsidRPr="006651A2">
        <w:rPr>
          <w:rFonts w:ascii="GHEA Grapalat" w:hAnsi="GHEA Grapalat"/>
          <w:sz w:val="22"/>
          <w:szCs w:val="22"/>
        </w:rPr>
        <w:t xml:space="preserve">Обеспечения </w:t>
      </w:r>
      <w:r w:rsidR="00174DAB" w:rsidRPr="006651A2">
        <w:rPr>
          <w:rFonts w:ascii="GHEA Grapalat" w:hAnsi="GHEA Grapalat"/>
          <w:sz w:val="22"/>
          <w:szCs w:val="22"/>
        </w:rPr>
        <w:t xml:space="preserve">квалификации  и </w:t>
      </w:r>
      <w:r w:rsidR="00543BAE" w:rsidRPr="006651A2">
        <w:rPr>
          <w:rFonts w:ascii="GHEA Grapalat" w:hAnsi="GHEA Grapalat"/>
          <w:sz w:val="22"/>
          <w:szCs w:val="22"/>
        </w:rPr>
        <w:t>договора</w:t>
      </w:r>
      <w:r w:rsidRPr="006651A2">
        <w:rPr>
          <w:rFonts w:ascii="GHEA Grapalat" w:hAnsi="GHEA Grapalat"/>
          <w:sz w:val="22"/>
          <w:szCs w:val="22"/>
        </w:rPr>
        <w:t xml:space="preserve"> </w:t>
      </w:r>
    </w:p>
    <w:p w14:paraId="7BF7389B" w14:textId="77777777"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11.</w:t>
      </w:r>
      <w:r w:rsidR="005D191A" w:rsidRPr="006651A2">
        <w:rPr>
          <w:rFonts w:ascii="GHEA Grapalat" w:hAnsi="GHEA Grapalat"/>
          <w:sz w:val="22"/>
          <w:szCs w:val="22"/>
        </w:rPr>
        <w:tab/>
      </w:r>
      <w:r w:rsidRPr="006651A2">
        <w:rPr>
          <w:rFonts w:ascii="GHEA Grapalat" w:hAnsi="GHEA Grapalat"/>
          <w:sz w:val="22"/>
          <w:szCs w:val="22"/>
        </w:rPr>
        <w:t>Объяв</w:t>
      </w:r>
      <w:r w:rsidR="00543BAE" w:rsidRPr="006651A2">
        <w:rPr>
          <w:rFonts w:ascii="GHEA Grapalat" w:hAnsi="GHEA Grapalat"/>
          <w:sz w:val="22"/>
          <w:szCs w:val="22"/>
        </w:rPr>
        <w:t>ление процедуры несостоявшейся</w:t>
      </w:r>
      <w:r w:rsidRPr="006651A2">
        <w:rPr>
          <w:rFonts w:ascii="GHEA Grapalat" w:hAnsi="GHEA Grapalat"/>
          <w:sz w:val="22"/>
          <w:szCs w:val="22"/>
        </w:rPr>
        <w:t xml:space="preserve"> </w:t>
      </w:r>
    </w:p>
    <w:p w14:paraId="56439E93" w14:textId="77777777" w:rsidR="00096865" w:rsidRPr="006651A2" w:rsidRDefault="00096865" w:rsidP="00C46EFA">
      <w:pPr>
        <w:widowControl w:val="0"/>
        <w:tabs>
          <w:tab w:val="left" w:pos="1134"/>
        </w:tabs>
        <w:ind w:left="1134" w:hanging="567"/>
        <w:jc w:val="both"/>
        <w:rPr>
          <w:rFonts w:ascii="GHEA Grapalat" w:hAnsi="GHEA Grapalat"/>
          <w:sz w:val="22"/>
          <w:szCs w:val="22"/>
        </w:rPr>
      </w:pPr>
      <w:r w:rsidRPr="006651A2">
        <w:rPr>
          <w:rFonts w:ascii="GHEA Grapalat" w:hAnsi="GHEA Grapalat"/>
          <w:sz w:val="22"/>
          <w:szCs w:val="22"/>
        </w:rPr>
        <w:t>12.</w:t>
      </w:r>
      <w:r w:rsidR="005D191A" w:rsidRPr="006651A2">
        <w:rPr>
          <w:rFonts w:ascii="GHEA Grapalat" w:hAnsi="GHEA Grapalat"/>
          <w:sz w:val="22"/>
          <w:szCs w:val="22"/>
        </w:rPr>
        <w:tab/>
      </w:r>
      <w:r w:rsidRPr="006651A2">
        <w:rPr>
          <w:rFonts w:ascii="GHEA Grapalat" w:hAnsi="GHEA Grapalat"/>
          <w:sz w:val="22"/>
          <w:szCs w:val="22"/>
        </w:rPr>
        <w:t>Право участника и порядок обжалования им действий и (или) принятых решений</w:t>
      </w:r>
      <w:r w:rsidR="00543BAE" w:rsidRPr="006651A2">
        <w:rPr>
          <w:rFonts w:ascii="GHEA Grapalat" w:hAnsi="GHEA Grapalat"/>
          <w:sz w:val="22"/>
          <w:szCs w:val="22"/>
        </w:rPr>
        <w:t>, связанных с процессом закупки</w:t>
      </w:r>
    </w:p>
    <w:p w14:paraId="7B274870" w14:textId="77777777" w:rsidR="00520F57" w:rsidRPr="006651A2" w:rsidRDefault="00520F57" w:rsidP="00C46EFA">
      <w:pPr>
        <w:widowControl w:val="0"/>
        <w:jc w:val="center"/>
        <w:rPr>
          <w:rFonts w:ascii="GHEA Grapalat" w:hAnsi="GHEA Grapalat"/>
          <w:b/>
          <w:sz w:val="22"/>
        </w:rPr>
      </w:pPr>
    </w:p>
    <w:p w14:paraId="2D12E521" w14:textId="77777777" w:rsidR="00520F57" w:rsidRPr="006651A2" w:rsidRDefault="00520F57" w:rsidP="00C46EFA">
      <w:pPr>
        <w:widowControl w:val="0"/>
        <w:jc w:val="center"/>
        <w:rPr>
          <w:rFonts w:ascii="GHEA Grapalat" w:hAnsi="GHEA Grapalat"/>
          <w:b/>
          <w:sz w:val="22"/>
        </w:rPr>
      </w:pPr>
    </w:p>
    <w:p w14:paraId="48ECE0F4" w14:textId="77777777" w:rsidR="008842CE" w:rsidRPr="006651A2" w:rsidRDefault="00CA590C" w:rsidP="00C46EFA">
      <w:pPr>
        <w:widowControl w:val="0"/>
        <w:jc w:val="center"/>
        <w:rPr>
          <w:rFonts w:ascii="GHEA Grapalat" w:hAnsi="GHEA Grapalat"/>
          <w:b/>
          <w:sz w:val="22"/>
        </w:rPr>
      </w:pPr>
      <w:r w:rsidRPr="006651A2">
        <w:rPr>
          <w:rFonts w:ascii="GHEA Grapalat" w:hAnsi="GHEA Grapalat"/>
          <w:b/>
          <w:sz w:val="22"/>
        </w:rPr>
        <w:t xml:space="preserve">ЧАСТЬ II. </w:t>
      </w:r>
    </w:p>
    <w:p w14:paraId="427ED2CC" w14:textId="77777777" w:rsidR="008842CE" w:rsidRPr="006651A2" w:rsidRDefault="008842CE" w:rsidP="00C46EFA">
      <w:pPr>
        <w:widowControl w:val="0"/>
        <w:jc w:val="center"/>
        <w:rPr>
          <w:rFonts w:ascii="GHEA Grapalat" w:hAnsi="GHEA Grapalat"/>
          <w:b/>
          <w:sz w:val="22"/>
        </w:rPr>
      </w:pPr>
    </w:p>
    <w:p w14:paraId="1669B401" w14:textId="77777777" w:rsidR="00096865" w:rsidRPr="006651A2" w:rsidRDefault="00096865" w:rsidP="00C46EFA">
      <w:pPr>
        <w:widowControl w:val="0"/>
        <w:jc w:val="center"/>
        <w:rPr>
          <w:rFonts w:ascii="GHEA Grapalat" w:hAnsi="GHEA Grapalat"/>
          <w:b/>
          <w:sz w:val="22"/>
        </w:rPr>
      </w:pPr>
      <w:r w:rsidRPr="006651A2">
        <w:rPr>
          <w:rFonts w:ascii="GHEA Grapalat" w:hAnsi="GHEA Grapalat"/>
          <w:b/>
          <w:sz w:val="22"/>
        </w:rPr>
        <w:t xml:space="preserve">ИНСТРУКЦИЯ ПО ПОДГОТОВКЕ ЗАЯВКИ </w:t>
      </w:r>
      <w:r w:rsidR="00CA590C" w:rsidRPr="006651A2">
        <w:rPr>
          <w:rFonts w:ascii="GHEA Grapalat" w:hAnsi="GHEA Grapalat"/>
          <w:b/>
          <w:sz w:val="22"/>
        </w:rPr>
        <w:br/>
      </w:r>
      <w:r w:rsidRPr="006651A2">
        <w:rPr>
          <w:rFonts w:ascii="GHEA Grapalat" w:hAnsi="GHEA Grapalat"/>
          <w:b/>
          <w:sz w:val="22"/>
        </w:rPr>
        <w:t xml:space="preserve">НА </w:t>
      </w:r>
      <w:r w:rsidR="00D53459">
        <w:rPr>
          <w:rFonts w:ascii="GHEA Grapalat" w:hAnsi="GHEA Grapalat"/>
          <w:b/>
          <w:sz w:val="22"/>
        </w:rPr>
        <w:t>ЗАПРОС КОТИРОВОК</w:t>
      </w:r>
    </w:p>
    <w:p w14:paraId="702B404F" w14:textId="77777777" w:rsidR="00520F57" w:rsidRPr="006651A2" w:rsidRDefault="00520F57" w:rsidP="00C46EFA">
      <w:pPr>
        <w:widowControl w:val="0"/>
        <w:jc w:val="center"/>
        <w:rPr>
          <w:rFonts w:ascii="GHEA Grapalat" w:hAnsi="GHEA Grapalat"/>
          <w:b/>
          <w:sz w:val="22"/>
        </w:rPr>
      </w:pPr>
    </w:p>
    <w:p w14:paraId="464F0E82" w14:textId="77777777" w:rsidR="00096865" w:rsidRPr="006651A2" w:rsidRDefault="00096865" w:rsidP="00C46EFA">
      <w:pPr>
        <w:widowControl w:val="0"/>
        <w:tabs>
          <w:tab w:val="left" w:pos="1134"/>
        </w:tabs>
        <w:ind w:left="1134" w:hanging="567"/>
        <w:jc w:val="both"/>
        <w:rPr>
          <w:rFonts w:ascii="GHEA Grapalat" w:hAnsi="GHEA Grapalat"/>
          <w:sz w:val="22"/>
        </w:rPr>
      </w:pPr>
      <w:r w:rsidRPr="006651A2">
        <w:rPr>
          <w:rFonts w:ascii="GHEA Grapalat" w:hAnsi="GHEA Grapalat"/>
          <w:sz w:val="22"/>
        </w:rPr>
        <w:t>1.</w:t>
      </w:r>
      <w:r w:rsidRPr="006651A2">
        <w:rPr>
          <w:rFonts w:ascii="GHEA Grapalat" w:hAnsi="GHEA Grapalat"/>
          <w:sz w:val="22"/>
        </w:rPr>
        <w:tab/>
        <w:t>Общ</w:t>
      </w:r>
      <w:r w:rsidR="00543BAE" w:rsidRPr="006651A2">
        <w:rPr>
          <w:rFonts w:ascii="GHEA Grapalat" w:hAnsi="GHEA Grapalat"/>
          <w:sz w:val="22"/>
        </w:rPr>
        <w:t>ие положения</w:t>
      </w:r>
    </w:p>
    <w:p w14:paraId="61EC7C26" w14:textId="77777777" w:rsidR="00096865" w:rsidRPr="006651A2" w:rsidRDefault="00543BAE" w:rsidP="00C46EFA">
      <w:pPr>
        <w:widowControl w:val="0"/>
        <w:tabs>
          <w:tab w:val="left" w:pos="1134"/>
        </w:tabs>
        <w:ind w:left="1134" w:hanging="567"/>
        <w:jc w:val="both"/>
        <w:rPr>
          <w:rFonts w:ascii="GHEA Grapalat" w:hAnsi="GHEA Grapalat"/>
          <w:sz w:val="22"/>
        </w:rPr>
      </w:pPr>
      <w:r w:rsidRPr="006651A2">
        <w:rPr>
          <w:rFonts w:ascii="GHEA Grapalat" w:hAnsi="GHEA Grapalat"/>
          <w:sz w:val="22"/>
        </w:rPr>
        <w:t>2.</w:t>
      </w:r>
      <w:r w:rsidRPr="006651A2">
        <w:rPr>
          <w:rFonts w:ascii="GHEA Grapalat" w:hAnsi="GHEA Grapalat"/>
          <w:sz w:val="22"/>
        </w:rPr>
        <w:tab/>
        <w:t>Заявка на процедуру</w:t>
      </w:r>
    </w:p>
    <w:p w14:paraId="48639F5C" w14:textId="77777777" w:rsidR="0061522D" w:rsidRPr="006651A2" w:rsidRDefault="00450C30" w:rsidP="00C46EFA">
      <w:pPr>
        <w:widowControl w:val="0"/>
        <w:tabs>
          <w:tab w:val="left" w:pos="1134"/>
        </w:tabs>
        <w:ind w:left="1134" w:hanging="567"/>
        <w:jc w:val="both"/>
        <w:rPr>
          <w:rFonts w:ascii="GHEA Grapalat" w:hAnsi="GHEA Grapalat"/>
          <w:sz w:val="22"/>
        </w:rPr>
      </w:pPr>
      <w:r w:rsidRPr="006651A2">
        <w:rPr>
          <w:rFonts w:ascii="GHEA Grapalat" w:hAnsi="GHEA Grapalat"/>
          <w:sz w:val="22"/>
        </w:rPr>
        <w:t>3</w:t>
      </w:r>
      <w:r w:rsidR="00543BAE" w:rsidRPr="006651A2">
        <w:rPr>
          <w:rFonts w:ascii="GHEA Grapalat" w:hAnsi="GHEA Grapalat"/>
          <w:sz w:val="22"/>
        </w:rPr>
        <w:t>.</w:t>
      </w:r>
      <w:r w:rsidR="00543BAE" w:rsidRPr="006651A2">
        <w:rPr>
          <w:rFonts w:ascii="GHEA Grapalat" w:hAnsi="GHEA Grapalat"/>
          <w:sz w:val="22"/>
        </w:rPr>
        <w:tab/>
        <w:t>Приложения № 1-</w:t>
      </w:r>
      <w:r w:rsidR="003529EA" w:rsidRPr="006651A2">
        <w:rPr>
          <w:rFonts w:ascii="GHEA Grapalat" w:hAnsi="GHEA Grapalat"/>
          <w:sz w:val="22"/>
        </w:rPr>
        <w:t>6</w:t>
      </w:r>
    </w:p>
    <w:p w14:paraId="30E5794B" w14:textId="77777777" w:rsidR="00E17B7F" w:rsidRDefault="00E17B7F" w:rsidP="00C46EFA">
      <w:pPr>
        <w:rPr>
          <w:rFonts w:ascii="GHEA Grapalat" w:hAnsi="GHEA Grapalat"/>
          <w:spacing w:val="-6"/>
        </w:rPr>
      </w:pPr>
      <w:r>
        <w:rPr>
          <w:rFonts w:ascii="GHEA Grapalat" w:hAnsi="GHEA Grapalat"/>
          <w:spacing w:val="-6"/>
        </w:rPr>
        <w:br w:type="page"/>
      </w:r>
    </w:p>
    <w:p w14:paraId="6E6B0929" w14:textId="280A9DFF" w:rsidR="00096865" w:rsidRPr="006651A2" w:rsidRDefault="00E17B7F" w:rsidP="00C46EFA">
      <w:pPr>
        <w:widowControl w:val="0"/>
        <w:ind w:hanging="567"/>
        <w:jc w:val="both"/>
        <w:rPr>
          <w:rFonts w:ascii="GHEA Grapalat" w:hAnsi="GHEA Grapalat"/>
          <w:spacing w:val="-6"/>
          <w:sz w:val="22"/>
          <w:szCs w:val="22"/>
        </w:rPr>
      </w:pPr>
      <w:r w:rsidRPr="006651A2">
        <w:rPr>
          <w:rFonts w:ascii="GHEA Grapalat" w:hAnsi="GHEA Grapalat"/>
          <w:spacing w:val="-6"/>
          <w:sz w:val="22"/>
          <w:szCs w:val="22"/>
        </w:rPr>
        <w:lastRenderedPageBreak/>
        <w:t xml:space="preserve">               </w:t>
      </w:r>
      <w:r w:rsidR="00096865" w:rsidRPr="006651A2">
        <w:rPr>
          <w:rFonts w:ascii="GHEA Grapalat" w:hAnsi="GHEA Grapalat"/>
          <w:spacing w:val="-6"/>
          <w:sz w:val="22"/>
          <w:szCs w:val="22"/>
        </w:rPr>
        <w:t xml:space="preserve">Настоящее Приглашение предоставляется в дополнение к объявлению </w:t>
      </w:r>
      <w:r w:rsidR="00B0244F">
        <w:rPr>
          <w:rFonts w:ascii="GHEA Grapalat" w:hAnsi="GHEA Grapalat"/>
          <w:spacing w:val="-6"/>
          <w:sz w:val="22"/>
          <w:szCs w:val="22"/>
        </w:rPr>
        <w:t>о запросе котировок</w:t>
      </w:r>
      <w:r w:rsidR="006651A2" w:rsidRPr="006651A2">
        <w:rPr>
          <w:rFonts w:ascii="GHEA Grapalat" w:hAnsi="GHEA Grapalat"/>
          <w:spacing w:val="-6"/>
          <w:sz w:val="22"/>
          <w:szCs w:val="22"/>
        </w:rPr>
        <w:t xml:space="preserve">, проводимом под кодом </w:t>
      </w:r>
      <w:r w:rsidR="00931C34" w:rsidRPr="007E1FDE">
        <w:rPr>
          <w:rFonts w:ascii="GHEA Grapalat" w:hAnsi="GHEA Grapalat"/>
          <w:iCs/>
          <w:sz w:val="22"/>
          <w:lang w:val="en-US"/>
        </w:rPr>
        <w:t>YEG</w:t>
      </w:r>
      <w:r w:rsidR="00931C34" w:rsidRPr="007E1FDE">
        <w:rPr>
          <w:rFonts w:ascii="GHEA Grapalat" w:hAnsi="GHEA Grapalat"/>
          <w:iCs/>
          <w:sz w:val="22"/>
        </w:rPr>
        <w:t>2</w:t>
      </w:r>
      <w:r w:rsidR="00931C34" w:rsidRPr="007E1FDE">
        <w:rPr>
          <w:rFonts w:ascii="GHEA Grapalat" w:hAnsi="GHEA Grapalat"/>
          <w:iCs/>
          <w:sz w:val="22"/>
          <w:lang w:val="en-US"/>
        </w:rPr>
        <w:t>HD</w:t>
      </w:r>
      <w:r w:rsidR="00931C34" w:rsidRPr="007E1FDE">
        <w:rPr>
          <w:rFonts w:ascii="GHEA Grapalat" w:hAnsi="GHEA Grapalat"/>
          <w:iCs/>
          <w:sz w:val="22"/>
        </w:rPr>
        <w:t>-</w:t>
      </w:r>
      <w:r w:rsidR="00931C34" w:rsidRPr="007E1FDE">
        <w:rPr>
          <w:rFonts w:ascii="GHEA Grapalat" w:hAnsi="GHEA Grapalat"/>
          <w:iCs/>
          <w:sz w:val="22"/>
          <w:lang w:val="en-US"/>
        </w:rPr>
        <w:t>GH</w:t>
      </w:r>
      <w:r w:rsidR="00931C34" w:rsidRPr="007E1FDE">
        <w:rPr>
          <w:rFonts w:ascii="GHEA Grapalat" w:hAnsi="GHEA Grapalat"/>
          <w:iCs/>
          <w:sz w:val="22"/>
        </w:rPr>
        <w:t>-</w:t>
      </w:r>
      <w:proofErr w:type="spellStart"/>
      <w:r w:rsidR="00931C34" w:rsidRPr="007E1FDE">
        <w:rPr>
          <w:rFonts w:ascii="GHEA Grapalat" w:hAnsi="GHEA Grapalat"/>
          <w:iCs/>
          <w:sz w:val="22"/>
          <w:lang w:val="en-US"/>
        </w:rPr>
        <w:t>APGzB</w:t>
      </w:r>
      <w:proofErr w:type="spellEnd"/>
      <w:r w:rsidR="00931C34" w:rsidRPr="007E1FDE">
        <w:rPr>
          <w:rFonts w:ascii="GHEA Grapalat" w:hAnsi="GHEA Grapalat"/>
          <w:iCs/>
          <w:sz w:val="22"/>
        </w:rPr>
        <w:t>-2025/01</w:t>
      </w:r>
      <w:r w:rsidR="00931C34" w:rsidRPr="006651A2">
        <w:rPr>
          <w:rFonts w:ascii="GHEA Grapalat" w:hAnsi="GHEA Grapalat"/>
          <w:spacing w:val="-6"/>
          <w:sz w:val="22"/>
          <w:szCs w:val="22"/>
        </w:rPr>
        <w:t xml:space="preserve"> </w:t>
      </w:r>
      <w:r w:rsidR="00096865" w:rsidRPr="006651A2">
        <w:rPr>
          <w:rFonts w:ascii="GHEA Grapalat" w:hAnsi="GHEA Grapalat"/>
          <w:spacing w:val="-6"/>
          <w:sz w:val="22"/>
          <w:szCs w:val="22"/>
        </w:rPr>
        <w:t>(далее — процедура).</w:t>
      </w:r>
    </w:p>
    <w:p w14:paraId="1B4B5EB6" w14:textId="4F3356A0" w:rsidR="00096865" w:rsidRPr="006651A2" w:rsidRDefault="00096865" w:rsidP="00C46EFA">
      <w:pPr>
        <w:widowControl w:val="0"/>
        <w:ind w:firstLine="567"/>
        <w:jc w:val="both"/>
        <w:rPr>
          <w:rFonts w:ascii="GHEA Grapalat" w:hAnsi="GHEA Grapalat"/>
          <w:sz w:val="22"/>
          <w:szCs w:val="22"/>
        </w:rPr>
      </w:pPr>
      <w:r w:rsidRPr="006651A2">
        <w:rPr>
          <w:rFonts w:ascii="GHEA Grapalat" w:hAnsi="GHEA Grapalat"/>
          <w:sz w:val="22"/>
          <w:szCs w:val="22"/>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w:t>
      </w:r>
      <w:r w:rsidR="00404BE0">
        <w:rPr>
          <w:rFonts w:ascii="GHEA Grapalat" w:hAnsi="GHEA Grapalat"/>
          <w:sz w:val="22"/>
          <w:szCs w:val="22"/>
        </w:rPr>
        <w:t>«</w:t>
      </w:r>
      <w:r w:rsidRPr="006651A2">
        <w:rPr>
          <w:rFonts w:ascii="GHEA Grapalat" w:hAnsi="GHEA Grapalat"/>
          <w:sz w:val="22"/>
          <w:szCs w:val="22"/>
        </w:rPr>
        <w:t>О закупках</w:t>
      </w:r>
      <w:r w:rsidR="00404BE0">
        <w:rPr>
          <w:rFonts w:ascii="GHEA Grapalat" w:hAnsi="GHEA Grapalat"/>
          <w:sz w:val="22"/>
          <w:szCs w:val="22"/>
        </w:rPr>
        <w:t>»</w:t>
      </w:r>
      <w:r w:rsidRPr="006651A2">
        <w:rPr>
          <w:rFonts w:ascii="GHEA Grapalat" w:hAnsi="GHEA Grapalat"/>
          <w:sz w:val="22"/>
          <w:szCs w:val="22"/>
        </w:rPr>
        <w:t xml:space="preserve"> (далее — Закон), </w:t>
      </w:r>
      <w:r w:rsidR="00404BE0">
        <w:rPr>
          <w:rFonts w:ascii="GHEA Grapalat" w:hAnsi="GHEA Grapalat"/>
          <w:sz w:val="22"/>
          <w:szCs w:val="22"/>
        </w:rPr>
        <w:t>«</w:t>
      </w:r>
      <w:r w:rsidRPr="006651A2">
        <w:rPr>
          <w:rFonts w:ascii="GHEA Grapalat" w:hAnsi="GHEA Grapalat"/>
          <w:sz w:val="22"/>
          <w:szCs w:val="22"/>
        </w:rPr>
        <w:t>Порядка организации процесса закупок</w:t>
      </w:r>
      <w:r w:rsidR="00404BE0">
        <w:rPr>
          <w:rFonts w:ascii="GHEA Grapalat" w:hAnsi="GHEA Grapalat"/>
          <w:sz w:val="22"/>
          <w:szCs w:val="22"/>
        </w:rPr>
        <w:t>»</w:t>
      </w:r>
      <w:r w:rsidRPr="006651A2">
        <w:rPr>
          <w:rFonts w:ascii="GHEA Grapalat" w:hAnsi="GHEA Grapalat"/>
          <w:sz w:val="22"/>
          <w:szCs w:val="22"/>
        </w:rPr>
        <w:t>, утвержденного Постановлением Правительства Республики Армения № 526-N от</w:t>
      </w:r>
      <w:r w:rsidR="006D2DF7" w:rsidRPr="006651A2">
        <w:rPr>
          <w:rFonts w:ascii="Courier New" w:hAnsi="Courier New" w:cs="Courier New"/>
          <w:sz w:val="22"/>
          <w:szCs w:val="22"/>
          <w:lang w:val="en-US"/>
        </w:rPr>
        <w:t> </w:t>
      </w:r>
      <w:r w:rsidRPr="006651A2">
        <w:rPr>
          <w:rFonts w:ascii="GHEA Grapalat" w:hAnsi="GHEA Grapalat"/>
          <w:sz w:val="22"/>
          <w:szCs w:val="22"/>
        </w:rPr>
        <w:t>4</w:t>
      </w:r>
      <w:r w:rsidR="006D2DF7" w:rsidRPr="006651A2">
        <w:rPr>
          <w:rFonts w:ascii="Courier New" w:hAnsi="Courier New" w:cs="Courier New"/>
          <w:sz w:val="22"/>
          <w:szCs w:val="22"/>
          <w:lang w:val="en-US"/>
        </w:rPr>
        <w:t> </w:t>
      </w:r>
      <w:r w:rsidRPr="006651A2">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63C52" w:rsidRPr="00D709B9">
        <w:rPr>
          <w:rFonts w:ascii="GHEA Grapalat" w:hAnsi="GHEA Grapalat"/>
          <w:sz w:val="22"/>
          <w:szCs w:val="22"/>
        </w:rPr>
        <w:t xml:space="preserve">ГНКО </w:t>
      </w:r>
      <w:r w:rsidR="00931C34" w:rsidRPr="007E1FDE">
        <w:rPr>
          <w:rFonts w:ascii="GHEA Grapalat" w:hAnsi="GHEA Grapalat"/>
        </w:rPr>
        <w:t>«Егвардская №2 основная школа»  Республика Армения, Котайкского раиона</w:t>
      </w:r>
      <w:r w:rsidR="00931C34" w:rsidRPr="006651A2">
        <w:rPr>
          <w:rFonts w:ascii="GHEA Grapalat" w:hAnsi="GHEA Grapalat"/>
          <w:sz w:val="22"/>
          <w:szCs w:val="22"/>
        </w:rPr>
        <w:t xml:space="preserve"> </w:t>
      </w:r>
      <w:r w:rsidRPr="006651A2">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57D267D" w14:textId="77777777" w:rsidR="00096865" w:rsidRPr="006651A2" w:rsidRDefault="00096865" w:rsidP="00C46EFA">
      <w:pPr>
        <w:widowControl w:val="0"/>
        <w:ind w:firstLine="567"/>
        <w:jc w:val="both"/>
        <w:rPr>
          <w:rFonts w:ascii="GHEA Grapalat" w:hAnsi="GHEA Grapalat"/>
          <w:sz w:val="22"/>
          <w:szCs w:val="22"/>
        </w:rPr>
      </w:pPr>
      <w:r w:rsidRPr="006651A2">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1D3A4FFF" w14:textId="77777777" w:rsidR="00096865" w:rsidRPr="006651A2" w:rsidRDefault="00096865" w:rsidP="00C46EFA">
      <w:pPr>
        <w:widowControl w:val="0"/>
        <w:ind w:firstLine="567"/>
        <w:jc w:val="both"/>
        <w:rPr>
          <w:rFonts w:ascii="GHEA Grapalat" w:hAnsi="GHEA Grapalat" w:cs="Times Armenian"/>
          <w:sz w:val="22"/>
          <w:szCs w:val="22"/>
        </w:rPr>
      </w:pPr>
      <w:r w:rsidRPr="006651A2">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11BA128" w14:textId="50800E2D" w:rsidR="006651A2" w:rsidRPr="00B55478" w:rsidRDefault="00A81DD5" w:rsidP="006651A2">
      <w:pPr>
        <w:pStyle w:val="BodyTextIndent2"/>
        <w:widowControl w:val="0"/>
        <w:spacing w:line="240" w:lineRule="auto"/>
        <w:ind w:firstLine="567"/>
        <w:rPr>
          <w:rFonts w:asciiTheme="minorHAnsi" w:hAnsiTheme="minorHAnsi"/>
          <w:sz w:val="22"/>
          <w:szCs w:val="24"/>
        </w:rPr>
      </w:pPr>
      <w:r w:rsidRPr="006651A2">
        <w:rPr>
          <w:rFonts w:ascii="GHEA Grapalat" w:hAnsi="GHEA Grapalat"/>
          <w:sz w:val="22"/>
          <w:szCs w:val="22"/>
        </w:rPr>
        <w:t>Адрес электронной почты секретаря оценочной</w:t>
      </w:r>
      <w:r w:rsidRPr="009044F1">
        <w:rPr>
          <w:rFonts w:ascii="GHEA Grapalat" w:hAnsi="GHEA Grapalat"/>
          <w:sz w:val="24"/>
          <w:szCs w:val="24"/>
        </w:rPr>
        <w:t xml:space="preserve"> </w:t>
      </w:r>
      <w:r w:rsidRPr="006651A2">
        <w:rPr>
          <w:rFonts w:ascii="GHEA Grapalat" w:hAnsi="GHEA Grapalat"/>
          <w:sz w:val="22"/>
          <w:szCs w:val="22"/>
        </w:rPr>
        <w:t xml:space="preserve">комиссии </w:t>
      </w:r>
      <w:hyperlink r:id="rId8" w:history="1">
        <w:r w:rsidR="00B55478">
          <w:rPr>
            <w:rStyle w:val="Hyperlink"/>
            <w:rFonts w:ascii="GHEA Grapalat" w:hAnsi="GHEA Grapalat"/>
            <w:sz w:val="22"/>
            <w:szCs w:val="22"/>
            <w:u w:val="none"/>
            <w:lang w:val="en-US"/>
          </w:rPr>
          <w:t>anush</w:t>
        </w:r>
        <w:r w:rsidR="00B55478" w:rsidRPr="00B55478">
          <w:rPr>
            <w:rStyle w:val="Hyperlink"/>
            <w:rFonts w:ascii="GHEA Grapalat" w:hAnsi="GHEA Grapalat"/>
            <w:sz w:val="22"/>
            <w:szCs w:val="22"/>
            <w:u w:val="none"/>
          </w:rPr>
          <w:t>-1978@</w:t>
        </w:r>
        <w:r w:rsidR="00B55478">
          <w:rPr>
            <w:rStyle w:val="Hyperlink"/>
            <w:rFonts w:ascii="GHEA Grapalat" w:hAnsi="GHEA Grapalat"/>
            <w:sz w:val="22"/>
            <w:szCs w:val="22"/>
            <w:u w:val="none"/>
            <w:lang w:val="en-US"/>
          </w:rPr>
          <w:t>lisr</w:t>
        </w:r>
        <w:r w:rsidR="00B55478" w:rsidRPr="00B55478">
          <w:rPr>
            <w:rStyle w:val="Hyperlink"/>
            <w:rFonts w:ascii="GHEA Grapalat" w:hAnsi="GHEA Grapalat"/>
            <w:sz w:val="22"/>
            <w:szCs w:val="22"/>
            <w:u w:val="none"/>
          </w:rPr>
          <w:t>.</w:t>
        </w:r>
        <w:proofErr w:type="spellStart"/>
        <w:r w:rsidR="00B55478">
          <w:rPr>
            <w:rStyle w:val="Hyperlink"/>
            <w:rFonts w:ascii="GHEA Grapalat" w:hAnsi="GHEA Grapalat"/>
            <w:sz w:val="22"/>
            <w:szCs w:val="22"/>
            <w:u w:val="none"/>
            <w:lang w:val="en-US"/>
          </w:rPr>
          <w:t>ru</w:t>
        </w:r>
        <w:proofErr w:type="spellEnd"/>
      </w:hyperlink>
      <w:r w:rsidR="006651A2" w:rsidRPr="00D709B9">
        <w:rPr>
          <w:rFonts w:ascii="GHEA Grapalat" w:hAnsi="GHEA Grapalat"/>
          <w:sz w:val="22"/>
          <w:szCs w:val="24"/>
        </w:rPr>
        <w:t xml:space="preserve"> </w:t>
      </w:r>
    </w:p>
    <w:p w14:paraId="7C026C38" w14:textId="77777777" w:rsidR="00096865" w:rsidRPr="009044F1" w:rsidRDefault="00F5653D" w:rsidP="006651A2">
      <w:pPr>
        <w:pStyle w:val="BodyTextIndent2"/>
        <w:widowControl w:val="0"/>
        <w:spacing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3FEA7BE" w14:textId="77777777" w:rsidR="00096865" w:rsidRPr="009044F1" w:rsidRDefault="00096865" w:rsidP="00C46EFA">
      <w:pPr>
        <w:pStyle w:val="Heading3"/>
        <w:keepNext w:val="0"/>
        <w:widowControl w:val="0"/>
        <w:spacing w:line="240" w:lineRule="auto"/>
        <w:rPr>
          <w:rFonts w:ascii="GHEA Grapalat" w:hAnsi="GHEA Grapalat"/>
          <w:sz w:val="24"/>
          <w:szCs w:val="24"/>
        </w:rPr>
      </w:pPr>
    </w:p>
    <w:p w14:paraId="5B75E031" w14:textId="77777777" w:rsidR="00096865" w:rsidRPr="009044F1" w:rsidRDefault="00F63BBB" w:rsidP="00C46EFA">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4268C2B" w14:textId="480E4706" w:rsidR="006651A2" w:rsidRPr="00DD2C90" w:rsidRDefault="00845AA5" w:rsidP="006651A2">
      <w:pPr>
        <w:pStyle w:val="Heading3"/>
        <w:keepNext w:val="0"/>
        <w:widowControl w:val="0"/>
        <w:tabs>
          <w:tab w:val="left" w:pos="1134"/>
        </w:tabs>
        <w:spacing w:line="240" w:lineRule="auto"/>
        <w:ind w:firstLine="567"/>
        <w:jc w:val="both"/>
        <w:rPr>
          <w:rFonts w:ascii="GHEA Grapalat" w:hAnsi="GHEA Grapalat"/>
          <w:i w:val="0"/>
          <w:sz w:val="24"/>
          <w:szCs w:val="24"/>
        </w:rPr>
      </w:pPr>
      <w:r w:rsidRPr="00DD2C90">
        <w:rPr>
          <w:rFonts w:ascii="GHEA Grapalat" w:hAnsi="GHEA Grapalat"/>
          <w:i w:val="0"/>
          <w:sz w:val="24"/>
          <w:szCs w:val="24"/>
        </w:rPr>
        <w:t>1.1</w:t>
      </w:r>
      <w:r w:rsidR="008E6E51" w:rsidRPr="00DD2C90">
        <w:rPr>
          <w:rFonts w:ascii="GHEA Grapalat" w:hAnsi="GHEA Grapalat"/>
          <w:i w:val="0"/>
          <w:sz w:val="24"/>
          <w:szCs w:val="24"/>
        </w:rPr>
        <w:t>.</w:t>
      </w:r>
      <w:r w:rsidR="00F63BBB" w:rsidRPr="00DD2C90">
        <w:rPr>
          <w:rFonts w:ascii="GHEA Grapalat" w:hAnsi="GHEA Grapalat"/>
          <w:i w:val="0"/>
          <w:sz w:val="24"/>
          <w:szCs w:val="24"/>
        </w:rPr>
        <w:tab/>
      </w:r>
      <w:r w:rsidRPr="00DD2C90">
        <w:rPr>
          <w:rFonts w:ascii="GHEA Grapalat" w:hAnsi="GHEA Grapalat"/>
          <w:i w:val="0"/>
          <w:sz w:val="24"/>
          <w:szCs w:val="24"/>
        </w:rPr>
        <w:t xml:space="preserve">Предметом закупки является приобретение </w:t>
      </w:r>
      <w:r w:rsidR="00F71E08" w:rsidRPr="00DD2C90">
        <w:rPr>
          <w:rFonts w:ascii="GHEA Grapalat" w:hAnsi="GHEA Grapalat"/>
          <w:i w:val="0"/>
          <w:sz w:val="24"/>
          <w:szCs w:val="24"/>
        </w:rPr>
        <w:t>еда</w:t>
      </w:r>
      <w:r w:rsidR="009B17C6" w:rsidRPr="00DD2C90">
        <w:rPr>
          <w:rFonts w:ascii="GHEA Grapalat" w:hAnsi="GHEA Grapalat"/>
          <w:i w:val="0"/>
          <w:sz w:val="24"/>
          <w:szCs w:val="24"/>
        </w:rPr>
        <w:t xml:space="preserve"> </w:t>
      </w:r>
      <w:r w:rsidR="00AB67DE" w:rsidRPr="00DD2C90">
        <w:rPr>
          <w:rFonts w:ascii="GHEA Grapalat" w:hAnsi="GHEA Grapalat"/>
          <w:i w:val="0"/>
          <w:sz w:val="24"/>
          <w:szCs w:val="24"/>
        </w:rPr>
        <w:t xml:space="preserve"> </w:t>
      </w:r>
      <w:r w:rsidR="006651A2" w:rsidRPr="00DD2C90">
        <w:rPr>
          <w:rFonts w:ascii="GHEA Grapalat" w:hAnsi="GHEA Grapalat"/>
          <w:i w:val="0"/>
          <w:sz w:val="24"/>
          <w:szCs w:val="24"/>
        </w:rPr>
        <w:t xml:space="preserve">(далее — также товар) для нужд </w:t>
      </w:r>
      <w:r w:rsidR="00963C52" w:rsidRPr="00DD2C90">
        <w:rPr>
          <w:rFonts w:ascii="GHEA Grapalat" w:hAnsi="GHEA Grapalat"/>
          <w:i w:val="0"/>
          <w:sz w:val="24"/>
          <w:szCs w:val="24"/>
        </w:rPr>
        <w:t xml:space="preserve">ГНКО </w:t>
      </w:r>
      <w:r w:rsidR="00931C34" w:rsidRPr="00DD2C90">
        <w:rPr>
          <w:rFonts w:ascii="GHEA Grapalat" w:hAnsi="GHEA Grapalat"/>
          <w:i w:val="0"/>
          <w:sz w:val="24"/>
          <w:szCs w:val="24"/>
        </w:rPr>
        <w:t>«Егвардская №2 основная школа»  Республика Армения, Котайкского раиона</w:t>
      </w:r>
      <w:r w:rsidR="006651A2" w:rsidRPr="00DD2C90">
        <w:rPr>
          <w:rFonts w:ascii="GHEA Grapalat" w:hAnsi="GHEA Grapalat"/>
          <w:i w:val="0"/>
          <w:sz w:val="24"/>
          <w:szCs w:val="24"/>
        </w:rPr>
        <w:t xml:space="preserve">, которые сгруппированы в лоты </w:t>
      </w:r>
      <w:r w:rsidR="00931C34" w:rsidRPr="00DD2C90">
        <w:rPr>
          <w:rFonts w:ascii="GHEA Grapalat" w:hAnsi="GHEA Grapalat"/>
          <w:i w:val="0"/>
          <w:sz w:val="24"/>
          <w:szCs w:val="24"/>
        </w:rPr>
        <w:t>19</w:t>
      </w:r>
      <w:r w:rsidR="006651A2" w:rsidRPr="00DD2C90">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661F5500" w14:textId="77777777" w:rsidTr="00AD432A">
        <w:trPr>
          <w:jc w:val="center"/>
        </w:trPr>
        <w:tc>
          <w:tcPr>
            <w:tcW w:w="2776" w:type="dxa"/>
            <w:gridSpan w:val="2"/>
            <w:vAlign w:val="center"/>
          </w:tcPr>
          <w:p w14:paraId="65DC3BB0" w14:textId="77777777" w:rsidR="00AD432A" w:rsidRPr="00C53648" w:rsidRDefault="00AD432A" w:rsidP="006651A2">
            <w:pPr>
              <w:pStyle w:val="BodyTextIndent2"/>
              <w:widowControl w:val="0"/>
              <w:spacing w:line="240" w:lineRule="auto"/>
              <w:ind w:firstLine="0"/>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CEAC89F" w14:textId="77777777" w:rsidR="00AD432A" w:rsidRPr="00C53648" w:rsidRDefault="00AD432A" w:rsidP="00C46EFA">
            <w:pPr>
              <w:pStyle w:val="BodyTextIndent2"/>
              <w:widowControl w:val="0"/>
              <w:spacing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56936C79" w14:textId="77777777" w:rsidTr="009064FE">
        <w:trPr>
          <w:trHeight w:val="881"/>
          <w:jc w:val="center"/>
        </w:trPr>
        <w:tc>
          <w:tcPr>
            <w:tcW w:w="1530" w:type="dxa"/>
            <w:vAlign w:val="center"/>
          </w:tcPr>
          <w:p w14:paraId="5B0CC7A7" w14:textId="77777777" w:rsidR="00AD432A" w:rsidRPr="009044F1" w:rsidRDefault="00AD432A" w:rsidP="00C46EFA">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145425AA" w14:textId="77777777" w:rsidR="00AD432A" w:rsidRPr="00C53648" w:rsidRDefault="00C53648" w:rsidP="00C46EFA">
            <w:pPr>
              <w:pStyle w:val="BodyTextIndent2"/>
              <w:widowControl w:val="0"/>
              <w:spacing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7B35B5FC" w14:textId="77777777" w:rsidR="00AD432A" w:rsidRPr="00C53648" w:rsidRDefault="00AD432A" w:rsidP="00C46EFA">
            <w:pPr>
              <w:pStyle w:val="BodyTextIndent2"/>
              <w:widowControl w:val="0"/>
              <w:spacing w:line="240" w:lineRule="auto"/>
              <w:ind w:firstLine="0"/>
              <w:rPr>
                <w:rFonts w:ascii="GHEA Grapalat" w:hAnsi="GHEA Grapalat"/>
                <w:b/>
                <w:i/>
                <w:sz w:val="24"/>
                <w:szCs w:val="24"/>
              </w:rPr>
            </w:pPr>
          </w:p>
        </w:tc>
      </w:tr>
      <w:tr w:rsidR="004E5ACA" w:rsidRPr="009044F1" w14:paraId="40EE6BEA" w14:textId="77777777" w:rsidTr="00124856">
        <w:trPr>
          <w:jc w:val="center"/>
        </w:trPr>
        <w:tc>
          <w:tcPr>
            <w:tcW w:w="1530" w:type="dxa"/>
            <w:vAlign w:val="center"/>
          </w:tcPr>
          <w:p w14:paraId="70B53565" w14:textId="77777777" w:rsidR="004E5ACA" w:rsidRPr="00A71D81" w:rsidRDefault="004E5ACA" w:rsidP="004E5ACA">
            <w:pPr>
              <w:pStyle w:val="BodyTextIndent2"/>
              <w:spacing w:line="240" w:lineRule="auto"/>
              <w:ind w:firstLine="0"/>
              <w:jc w:val="center"/>
              <w:rPr>
                <w:rFonts w:ascii="GHEA Grapalat" w:hAnsi="GHEA Grapalat"/>
                <w:sz w:val="16"/>
              </w:rPr>
            </w:pPr>
            <w:r w:rsidRPr="00B50552">
              <w:rPr>
                <w:rFonts w:ascii="GHEA Grapalat" w:hAnsi="GHEA Grapalat" w:cs="Arial"/>
                <w:sz w:val="18"/>
                <w:szCs w:val="18"/>
              </w:rPr>
              <w:t>1</w:t>
            </w:r>
          </w:p>
        </w:tc>
        <w:tc>
          <w:tcPr>
            <w:tcW w:w="1246" w:type="dxa"/>
            <w:vAlign w:val="center"/>
          </w:tcPr>
          <w:p w14:paraId="72CE62EB" w14:textId="0F90F35B" w:rsidR="004E5ACA" w:rsidRPr="00C5490D" w:rsidRDefault="004E5ACA" w:rsidP="004E5ACA">
            <w:pPr>
              <w:pStyle w:val="BodyTextIndent2"/>
              <w:spacing w:line="240" w:lineRule="auto"/>
              <w:ind w:firstLine="0"/>
              <w:jc w:val="center"/>
              <w:rPr>
                <w:rFonts w:ascii="GHEA Grapalat" w:hAnsi="GHEA Grapalat"/>
                <w:sz w:val="16"/>
                <w:lang w:val="en-US"/>
              </w:rPr>
            </w:pPr>
            <w:r>
              <w:rPr>
                <w:rFonts w:ascii="GHEA Grapalat" w:hAnsi="GHEA Grapalat"/>
                <w:sz w:val="18"/>
                <w:szCs w:val="18"/>
              </w:rPr>
              <w:t>982800</w:t>
            </w:r>
          </w:p>
        </w:tc>
        <w:tc>
          <w:tcPr>
            <w:tcW w:w="6458" w:type="dxa"/>
            <w:vAlign w:val="center"/>
          </w:tcPr>
          <w:p w14:paraId="72B5BBB1" w14:textId="5F968A65" w:rsidR="004E5ACA" w:rsidRPr="00BE2F44" w:rsidRDefault="004E5ACA" w:rsidP="004E5ACA">
            <w:pPr>
              <w:pStyle w:val="BodyTextIndent2"/>
              <w:spacing w:line="240" w:lineRule="auto"/>
              <w:ind w:firstLine="0"/>
              <w:rPr>
                <w:rFonts w:ascii="GHEA Grapalat" w:hAnsi="GHEA Grapalat"/>
                <w:bCs/>
              </w:rPr>
            </w:pPr>
            <w:r w:rsidRPr="00BE2F44">
              <w:rPr>
                <w:rFonts w:ascii="GHEA Grapalat" w:hAnsi="GHEA Grapalat"/>
                <w:bCs/>
              </w:rPr>
              <w:t>Хлеб</w:t>
            </w:r>
          </w:p>
        </w:tc>
      </w:tr>
      <w:tr w:rsidR="004E5ACA" w:rsidRPr="009044F1" w14:paraId="4FC9C50F" w14:textId="77777777" w:rsidTr="00124856">
        <w:trPr>
          <w:jc w:val="center"/>
        </w:trPr>
        <w:tc>
          <w:tcPr>
            <w:tcW w:w="1530" w:type="dxa"/>
            <w:vAlign w:val="center"/>
          </w:tcPr>
          <w:p w14:paraId="15AEB82B" w14:textId="77777777" w:rsidR="004E5ACA" w:rsidRPr="00A71D81" w:rsidRDefault="004E5ACA" w:rsidP="004E5ACA">
            <w:pPr>
              <w:pStyle w:val="BodyTextIndent2"/>
              <w:spacing w:line="240" w:lineRule="auto"/>
              <w:ind w:firstLine="0"/>
              <w:jc w:val="center"/>
              <w:rPr>
                <w:rFonts w:ascii="GHEA Grapalat" w:hAnsi="GHEA Grapalat"/>
                <w:sz w:val="16"/>
              </w:rPr>
            </w:pPr>
            <w:r w:rsidRPr="00B50552">
              <w:rPr>
                <w:rFonts w:ascii="GHEA Grapalat" w:hAnsi="GHEA Grapalat" w:cs="Arial"/>
                <w:sz w:val="18"/>
                <w:szCs w:val="18"/>
              </w:rPr>
              <w:t>2</w:t>
            </w:r>
          </w:p>
        </w:tc>
        <w:tc>
          <w:tcPr>
            <w:tcW w:w="1246" w:type="dxa"/>
            <w:vAlign w:val="center"/>
          </w:tcPr>
          <w:p w14:paraId="6ADBFA06" w14:textId="46D49AD6" w:rsidR="004E5ACA" w:rsidRPr="00A71D81" w:rsidRDefault="004E5ACA" w:rsidP="004E5ACA">
            <w:pPr>
              <w:pStyle w:val="BodyTextIndent2"/>
              <w:spacing w:line="240" w:lineRule="auto"/>
              <w:ind w:firstLine="0"/>
              <w:jc w:val="center"/>
              <w:rPr>
                <w:rFonts w:ascii="GHEA Grapalat" w:hAnsi="GHEA Grapalat"/>
                <w:sz w:val="16"/>
              </w:rPr>
            </w:pPr>
            <w:r>
              <w:rPr>
                <w:rFonts w:ascii="GHEA Grapalat" w:hAnsi="GHEA Grapalat"/>
                <w:sz w:val="18"/>
                <w:szCs w:val="18"/>
              </w:rPr>
              <w:t>216150</w:t>
            </w:r>
          </w:p>
        </w:tc>
        <w:tc>
          <w:tcPr>
            <w:tcW w:w="6458" w:type="dxa"/>
            <w:vAlign w:val="center"/>
          </w:tcPr>
          <w:p w14:paraId="14139F0F" w14:textId="61B5E0B0" w:rsidR="004E5ACA" w:rsidRPr="00BE2F44" w:rsidRDefault="004E5ACA" w:rsidP="004E5ACA">
            <w:pPr>
              <w:pStyle w:val="BodyTextIndent2"/>
              <w:spacing w:line="240" w:lineRule="auto"/>
              <w:ind w:firstLine="0"/>
              <w:rPr>
                <w:rFonts w:ascii="GHEA Grapalat" w:hAnsi="GHEA Grapalat" w:cs="Arial"/>
                <w:bCs/>
              </w:rPr>
            </w:pPr>
            <w:r w:rsidRPr="00BE2F44">
              <w:rPr>
                <w:rFonts w:ascii="GHEA Grapalat" w:hAnsi="GHEA Grapalat"/>
                <w:bCs/>
              </w:rPr>
              <w:t>Рис</w:t>
            </w:r>
          </w:p>
        </w:tc>
      </w:tr>
      <w:tr w:rsidR="004E5ACA" w:rsidRPr="009044F1" w14:paraId="133E20BA" w14:textId="77777777" w:rsidTr="00124856">
        <w:trPr>
          <w:jc w:val="center"/>
        </w:trPr>
        <w:tc>
          <w:tcPr>
            <w:tcW w:w="1530" w:type="dxa"/>
            <w:vAlign w:val="center"/>
          </w:tcPr>
          <w:p w14:paraId="0A99BCA6" w14:textId="77777777" w:rsidR="004E5ACA" w:rsidRPr="00A71D81" w:rsidRDefault="004E5ACA" w:rsidP="004E5ACA">
            <w:pPr>
              <w:pStyle w:val="BodyTextIndent2"/>
              <w:spacing w:line="240" w:lineRule="auto"/>
              <w:ind w:firstLine="0"/>
              <w:jc w:val="center"/>
              <w:rPr>
                <w:rFonts w:ascii="GHEA Grapalat" w:hAnsi="GHEA Grapalat"/>
              </w:rPr>
            </w:pPr>
            <w:r w:rsidRPr="00B50552">
              <w:rPr>
                <w:rFonts w:ascii="GHEA Grapalat" w:hAnsi="GHEA Grapalat" w:cs="Arial"/>
                <w:sz w:val="18"/>
                <w:szCs w:val="18"/>
              </w:rPr>
              <w:t>3</w:t>
            </w:r>
          </w:p>
        </w:tc>
        <w:tc>
          <w:tcPr>
            <w:tcW w:w="1246" w:type="dxa"/>
            <w:vAlign w:val="center"/>
          </w:tcPr>
          <w:p w14:paraId="46E6EADF" w14:textId="6544E718"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98400</w:t>
            </w:r>
          </w:p>
        </w:tc>
        <w:tc>
          <w:tcPr>
            <w:tcW w:w="6458" w:type="dxa"/>
            <w:vAlign w:val="center"/>
          </w:tcPr>
          <w:p w14:paraId="23CD3A31" w14:textId="6A2969E8" w:rsidR="004E5ACA" w:rsidRPr="00BE2F44" w:rsidRDefault="004E5ACA" w:rsidP="004E5ACA">
            <w:pPr>
              <w:pStyle w:val="BodyTextIndent2"/>
              <w:spacing w:line="240" w:lineRule="auto"/>
              <w:ind w:firstLine="0"/>
              <w:rPr>
                <w:rFonts w:ascii="GHEA Grapalat" w:hAnsi="GHEA Grapalat"/>
                <w:bCs/>
              </w:rPr>
            </w:pPr>
            <w:r w:rsidRPr="00BE2F44">
              <w:rPr>
                <w:rFonts w:ascii="GHEA Grapalat" w:hAnsi="GHEA Grapalat"/>
                <w:bCs/>
              </w:rPr>
              <w:t>Макароны</w:t>
            </w:r>
          </w:p>
        </w:tc>
      </w:tr>
      <w:tr w:rsidR="004E5ACA" w:rsidRPr="009044F1" w14:paraId="791879A2" w14:textId="77777777" w:rsidTr="00124856">
        <w:trPr>
          <w:jc w:val="center"/>
        </w:trPr>
        <w:tc>
          <w:tcPr>
            <w:tcW w:w="1530" w:type="dxa"/>
            <w:vAlign w:val="center"/>
          </w:tcPr>
          <w:p w14:paraId="517A3884" w14:textId="77777777" w:rsidR="004E5ACA" w:rsidRPr="00A71D81" w:rsidRDefault="004E5ACA" w:rsidP="004E5ACA">
            <w:pPr>
              <w:pStyle w:val="BodyTextIndent2"/>
              <w:spacing w:line="240" w:lineRule="auto"/>
              <w:ind w:firstLine="0"/>
              <w:jc w:val="center"/>
              <w:rPr>
                <w:rFonts w:ascii="GHEA Grapalat" w:hAnsi="GHEA Grapalat"/>
              </w:rPr>
            </w:pPr>
            <w:r w:rsidRPr="00B50552">
              <w:rPr>
                <w:rFonts w:ascii="GHEA Grapalat" w:hAnsi="GHEA Grapalat" w:cs="Arial"/>
                <w:sz w:val="18"/>
                <w:szCs w:val="18"/>
              </w:rPr>
              <w:t>4</w:t>
            </w:r>
          </w:p>
        </w:tc>
        <w:tc>
          <w:tcPr>
            <w:tcW w:w="1246" w:type="dxa"/>
            <w:vAlign w:val="center"/>
          </w:tcPr>
          <w:p w14:paraId="58D6FB97" w14:textId="1F627E61" w:rsidR="004E5ACA" w:rsidRPr="00A71D81" w:rsidRDefault="004E5ACA" w:rsidP="004E5ACA">
            <w:pPr>
              <w:pStyle w:val="BodyTextIndent2"/>
              <w:spacing w:line="240" w:lineRule="auto"/>
              <w:ind w:firstLine="0"/>
              <w:jc w:val="center"/>
              <w:rPr>
                <w:rFonts w:ascii="GHEA Grapalat" w:hAnsi="GHEA Grapalat"/>
              </w:rPr>
            </w:pPr>
            <w:r>
              <w:rPr>
                <w:rFonts w:ascii="GHEA Grapalat" w:hAnsi="GHEA Grapalat"/>
                <w:sz w:val="18"/>
                <w:szCs w:val="18"/>
              </w:rPr>
              <w:t>131200</w:t>
            </w:r>
          </w:p>
        </w:tc>
        <w:tc>
          <w:tcPr>
            <w:tcW w:w="6458" w:type="dxa"/>
            <w:vAlign w:val="center"/>
          </w:tcPr>
          <w:p w14:paraId="4A7EAF50" w14:textId="0A78A787" w:rsidR="004E5ACA" w:rsidRPr="00BE2F44" w:rsidRDefault="004E5ACA" w:rsidP="004E5ACA">
            <w:pPr>
              <w:pStyle w:val="BodyTextIndent2"/>
              <w:spacing w:line="240" w:lineRule="auto"/>
              <w:ind w:firstLine="0"/>
              <w:rPr>
                <w:rFonts w:ascii="GHEA Grapalat" w:hAnsi="GHEA Grapalat"/>
                <w:bCs/>
              </w:rPr>
            </w:pPr>
            <w:r w:rsidRPr="00BE2F44">
              <w:rPr>
                <w:rFonts w:ascii="GHEA Grapalat" w:hAnsi="GHEA Grapalat"/>
                <w:bCs/>
              </w:rPr>
              <w:t>Гречка</w:t>
            </w:r>
          </w:p>
        </w:tc>
      </w:tr>
      <w:tr w:rsidR="004E5ACA" w:rsidRPr="00322BDE" w14:paraId="189DC381" w14:textId="77777777" w:rsidTr="00124856">
        <w:trPr>
          <w:jc w:val="center"/>
        </w:trPr>
        <w:tc>
          <w:tcPr>
            <w:tcW w:w="1530" w:type="dxa"/>
            <w:vAlign w:val="center"/>
          </w:tcPr>
          <w:p w14:paraId="5E00FAEA" w14:textId="77777777" w:rsidR="004E5ACA" w:rsidRPr="00A71D81" w:rsidRDefault="004E5ACA" w:rsidP="004E5ACA">
            <w:pPr>
              <w:pStyle w:val="BodyTextIndent2"/>
              <w:spacing w:line="240" w:lineRule="auto"/>
              <w:ind w:firstLine="0"/>
              <w:jc w:val="center"/>
              <w:rPr>
                <w:rFonts w:ascii="GHEA Grapalat" w:hAnsi="GHEA Grapalat"/>
              </w:rPr>
            </w:pPr>
            <w:r w:rsidRPr="00B50552">
              <w:rPr>
                <w:rFonts w:ascii="GHEA Grapalat" w:hAnsi="GHEA Grapalat" w:cs="Arial"/>
                <w:sz w:val="18"/>
                <w:szCs w:val="18"/>
              </w:rPr>
              <w:t>5</w:t>
            </w:r>
          </w:p>
        </w:tc>
        <w:tc>
          <w:tcPr>
            <w:tcW w:w="1246" w:type="dxa"/>
            <w:vAlign w:val="center"/>
          </w:tcPr>
          <w:p w14:paraId="66A6DA24" w14:textId="20970FFB"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190400</w:t>
            </w:r>
          </w:p>
        </w:tc>
        <w:tc>
          <w:tcPr>
            <w:tcW w:w="6458" w:type="dxa"/>
            <w:vAlign w:val="center"/>
          </w:tcPr>
          <w:p w14:paraId="2A0B8FF0" w14:textId="60B4E717"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Подсолнечное</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масло</w:t>
            </w:r>
            <w:proofErr w:type="spellEnd"/>
          </w:p>
        </w:tc>
      </w:tr>
      <w:tr w:rsidR="004E5ACA" w:rsidRPr="00322BDE" w14:paraId="31000593" w14:textId="77777777" w:rsidTr="00124856">
        <w:trPr>
          <w:jc w:val="center"/>
        </w:trPr>
        <w:tc>
          <w:tcPr>
            <w:tcW w:w="1530" w:type="dxa"/>
            <w:vAlign w:val="center"/>
          </w:tcPr>
          <w:p w14:paraId="7761F31E" w14:textId="768A2E7D"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6</w:t>
            </w:r>
          </w:p>
        </w:tc>
        <w:tc>
          <w:tcPr>
            <w:tcW w:w="1246" w:type="dxa"/>
            <w:vAlign w:val="center"/>
          </w:tcPr>
          <w:p w14:paraId="03B8BC24" w14:textId="5E4CC143"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49200</w:t>
            </w:r>
          </w:p>
        </w:tc>
        <w:tc>
          <w:tcPr>
            <w:tcW w:w="6458" w:type="dxa"/>
            <w:vAlign w:val="center"/>
          </w:tcPr>
          <w:p w14:paraId="61165677" w14:textId="0A37E38E"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Горох</w:t>
            </w:r>
            <w:proofErr w:type="spellEnd"/>
          </w:p>
        </w:tc>
      </w:tr>
      <w:tr w:rsidR="004E5ACA" w:rsidRPr="00322BDE" w14:paraId="6C5A320D" w14:textId="77777777" w:rsidTr="00124856">
        <w:trPr>
          <w:jc w:val="center"/>
        </w:trPr>
        <w:tc>
          <w:tcPr>
            <w:tcW w:w="1530" w:type="dxa"/>
            <w:vAlign w:val="center"/>
          </w:tcPr>
          <w:p w14:paraId="68E292EB" w14:textId="2E265A76"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7</w:t>
            </w:r>
          </w:p>
        </w:tc>
        <w:tc>
          <w:tcPr>
            <w:tcW w:w="1246" w:type="dxa"/>
            <w:vAlign w:val="center"/>
          </w:tcPr>
          <w:p w14:paraId="572B3C41" w14:textId="419F0034"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131200</w:t>
            </w:r>
          </w:p>
        </w:tc>
        <w:tc>
          <w:tcPr>
            <w:tcW w:w="6458" w:type="dxa"/>
            <w:vAlign w:val="center"/>
          </w:tcPr>
          <w:p w14:paraId="30B35F42" w14:textId="2927B39A"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Чечевица</w:t>
            </w:r>
            <w:proofErr w:type="spellEnd"/>
          </w:p>
        </w:tc>
      </w:tr>
      <w:tr w:rsidR="004E5ACA" w:rsidRPr="00322BDE" w14:paraId="5537FE86" w14:textId="77777777" w:rsidTr="00124856">
        <w:trPr>
          <w:jc w:val="center"/>
        </w:trPr>
        <w:tc>
          <w:tcPr>
            <w:tcW w:w="1530" w:type="dxa"/>
            <w:vAlign w:val="center"/>
          </w:tcPr>
          <w:p w14:paraId="5B3F1D13" w14:textId="10692DD2"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8</w:t>
            </w:r>
          </w:p>
        </w:tc>
        <w:tc>
          <w:tcPr>
            <w:tcW w:w="1246" w:type="dxa"/>
            <w:vAlign w:val="center"/>
          </w:tcPr>
          <w:p w14:paraId="1F4B4197" w14:textId="0BD7B511"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180400</w:t>
            </w:r>
          </w:p>
        </w:tc>
        <w:tc>
          <w:tcPr>
            <w:tcW w:w="6458" w:type="dxa"/>
            <w:vAlign w:val="center"/>
          </w:tcPr>
          <w:p w14:paraId="251FEF9C" w14:textId="3D4C2DFE"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Бобы</w:t>
            </w:r>
            <w:proofErr w:type="spellEnd"/>
          </w:p>
        </w:tc>
      </w:tr>
      <w:tr w:rsidR="004E5ACA" w:rsidRPr="00322BDE" w14:paraId="4CBEC9D9" w14:textId="77777777" w:rsidTr="00124856">
        <w:trPr>
          <w:jc w:val="center"/>
        </w:trPr>
        <w:tc>
          <w:tcPr>
            <w:tcW w:w="1530" w:type="dxa"/>
            <w:vAlign w:val="center"/>
          </w:tcPr>
          <w:p w14:paraId="602C4620" w14:textId="2E0F99AC"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9</w:t>
            </w:r>
          </w:p>
        </w:tc>
        <w:tc>
          <w:tcPr>
            <w:tcW w:w="1246" w:type="dxa"/>
            <w:vAlign w:val="center"/>
          </w:tcPr>
          <w:p w14:paraId="1D8B2599" w14:textId="6D4A0F69"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531000</w:t>
            </w:r>
          </w:p>
        </w:tc>
        <w:tc>
          <w:tcPr>
            <w:tcW w:w="6458" w:type="dxa"/>
            <w:vAlign w:val="center"/>
          </w:tcPr>
          <w:p w14:paraId="7E2E2E9A" w14:textId="3007889D"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Сыр</w:t>
            </w:r>
            <w:proofErr w:type="spellEnd"/>
          </w:p>
        </w:tc>
      </w:tr>
      <w:tr w:rsidR="004E5ACA" w:rsidRPr="00322BDE" w14:paraId="5BF59472" w14:textId="77777777" w:rsidTr="00124856">
        <w:trPr>
          <w:jc w:val="center"/>
        </w:trPr>
        <w:tc>
          <w:tcPr>
            <w:tcW w:w="1530" w:type="dxa"/>
            <w:vAlign w:val="center"/>
          </w:tcPr>
          <w:p w14:paraId="4E526611" w14:textId="0601E643"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10</w:t>
            </w:r>
          </w:p>
        </w:tc>
        <w:tc>
          <w:tcPr>
            <w:tcW w:w="1246" w:type="dxa"/>
            <w:vAlign w:val="center"/>
          </w:tcPr>
          <w:p w14:paraId="4A228B04" w14:textId="4D3E1EDD"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688800</w:t>
            </w:r>
          </w:p>
        </w:tc>
        <w:tc>
          <w:tcPr>
            <w:tcW w:w="6458" w:type="dxa"/>
            <w:vAlign w:val="center"/>
          </w:tcPr>
          <w:p w14:paraId="2A3C076C" w14:textId="7BDB20B1"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Куриная</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грудка</w:t>
            </w:r>
            <w:proofErr w:type="spellEnd"/>
          </w:p>
        </w:tc>
      </w:tr>
      <w:tr w:rsidR="004E5ACA" w:rsidRPr="00322BDE" w14:paraId="776FCBCB" w14:textId="77777777" w:rsidTr="00124856">
        <w:trPr>
          <w:jc w:val="center"/>
        </w:trPr>
        <w:tc>
          <w:tcPr>
            <w:tcW w:w="1530" w:type="dxa"/>
            <w:vAlign w:val="center"/>
          </w:tcPr>
          <w:p w14:paraId="774CCDED" w14:textId="0D3546AB"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11</w:t>
            </w:r>
          </w:p>
        </w:tc>
        <w:tc>
          <w:tcPr>
            <w:tcW w:w="1246" w:type="dxa"/>
            <w:vAlign w:val="center"/>
          </w:tcPr>
          <w:p w14:paraId="5884E83E" w14:textId="6332D787"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150800</w:t>
            </w:r>
          </w:p>
        </w:tc>
        <w:tc>
          <w:tcPr>
            <w:tcW w:w="6458" w:type="dxa"/>
            <w:vAlign w:val="center"/>
          </w:tcPr>
          <w:p w14:paraId="7DCE8922" w14:textId="0F36AB6F"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Картофель</w:t>
            </w:r>
            <w:proofErr w:type="spellEnd"/>
          </w:p>
        </w:tc>
      </w:tr>
      <w:tr w:rsidR="004E5ACA" w:rsidRPr="00322BDE" w14:paraId="3F83F979" w14:textId="77777777" w:rsidTr="00124856">
        <w:trPr>
          <w:jc w:val="center"/>
        </w:trPr>
        <w:tc>
          <w:tcPr>
            <w:tcW w:w="1530" w:type="dxa"/>
            <w:vAlign w:val="center"/>
          </w:tcPr>
          <w:p w14:paraId="16EA2110" w14:textId="14A7AA7C"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12</w:t>
            </w:r>
          </w:p>
        </w:tc>
        <w:tc>
          <w:tcPr>
            <w:tcW w:w="1246" w:type="dxa"/>
            <w:vAlign w:val="center"/>
          </w:tcPr>
          <w:p w14:paraId="2F030F19" w14:textId="30834EAE"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36000</w:t>
            </w:r>
          </w:p>
        </w:tc>
        <w:tc>
          <w:tcPr>
            <w:tcW w:w="6458" w:type="dxa"/>
            <w:vAlign w:val="center"/>
          </w:tcPr>
          <w:p w14:paraId="2366F2F9" w14:textId="0332E329"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Томатная</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паста</w:t>
            </w:r>
            <w:proofErr w:type="spellEnd"/>
          </w:p>
        </w:tc>
      </w:tr>
      <w:tr w:rsidR="004E5ACA" w:rsidRPr="00322BDE" w14:paraId="29E646A5" w14:textId="77777777" w:rsidTr="00124856">
        <w:trPr>
          <w:jc w:val="center"/>
        </w:trPr>
        <w:tc>
          <w:tcPr>
            <w:tcW w:w="1530" w:type="dxa"/>
            <w:vAlign w:val="center"/>
          </w:tcPr>
          <w:p w14:paraId="45066794" w14:textId="6F351548"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13</w:t>
            </w:r>
          </w:p>
        </w:tc>
        <w:tc>
          <w:tcPr>
            <w:tcW w:w="1246" w:type="dxa"/>
            <w:vAlign w:val="center"/>
          </w:tcPr>
          <w:p w14:paraId="21C083B1" w14:textId="386E2D9F"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122850</w:t>
            </w:r>
          </w:p>
        </w:tc>
        <w:tc>
          <w:tcPr>
            <w:tcW w:w="6458" w:type="dxa"/>
            <w:vAlign w:val="center"/>
          </w:tcPr>
          <w:p w14:paraId="7188D87E" w14:textId="62F98EB7"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Капуста</w:t>
            </w:r>
            <w:proofErr w:type="spellEnd"/>
          </w:p>
        </w:tc>
      </w:tr>
      <w:tr w:rsidR="004E5ACA" w:rsidRPr="00322BDE" w14:paraId="050AB3CF" w14:textId="77777777" w:rsidTr="00124856">
        <w:trPr>
          <w:jc w:val="center"/>
        </w:trPr>
        <w:tc>
          <w:tcPr>
            <w:tcW w:w="1530" w:type="dxa"/>
            <w:vAlign w:val="center"/>
          </w:tcPr>
          <w:p w14:paraId="0230FEF0" w14:textId="25628BC2"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14</w:t>
            </w:r>
          </w:p>
        </w:tc>
        <w:tc>
          <w:tcPr>
            <w:tcW w:w="1246" w:type="dxa"/>
            <w:vAlign w:val="center"/>
          </w:tcPr>
          <w:p w14:paraId="2CB0EC3E" w14:textId="75D90061"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72900</w:t>
            </w:r>
          </w:p>
        </w:tc>
        <w:tc>
          <w:tcPr>
            <w:tcW w:w="6458" w:type="dxa"/>
            <w:vAlign w:val="center"/>
          </w:tcPr>
          <w:p w14:paraId="1A63E311" w14:textId="1D75A17D" w:rsidR="004E5ACA" w:rsidRPr="00BE2F44" w:rsidRDefault="004E5ACA" w:rsidP="004E5ACA">
            <w:pPr>
              <w:pStyle w:val="BodyTextIndent2"/>
              <w:spacing w:line="240" w:lineRule="auto"/>
              <w:ind w:firstLine="0"/>
              <w:rPr>
                <w:rFonts w:ascii="GHEA Grapalat" w:hAnsi="GHEA Grapalat"/>
                <w:bCs/>
                <w:lang w:val="en-US"/>
              </w:rPr>
            </w:pPr>
            <w:r w:rsidRPr="00BE2F44">
              <w:rPr>
                <w:rFonts w:ascii="GHEA Grapalat" w:hAnsi="GHEA Grapalat"/>
                <w:bCs/>
              </w:rPr>
              <w:t>Морковь</w:t>
            </w:r>
          </w:p>
        </w:tc>
      </w:tr>
      <w:tr w:rsidR="004E5ACA" w:rsidRPr="00322BDE" w14:paraId="6210A604" w14:textId="77777777" w:rsidTr="00124856">
        <w:trPr>
          <w:jc w:val="center"/>
        </w:trPr>
        <w:tc>
          <w:tcPr>
            <w:tcW w:w="1530" w:type="dxa"/>
            <w:vAlign w:val="center"/>
          </w:tcPr>
          <w:p w14:paraId="06A0BB42" w14:textId="77EA7EAC"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15</w:t>
            </w:r>
          </w:p>
        </w:tc>
        <w:tc>
          <w:tcPr>
            <w:tcW w:w="1246" w:type="dxa"/>
            <w:vAlign w:val="center"/>
          </w:tcPr>
          <w:p w14:paraId="5F3C8926" w14:textId="20F07E5A"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32800</w:t>
            </w:r>
          </w:p>
        </w:tc>
        <w:tc>
          <w:tcPr>
            <w:tcW w:w="6458" w:type="dxa"/>
            <w:vAlign w:val="center"/>
          </w:tcPr>
          <w:p w14:paraId="30665D28" w14:textId="64A874B4" w:rsidR="004E5ACA" w:rsidRPr="00BE2F44" w:rsidRDefault="004E5ACA" w:rsidP="004E5ACA">
            <w:pPr>
              <w:pStyle w:val="BodyTextIndent2"/>
              <w:spacing w:line="240" w:lineRule="auto"/>
              <w:ind w:firstLine="0"/>
              <w:rPr>
                <w:rFonts w:ascii="GHEA Grapalat" w:hAnsi="GHEA Grapalat"/>
                <w:bCs/>
                <w:lang w:val="hy-AM"/>
              </w:rPr>
            </w:pPr>
            <w:r w:rsidRPr="00BE2F44">
              <w:rPr>
                <w:rFonts w:ascii="GHEA Grapalat" w:hAnsi="GHEA Grapalat"/>
                <w:bCs/>
                <w:lang w:val="hy-AM"/>
              </w:rPr>
              <w:t>Свекла</w:t>
            </w:r>
          </w:p>
        </w:tc>
      </w:tr>
      <w:tr w:rsidR="004E5ACA" w:rsidRPr="00322BDE" w14:paraId="3F296F22" w14:textId="77777777" w:rsidTr="00124856">
        <w:trPr>
          <w:jc w:val="center"/>
        </w:trPr>
        <w:tc>
          <w:tcPr>
            <w:tcW w:w="1530" w:type="dxa"/>
            <w:vAlign w:val="center"/>
          </w:tcPr>
          <w:p w14:paraId="33BDC32B" w14:textId="024287FF"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16</w:t>
            </w:r>
          </w:p>
        </w:tc>
        <w:tc>
          <w:tcPr>
            <w:tcW w:w="1246" w:type="dxa"/>
            <w:vAlign w:val="center"/>
          </w:tcPr>
          <w:p w14:paraId="11F508B0" w14:textId="452C18F0"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491400</w:t>
            </w:r>
          </w:p>
        </w:tc>
        <w:tc>
          <w:tcPr>
            <w:tcW w:w="6458" w:type="dxa"/>
            <w:vAlign w:val="center"/>
          </w:tcPr>
          <w:p w14:paraId="005B0708" w14:textId="488BBCB6" w:rsidR="004E5ACA" w:rsidRPr="00BE2F44" w:rsidRDefault="004E5ACA" w:rsidP="004E5ACA">
            <w:pPr>
              <w:pStyle w:val="BodyTextIndent2"/>
              <w:spacing w:line="240" w:lineRule="auto"/>
              <w:ind w:firstLine="0"/>
              <w:rPr>
                <w:rFonts w:ascii="GHEA Grapalat" w:hAnsi="GHEA Grapalat"/>
                <w:bCs/>
                <w:lang w:val="en-US"/>
              </w:rPr>
            </w:pPr>
            <w:r w:rsidRPr="00BE2F44">
              <w:rPr>
                <w:rFonts w:ascii="GHEA Grapalat" w:hAnsi="GHEA Grapalat"/>
                <w:bCs/>
              </w:rPr>
              <w:t>Я</w:t>
            </w:r>
            <w:proofErr w:type="spellStart"/>
            <w:r w:rsidRPr="00BE2F44">
              <w:rPr>
                <w:rFonts w:ascii="GHEA Grapalat" w:hAnsi="GHEA Grapalat"/>
                <w:bCs/>
                <w:lang w:val="en-US"/>
              </w:rPr>
              <w:t>блоко</w:t>
            </w:r>
            <w:proofErr w:type="spellEnd"/>
          </w:p>
        </w:tc>
      </w:tr>
      <w:tr w:rsidR="004E5ACA" w:rsidRPr="00322BDE" w14:paraId="58FE7BA4" w14:textId="77777777" w:rsidTr="00124856">
        <w:trPr>
          <w:jc w:val="center"/>
        </w:trPr>
        <w:tc>
          <w:tcPr>
            <w:tcW w:w="1530" w:type="dxa"/>
            <w:vAlign w:val="center"/>
          </w:tcPr>
          <w:p w14:paraId="33995228" w14:textId="2AC28DBA"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17</w:t>
            </w:r>
          </w:p>
        </w:tc>
        <w:tc>
          <w:tcPr>
            <w:tcW w:w="1246" w:type="dxa"/>
            <w:vAlign w:val="center"/>
          </w:tcPr>
          <w:p w14:paraId="1BF1927D" w14:textId="47C58BA6"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128050</w:t>
            </w:r>
          </w:p>
        </w:tc>
        <w:tc>
          <w:tcPr>
            <w:tcW w:w="6458" w:type="dxa"/>
            <w:vAlign w:val="center"/>
          </w:tcPr>
          <w:p w14:paraId="1D8D839A" w14:textId="5639083C" w:rsidR="004E5ACA" w:rsidRPr="00BE2F44" w:rsidRDefault="004E5ACA" w:rsidP="004E5ACA">
            <w:pPr>
              <w:pStyle w:val="BodyTextIndent2"/>
              <w:spacing w:line="240" w:lineRule="auto"/>
              <w:ind w:firstLine="0"/>
              <w:rPr>
                <w:rFonts w:ascii="GHEA Grapalat" w:hAnsi="GHEA Grapalat"/>
                <w:bCs/>
              </w:rPr>
            </w:pPr>
            <w:r w:rsidRPr="00BE2F44">
              <w:rPr>
                <w:rFonts w:ascii="GHEA Grapalat" w:hAnsi="GHEA Grapalat"/>
                <w:bCs/>
              </w:rPr>
              <w:t>Мацон</w:t>
            </w:r>
            <w:r>
              <w:rPr>
                <w:rFonts w:ascii="GHEA Grapalat" w:hAnsi="GHEA Grapalat"/>
                <w:bCs/>
              </w:rPr>
              <w:t>и</w:t>
            </w:r>
          </w:p>
        </w:tc>
      </w:tr>
      <w:tr w:rsidR="004E5ACA" w:rsidRPr="00322BDE" w14:paraId="5C84F2C7" w14:textId="77777777" w:rsidTr="00124856">
        <w:trPr>
          <w:jc w:val="center"/>
        </w:trPr>
        <w:tc>
          <w:tcPr>
            <w:tcW w:w="1530" w:type="dxa"/>
            <w:vAlign w:val="center"/>
          </w:tcPr>
          <w:p w14:paraId="35DA3478" w14:textId="670493B1"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18</w:t>
            </w:r>
          </w:p>
        </w:tc>
        <w:tc>
          <w:tcPr>
            <w:tcW w:w="1246" w:type="dxa"/>
            <w:vAlign w:val="center"/>
          </w:tcPr>
          <w:p w14:paraId="0F1BBD08" w14:textId="008B3EB1"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rPr>
              <w:t>9180</w:t>
            </w:r>
          </w:p>
        </w:tc>
        <w:tc>
          <w:tcPr>
            <w:tcW w:w="6458" w:type="dxa"/>
            <w:vAlign w:val="center"/>
          </w:tcPr>
          <w:p w14:paraId="362FA2CA" w14:textId="3B6992E2" w:rsidR="004E5ACA" w:rsidRPr="00BE2F44" w:rsidRDefault="004E5ACA" w:rsidP="004E5ACA">
            <w:pPr>
              <w:pStyle w:val="BodyTextIndent2"/>
              <w:spacing w:line="240" w:lineRule="auto"/>
              <w:ind w:firstLine="0"/>
              <w:rPr>
                <w:rFonts w:ascii="GHEA Grapalat" w:hAnsi="GHEA Grapalat"/>
                <w:bCs/>
                <w:lang w:val="en-US"/>
              </w:rPr>
            </w:pPr>
            <w:r w:rsidRPr="00BE2F44">
              <w:rPr>
                <w:rFonts w:ascii="GHEA Grapalat" w:hAnsi="GHEA Grapalat"/>
                <w:bCs/>
              </w:rPr>
              <w:t>Соль:</w:t>
            </w:r>
          </w:p>
        </w:tc>
      </w:tr>
      <w:tr w:rsidR="004E5ACA" w:rsidRPr="009044F1" w14:paraId="182F60EE" w14:textId="77777777" w:rsidTr="00124856">
        <w:trPr>
          <w:jc w:val="center"/>
        </w:trPr>
        <w:tc>
          <w:tcPr>
            <w:tcW w:w="1530" w:type="dxa"/>
            <w:vAlign w:val="center"/>
          </w:tcPr>
          <w:p w14:paraId="3AFF396F" w14:textId="44E8F1C5" w:rsidR="004E5ACA" w:rsidRPr="00FF5408" w:rsidRDefault="004E5ACA" w:rsidP="004E5ACA">
            <w:pPr>
              <w:pStyle w:val="BodyTextIndent2"/>
              <w:spacing w:line="240" w:lineRule="auto"/>
              <w:ind w:firstLine="0"/>
              <w:jc w:val="center"/>
              <w:rPr>
                <w:rFonts w:ascii="GHEA Grapalat" w:hAnsi="GHEA Grapalat"/>
                <w:lang w:val="en-US"/>
              </w:rPr>
            </w:pPr>
            <w:r>
              <w:rPr>
                <w:rFonts w:ascii="GHEA Grapalat" w:hAnsi="GHEA Grapalat"/>
                <w:lang w:val="en-US"/>
              </w:rPr>
              <w:t>19</w:t>
            </w:r>
          </w:p>
        </w:tc>
        <w:tc>
          <w:tcPr>
            <w:tcW w:w="1246" w:type="dxa"/>
            <w:vAlign w:val="center"/>
          </w:tcPr>
          <w:p w14:paraId="6C4B1B48" w14:textId="78F0C88A" w:rsidR="004E5ACA" w:rsidRPr="00C5490D" w:rsidRDefault="004E5ACA" w:rsidP="004E5ACA">
            <w:pPr>
              <w:pStyle w:val="BodyTextIndent2"/>
              <w:spacing w:line="240" w:lineRule="auto"/>
              <w:ind w:firstLine="0"/>
              <w:jc w:val="center"/>
              <w:rPr>
                <w:rFonts w:ascii="GHEA Grapalat" w:hAnsi="GHEA Grapalat"/>
                <w:lang w:val="en-US"/>
              </w:rPr>
            </w:pPr>
            <w:r>
              <w:rPr>
                <w:rFonts w:ascii="GHEA Grapalat" w:hAnsi="GHEA Grapalat"/>
                <w:sz w:val="18"/>
                <w:szCs w:val="18"/>
                <w:lang w:val="en-US"/>
              </w:rPr>
              <w:t>393060</w:t>
            </w:r>
          </w:p>
        </w:tc>
        <w:tc>
          <w:tcPr>
            <w:tcW w:w="6458" w:type="dxa"/>
            <w:vAlign w:val="center"/>
          </w:tcPr>
          <w:p w14:paraId="18628FB2" w14:textId="2AFFF410" w:rsidR="004E5ACA" w:rsidRPr="00BE2F44" w:rsidRDefault="004E5ACA" w:rsidP="004E5ACA">
            <w:pPr>
              <w:pStyle w:val="BodyTextIndent2"/>
              <w:spacing w:line="240" w:lineRule="auto"/>
              <w:ind w:firstLine="0"/>
              <w:rPr>
                <w:rFonts w:ascii="GHEA Grapalat" w:hAnsi="GHEA Grapalat"/>
                <w:bCs/>
                <w:lang w:val="en-US"/>
              </w:rPr>
            </w:pPr>
            <w:proofErr w:type="spellStart"/>
            <w:r w:rsidRPr="00BE2F44">
              <w:rPr>
                <w:rFonts w:ascii="GHEA Grapalat" w:hAnsi="GHEA Grapalat"/>
                <w:bCs/>
                <w:lang w:val="en-US"/>
              </w:rPr>
              <w:t>Яйцо</w:t>
            </w:r>
            <w:proofErr w:type="spellEnd"/>
          </w:p>
        </w:tc>
      </w:tr>
    </w:tbl>
    <w:p w14:paraId="6CA645F4" w14:textId="77777777" w:rsidR="0058265D" w:rsidRDefault="00816505" w:rsidP="00C46EF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p>
    <w:p w14:paraId="41D68406" w14:textId="77777777" w:rsidR="0058265D" w:rsidRDefault="0058265D" w:rsidP="00C46EFA">
      <w:pPr>
        <w:widowControl w:val="0"/>
        <w:jc w:val="center"/>
        <w:rPr>
          <w:rFonts w:ascii="GHEA Grapalat" w:hAnsi="GHEA Grapalat"/>
          <w:b/>
        </w:rPr>
      </w:pPr>
    </w:p>
    <w:p w14:paraId="5D93A0B0" w14:textId="77777777" w:rsidR="00096865" w:rsidRPr="009044F1" w:rsidRDefault="00693101" w:rsidP="00C46EFA">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038856DC" w14:textId="77777777" w:rsidR="00753E6E" w:rsidRPr="009044F1" w:rsidRDefault="00096865" w:rsidP="00C46EFA">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2078DE03" w14:textId="77777777" w:rsidR="00753E6E" w:rsidRPr="009044F1" w:rsidRDefault="00753E6E" w:rsidP="00C46EFA">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7E9D362" w14:textId="77777777" w:rsidR="00753E6E" w:rsidRPr="003240F7" w:rsidRDefault="00753E6E" w:rsidP="00C46EFA">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405F3C94" w14:textId="77777777" w:rsidR="00753E6E" w:rsidRPr="009044F1" w:rsidRDefault="00753E6E" w:rsidP="00C46EFA">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0A3DBC6" w14:textId="77777777" w:rsidR="00753E6E" w:rsidRPr="009044F1" w:rsidRDefault="00753E6E" w:rsidP="00C46EFA">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w:t>
      </w:r>
      <w:r w:rsidRPr="009044F1">
        <w:rPr>
          <w:rFonts w:ascii="GHEA Grapalat" w:hAnsi="GHEA Grapalat"/>
        </w:rPr>
        <w:lastRenderedPageBreak/>
        <w:t>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93304E2" w14:textId="77777777" w:rsidR="00753E6E" w:rsidRPr="009044F1" w:rsidRDefault="00753E6E" w:rsidP="00C46EFA">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4F36A8" w14:textId="77777777" w:rsidR="00990561" w:rsidRDefault="00990561" w:rsidP="00C46EFA">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AF09BBC" w14:textId="77777777" w:rsidR="006622A4" w:rsidRPr="006622A4" w:rsidRDefault="006622A4" w:rsidP="00C46EFA">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B932076" w14:textId="77777777" w:rsidR="006622A4" w:rsidRPr="006622A4" w:rsidRDefault="006622A4" w:rsidP="00C46EFA">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6512C4D" w14:textId="77777777" w:rsidR="006622A4" w:rsidRPr="006622A4" w:rsidRDefault="006622A4" w:rsidP="00C46EFA">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531D7338" w14:textId="77777777" w:rsidR="006622A4" w:rsidRPr="009044F1" w:rsidRDefault="006622A4" w:rsidP="00C46EFA">
      <w:pPr>
        <w:widowControl w:val="0"/>
        <w:tabs>
          <w:tab w:val="left" w:pos="1134"/>
        </w:tabs>
        <w:ind w:firstLine="567"/>
        <w:jc w:val="both"/>
        <w:rPr>
          <w:rFonts w:ascii="GHEA Grapalat" w:hAnsi="GHEA Grapalat" w:cs="Sylfaen"/>
        </w:rPr>
      </w:pPr>
    </w:p>
    <w:p w14:paraId="2BD9FEBE" w14:textId="77777777" w:rsidR="00753E6E" w:rsidRPr="009044F1" w:rsidRDefault="00753E6E" w:rsidP="00C46EFA">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50E78DE" w14:textId="77777777" w:rsidR="005A221E" w:rsidRDefault="00BA3554" w:rsidP="00C46EFA">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773FBF2D" w14:textId="77777777" w:rsidR="00BA3554" w:rsidRPr="009044F1" w:rsidRDefault="00BA3554" w:rsidP="00C46EFA">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3961C14" w14:textId="77777777" w:rsidR="00D5674E" w:rsidRPr="009044F1" w:rsidRDefault="009F18D0" w:rsidP="00C46EF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10C0197D"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349E8B4E"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1530055"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840A448"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2EB2B1B"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2E1998E"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w:t>
      </w:r>
      <w:r w:rsidRPr="009044F1">
        <w:rPr>
          <w:rFonts w:ascii="GHEA Grapalat" w:hAnsi="GHEA Grapalat"/>
          <w:color w:val="000000"/>
        </w:rPr>
        <w:lastRenderedPageBreak/>
        <w:t>принятия решений органами управления юридического лица;</w:t>
      </w:r>
    </w:p>
    <w:p w14:paraId="43CCA1E5" w14:textId="77777777" w:rsidR="00D5674E" w:rsidRPr="008842CE"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C6BA8B5"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933EB69"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7DB1C2D"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BD49594" w14:textId="77777777" w:rsidR="00D5674E" w:rsidRPr="009044F1" w:rsidRDefault="00D5674E" w:rsidP="00C46EFA">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57B478D" w14:textId="77777777" w:rsidR="00D5674E" w:rsidRPr="009044F1" w:rsidRDefault="00D5674E" w:rsidP="00C46EFA">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0574BE93" w14:textId="77777777" w:rsidR="004175B6" w:rsidRPr="003F2899" w:rsidRDefault="00096865" w:rsidP="00C46EFA">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6ABFB26A" w14:textId="77777777" w:rsidR="000A6B75" w:rsidRPr="009044F1" w:rsidRDefault="000A6B75"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572C825E" w14:textId="77777777" w:rsidR="009E07EE" w:rsidRPr="009044F1" w:rsidRDefault="000A6B75" w:rsidP="00C46EF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19245A2" w14:textId="77777777" w:rsidR="000A6B75" w:rsidRPr="009044F1" w:rsidRDefault="000A6B75" w:rsidP="00C46EFA">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38650DC" w14:textId="77777777" w:rsidR="005A405F" w:rsidRPr="00ED3BA4" w:rsidRDefault="00C366B6" w:rsidP="00C46EFA">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2D8EF2D" w14:textId="77777777" w:rsidR="000A6B75" w:rsidRPr="009044F1" w:rsidRDefault="00C366B6" w:rsidP="00C46EFA">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75C505D" w14:textId="77777777" w:rsidR="00096865" w:rsidRPr="009044F1" w:rsidRDefault="00ED2352" w:rsidP="00C46EFA">
      <w:pPr>
        <w:widowControl w:val="0"/>
        <w:jc w:val="center"/>
        <w:rPr>
          <w:rFonts w:ascii="GHEA Grapalat" w:hAnsi="GHEA Grapalat" w:cs="Arial"/>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1B83D069" w14:textId="77777777" w:rsidR="0032548E" w:rsidRDefault="00096865" w:rsidP="00C46EFA">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ADF10B5" w14:textId="77777777" w:rsidR="00096865" w:rsidRPr="009044F1" w:rsidRDefault="00096865" w:rsidP="00C46EFA">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4A90AAF2" w14:textId="77777777" w:rsidR="00096865" w:rsidRPr="009044F1" w:rsidRDefault="00096865" w:rsidP="00C46EFA">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AFAF2C9" w14:textId="77777777" w:rsidR="00462E00" w:rsidRPr="00204EEA" w:rsidRDefault="00096865" w:rsidP="00C46EFA">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840DFEF" w14:textId="77777777" w:rsidR="00096865" w:rsidRDefault="00096865" w:rsidP="00C46EFA">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6BDBC8A3" w14:textId="77777777" w:rsidR="002D7D70" w:rsidRPr="000811C1" w:rsidRDefault="002D7D70" w:rsidP="00C46EFA">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9ACF5F2" w14:textId="77777777" w:rsidR="00096865" w:rsidRPr="009044F1" w:rsidRDefault="00096865" w:rsidP="00C46EFA">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2B6431F0" w14:textId="77777777" w:rsidR="00B051BE" w:rsidRPr="009044F1" w:rsidRDefault="00B051BE" w:rsidP="00C46EFA">
      <w:pPr>
        <w:widowControl w:val="0"/>
        <w:jc w:val="center"/>
        <w:rPr>
          <w:rFonts w:ascii="GHEA Grapalat" w:hAnsi="GHEA Grapalat"/>
          <w:b/>
        </w:rPr>
      </w:pPr>
    </w:p>
    <w:p w14:paraId="3DDC82AE" w14:textId="77777777" w:rsidR="00096865" w:rsidRPr="00995804" w:rsidRDefault="00955A1E" w:rsidP="00C46EFA">
      <w:pPr>
        <w:widowControl w:val="0"/>
        <w:jc w:val="center"/>
        <w:rPr>
          <w:rFonts w:ascii="GHEA Grapalat" w:hAnsi="GHEA Grapalat" w:cs="Arial"/>
          <w:b/>
        </w:rPr>
      </w:pPr>
      <w:r w:rsidRPr="00995804">
        <w:rPr>
          <w:rFonts w:ascii="GHEA Grapalat" w:hAnsi="GHEA Grapalat"/>
          <w:b/>
        </w:rPr>
        <w:t>4. ПОРЯДОК ПОДАЧИ ЗАЯВКИ</w:t>
      </w:r>
    </w:p>
    <w:p w14:paraId="4F8E136B" w14:textId="77777777" w:rsidR="00096865" w:rsidRPr="009044F1" w:rsidRDefault="00096865" w:rsidP="00C46EFA">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88BD148" w14:textId="77777777" w:rsidR="00486B55" w:rsidRPr="009044F1" w:rsidRDefault="00096865" w:rsidP="00C46EF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46E86FBA" w14:textId="77777777" w:rsidR="00096865" w:rsidRPr="009044F1" w:rsidRDefault="000946A3" w:rsidP="00C46EFA">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E1311BA" w14:textId="77777777" w:rsidR="00096865" w:rsidRPr="005114D0" w:rsidRDefault="000946A3" w:rsidP="00C46EF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D53459">
        <w:rPr>
          <w:rFonts w:ascii="GHEA Grapalat" w:hAnsi="GHEA Grapalat"/>
          <w:sz w:val="24"/>
          <w:szCs w:val="24"/>
        </w:rPr>
        <w:t>запрос котировок</w:t>
      </w:r>
      <w:r w:rsidRPr="009044F1">
        <w:rPr>
          <w:rFonts w:ascii="GHEA Grapalat" w:hAnsi="GHEA Grapalat"/>
          <w:sz w:val="24"/>
          <w:szCs w:val="24"/>
        </w:rPr>
        <w:t>.</w:t>
      </w:r>
    </w:p>
    <w:p w14:paraId="1C9C00A3" w14:textId="1BD5DE6B" w:rsidR="00A80ECD" w:rsidRDefault="00A80ECD" w:rsidP="00C46EF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58265D" w:rsidRPr="00E423B9">
        <w:rPr>
          <w:rFonts w:ascii="GHEA Grapalat" w:hAnsi="GHEA Grapalat"/>
          <w:sz w:val="22"/>
          <w:szCs w:val="24"/>
        </w:rPr>
        <w:t xml:space="preserve">Заявки на </w:t>
      </w:r>
      <w:r w:rsidR="0058265D" w:rsidRPr="00DD2C90">
        <w:rPr>
          <w:rFonts w:ascii="GHEA Grapalat" w:hAnsi="GHEA Grapalat"/>
          <w:sz w:val="22"/>
          <w:szCs w:val="24"/>
        </w:rPr>
        <w:t xml:space="preserve">процедуру необходимо представить в комиссию по адресу </w:t>
      </w:r>
      <w:r w:rsidR="00DD2C90" w:rsidRPr="00DD2C90">
        <w:rPr>
          <w:rFonts w:ascii="GHEA Grapalat" w:hAnsi="GHEA Grapalat"/>
          <w:sz w:val="22"/>
          <w:szCs w:val="22"/>
        </w:rPr>
        <w:t>Республика Армения, Котайкского раиона, г. Егвард, Сафаряхн 88</w:t>
      </w:r>
      <w:r w:rsidR="0058265D" w:rsidRPr="00DD2C90">
        <w:rPr>
          <w:rFonts w:ascii="GHEA Grapalat" w:hAnsi="GHEA Grapalat"/>
          <w:sz w:val="22"/>
          <w:szCs w:val="24"/>
        </w:rPr>
        <w:t>,</w:t>
      </w:r>
      <w:r w:rsidR="0058265D" w:rsidRPr="00DD2C90">
        <w:rPr>
          <w:rFonts w:ascii="GHEA Grapalat" w:hAnsi="GHEA Grapalat"/>
          <w:i/>
          <w:sz w:val="22"/>
          <w:szCs w:val="24"/>
        </w:rPr>
        <w:t xml:space="preserve"> </w:t>
      </w:r>
      <w:r w:rsidR="0058265D" w:rsidRPr="00DD2C90">
        <w:rPr>
          <w:rFonts w:ascii="GHEA Grapalat" w:hAnsi="GHEA Grapalat"/>
          <w:sz w:val="22"/>
          <w:szCs w:val="24"/>
        </w:rPr>
        <w:t xml:space="preserve">не позднее, чем </w:t>
      </w:r>
      <w:r w:rsidR="00C80B67" w:rsidRPr="00DD2C90">
        <w:rPr>
          <w:rFonts w:ascii="GHEA Grapalat" w:hAnsi="GHEA Grapalat"/>
          <w:sz w:val="22"/>
          <w:szCs w:val="24"/>
        </w:rPr>
        <w:t>1</w:t>
      </w:r>
      <w:r w:rsidR="00DD2C90" w:rsidRPr="00DD2C90">
        <w:rPr>
          <w:rFonts w:ascii="GHEA Grapalat" w:hAnsi="GHEA Grapalat"/>
          <w:sz w:val="22"/>
          <w:szCs w:val="24"/>
        </w:rPr>
        <w:t>0</w:t>
      </w:r>
      <w:r w:rsidR="00C80B67" w:rsidRPr="00DD2C90">
        <w:rPr>
          <w:rFonts w:ascii="GHEA Grapalat" w:hAnsi="GHEA Grapalat"/>
          <w:sz w:val="22"/>
          <w:szCs w:val="24"/>
        </w:rPr>
        <w:t>:</w:t>
      </w:r>
      <w:r w:rsidR="00DD2C90" w:rsidRPr="00DD2C90">
        <w:rPr>
          <w:rFonts w:ascii="GHEA Grapalat" w:hAnsi="GHEA Grapalat"/>
          <w:sz w:val="22"/>
          <w:szCs w:val="24"/>
        </w:rPr>
        <w:t>3</w:t>
      </w:r>
      <w:r w:rsidR="00C80B67" w:rsidRPr="00DD2C90">
        <w:rPr>
          <w:rFonts w:ascii="GHEA Grapalat" w:hAnsi="GHEA Grapalat"/>
          <w:sz w:val="22"/>
          <w:szCs w:val="24"/>
        </w:rPr>
        <w:t>0</w:t>
      </w:r>
      <w:r w:rsidR="0058265D" w:rsidRPr="00DD2C90">
        <w:rPr>
          <w:rFonts w:ascii="GHEA Grapalat" w:hAnsi="GHEA Grapalat"/>
          <w:sz w:val="22"/>
          <w:szCs w:val="24"/>
        </w:rPr>
        <w:t xml:space="preserve"> часов 7-го дня с даты опубликования в бюллетене объявления и приглашения на настоящую процедуру</w:t>
      </w:r>
      <w:r w:rsidRPr="00DD2C90">
        <w:rPr>
          <w:rFonts w:ascii="GHEA Grapalat" w:hAnsi="GHEA Grapalat"/>
          <w:sz w:val="24"/>
          <w:szCs w:val="24"/>
        </w:rPr>
        <w:t>.</w:t>
      </w:r>
      <w:r>
        <w:rPr>
          <w:rFonts w:ascii="GHEA Grapalat" w:hAnsi="GHEA Grapalat"/>
          <w:sz w:val="24"/>
          <w:szCs w:val="24"/>
        </w:rPr>
        <w:t xml:space="preserve"> </w:t>
      </w:r>
    </w:p>
    <w:p w14:paraId="27D12E8E" w14:textId="77777777" w:rsidR="00A80ECD" w:rsidRDefault="00A80ECD" w:rsidP="00C46EFA">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58265D" w:rsidRPr="00D709B9">
        <w:rPr>
          <w:rFonts w:ascii="GHEA Grapalat" w:hAnsi="GHEA Grapalat"/>
          <w:sz w:val="22"/>
          <w:szCs w:val="24"/>
        </w:rPr>
        <w:t>Миша Саакян</w:t>
      </w:r>
      <w:r>
        <w:rPr>
          <w:rFonts w:ascii="GHEA Grapalat" w:hAnsi="GHEA Grapalat"/>
          <w:sz w:val="24"/>
          <w:szCs w:val="24"/>
        </w:rPr>
        <w:t xml:space="preserve">. Секретарь комиссии регистрирует заявки в журнале регистрации по </w:t>
      </w:r>
      <w:r>
        <w:rPr>
          <w:rFonts w:ascii="GHEA Grapalat" w:hAnsi="GHEA Grapalat"/>
          <w:sz w:val="24"/>
          <w:szCs w:val="24"/>
        </w:rPr>
        <w:lastRenderedPageBreak/>
        <w:t>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EF3C00D" w14:textId="77777777" w:rsidR="00B67CCD" w:rsidRPr="00D3436F" w:rsidRDefault="00B67CCD" w:rsidP="00C46EFA">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1B6A9F" w14:textId="77777777" w:rsidR="005F25EF" w:rsidRDefault="005F25EF" w:rsidP="00C46EFA">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1ED61C92" w14:textId="77777777" w:rsidR="005F25EF" w:rsidRDefault="005F25EF" w:rsidP="00C46EFA">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1712D978" w14:textId="77777777" w:rsidR="00C648DF" w:rsidRDefault="005F25EF" w:rsidP="00C46EFA">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492D8E8F" w14:textId="77777777" w:rsidR="005F25EF" w:rsidRDefault="005F25EF" w:rsidP="00C46EFA">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73C2E61A" w14:textId="77777777" w:rsidR="005F25EF" w:rsidRDefault="005F25EF" w:rsidP="00C46EFA">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70271B4" w14:textId="77777777" w:rsidR="00EA0D10" w:rsidRPr="00650DCD" w:rsidRDefault="001361B2" w:rsidP="00C46EFA">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53D0BC6A" w14:textId="77777777" w:rsidR="00071119" w:rsidRPr="008E138A" w:rsidRDefault="00EA0D10" w:rsidP="00C46EFA">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w:t>
      </w:r>
      <w:r w:rsidR="00932115" w:rsidRPr="008E138A">
        <w:rPr>
          <w:rFonts w:ascii="GHEA Grapalat" w:hAnsi="GHEA Grapalat" w:cs="Sylfaen"/>
          <w:sz w:val="24"/>
          <w:szCs w:val="24"/>
        </w:rPr>
        <w:t>фирменное наименование,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w:t>
      </w:r>
      <w:r w:rsidR="003A3B09">
        <w:rPr>
          <w:rFonts w:ascii="GHEA Grapalat" w:hAnsi="GHEA Grapalat"/>
        </w:rPr>
        <w:t>:</w:t>
      </w:r>
      <w:r w:rsidR="00932115" w:rsidRPr="008E138A">
        <w:t xml:space="preserve"> </w:t>
      </w:r>
    </w:p>
    <w:p w14:paraId="09D906ED" w14:textId="77777777" w:rsidR="00B67CCD" w:rsidRPr="009044F1" w:rsidRDefault="001C6688" w:rsidP="00C46EF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EB7276" w14:textId="77777777" w:rsidR="006C3115" w:rsidRPr="00AA7117" w:rsidRDefault="00094F5C" w:rsidP="00C46EFA">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14:paraId="1492F3D5" w14:textId="77777777" w:rsidR="000845F6" w:rsidRPr="009044F1" w:rsidRDefault="005F25EF" w:rsidP="00C46EFA">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4A0F97C" w14:textId="77777777" w:rsidR="000845F6" w:rsidRPr="00D3436F" w:rsidRDefault="005F25EF" w:rsidP="00C46EFA">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E8FF25A" w14:textId="77777777" w:rsidR="00721677" w:rsidRDefault="00721677" w:rsidP="00C46EFA">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351142D" w14:textId="77777777" w:rsidR="00721677" w:rsidRDefault="00721677" w:rsidP="00C46EFA">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87FE601" w14:textId="77777777" w:rsidR="00721677" w:rsidRDefault="00721677" w:rsidP="00C46EFA">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DA77E2A" w14:textId="77777777" w:rsidR="0049655D" w:rsidRDefault="0049655D" w:rsidP="00C46EFA">
      <w:pPr>
        <w:rPr>
          <w:rFonts w:ascii="GHEA Grapalat" w:hAnsi="GHEA Grapalat"/>
          <w:b/>
        </w:rPr>
      </w:pPr>
    </w:p>
    <w:p w14:paraId="1DA00E3E" w14:textId="77777777" w:rsidR="00A45946" w:rsidRPr="009044F1" w:rsidRDefault="00333B85" w:rsidP="00C46EFA">
      <w:pPr>
        <w:widowControl w:val="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204F131A" w14:textId="77777777" w:rsidR="00A45946" w:rsidRPr="009044F1" w:rsidRDefault="00C8055A" w:rsidP="00C46EFA">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49C973A" w14:textId="77777777" w:rsidR="00B95FE0" w:rsidRPr="009044F1" w:rsidRDefault="00C8055A"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6624A2F" w14:textId="77777777" w:rsidR="00B95FE0" w:rsidRPr="009044F1" w:rsidRDefault="00B95FE0" w:rsidP="00C46EFA">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3C4DD2C" w14:textId="77777777" w:rsidR="00B95FE0" w:rsidRPr="009044F1" w:rsidRDefault="00B95FE0"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2658A46" w14:textId="77777777" w:rsidR="00B95FE0" w:rsidRPr="009044F1" w:rsidRDefault="00B95FE0"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C765621" w14:textId="77777777" w:rsidR="00A45946" w:rsidRDefault="00B95FE0"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2D2FA65" w14:textId="77777777" w:rsidR="00B9778A" w:rsidRDefault="00B9778A" w:rsidP="00C46EF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62DCCD52" w14:textId="77777777" w:rsidR="00AE1E38" w:rsidRDefault="00A14685" w:rsidP="00C46EF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BBDAF2C" w14:textId="77777777" w:rsidR="0048059F" w:rsidRPr="009044F1" w:rsidRDefault="0048059F" w:rsidP="00C46EFA">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6F60E30" w14:textId="77777777" w:rsidR="00A45946" w:rsidRPr="009044F1" w:rsidRDefault="00C8055A"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88B3428" w14:textId="77777777" w:rsidR="00096865" w:rsidRPr="009044F1" w:rsidRDefault="00096865" w:rsidP="00C46EFA">
      <w:pPr>
        <w:pStyle w:val="BodyTextIndent2"/>
        <w:widowControl w:val="0"/>
        <w:spacing w:line="240" w:lineRule="auto"/>
        <w:ind w:firstLine="567"/>
        <w:rPr>
          <w:rFonts w:ascii="GHEA Grapalat" w:hAnsi="GHEA Grapalat"/>
          <w:sz w:val="24"/>
          <w:szCs w:val="24"/>
        </w:rPr>
      </w:pPr>
    </w:p>
    <w:p w14:paraId="3F5CD1E0" w14:textId="77777777" w:rsidR="00096865" w:rsidRPr="009044F1" w:rsidRDefault="00220C7C" w:rsidP="00C46EFA">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66EC5511" w14:textId="77777777" w:rsidR="00096865" w:rsidRPr="00AA7117" w:rsidRDefault="00220C7C" w:rsidP="00C46EFA">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3884D16" w14:textId="77777777" w:rsidR="00096865" w:rsidRPr="009044F1" w:rsidRDefault="00220C7C" w:rsidP="00C46EF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F020BA6" w14:textId="77777777" w:rsidR="00FA0E41" w:rsidRPr="009044F1" w:rsidRDefault="00FA0E41" w:rsidP="00C46EFA">
      <w:pPr>
        <w:widowControl w:val="0"/>
        <w:ind w:firstLine="567"/>
        <w:jc w:val="center"/>
        <w:rPr>
          <w:rFonts w:ascii="GHEA Grapalat" w:hAnsi="GHEA Grapalat"/>
          <w:b/>
        </w:rPr>
      </w:pPr>
    </w:p>
    <w:p w14:paraId="3C85C429" w14:textId="77777777" w:rsidR="00096865" w:rsidRPr="009044F1" w:rsidRDefault="00E70FC4" w:rsidP="00C46EFA">
      <w:pPr>
        <w:widowControl w:val="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2C31F40" w14:textId="78FDAA87" w:rsidR="00096865" w:rsidRPr="009044F1" w:rsidRDefault="00FD2748" w:rsidP="00C46EFA">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E01C04" w:rsidRPr="00D709B9">
        <w:rPr>
          <w:rFonts w:ascii="GHEA Grapalat" w:hAnsi="GHEA Grapalat"/>
          <w:sz w:val="24"/>
          <w:szCs w:val="24"/>
        </w:rPr>
        <w:t>7</w:t>
      </w:r>
      <w:r w:rsidRPr="009044F1">
        <w:rPr>
          <w:rFonts w:ascii="GHEA Grapalat" w:hAnsi="GHEA Grapalat"/>
          <w:sz w:val="24"/>
          <w:szCs w:val="24"/>
        </w:rPr>
        <w:t xml:space="preserve">-ый день в </w:t>
      </w:r>
      <w:r w:rsidR="00C80B67">
        <w:rPr>
          <w:rFonts w:ascii="GHEA Grapalat" w:hAnsi="GHEA Grapalat"/>
          <w:sz w:val="24"/>
          <w:szCs w:val="24"/>
        </w:rPr>
        <w:t>1</w:t>
      </w:r>
      <w:r w:rsidR="009E6B0A">
        <w:rPr>
          <w:rFonts w:ascii="GHEA Grapalat" w:hAnsi="GHEA Grapalat"/>
          <w:sz w:val="24"/>
          <w:szCs w:val="24"/>
        </w:rPr>
        <w:t>0</w:t>
      </w:r>
      <w:r w:rsidR="00C80B67">
        <w:rPr>
          <w:rFonts w:ascii="GHEA Grapalat" w:hAnsi="GHEA Grapalat"/>
          <w:sz w:val="24"/>
          <w:szCs w:val="24"/>
        </w:rPr>
        <w:t>:</w:t>
      </w:r>
      <w:r w:rsidR="009E6B0A">
        <w:rPr>
          <w:rFonts w:ascii="GHEA Grapalat" w:hAnsi="GHEA Grapalat"/>
          <w:sz w:val="24"/>
          <w:szCs w:val="24"/>
        </w:rPr>
        <w:t>3</w:t>
      </w:r>
      <w:r w:rsidR="00C80B67">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292C998" w14:textId="77777777" w:rsidR="00C64E56" w:rsidRDefault="009B6D58" w:rsidP="00C46EFA">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44CA310" w14:textId="77777777" w:rsidR="00576D5D" w:rsidRDefault="009B6D58" w:rsidP="00C46EFA">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5B18644B" w14:textId="77777777" w:rsidR="00576D5D" w:rsidRDefault="00576D5D" w:rsidP="00C46EFA">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CC7606" w14:textId="77777777" w:rsidR="00576D5D" w:rsidRDefault="00576D5D" w:rsidP="00C46EFA">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BD8A9C9" w14:textId="77777777" w:rsidR="00576D5D" w:rsidRDefault="00576D5D" w:rsidP="00C46EFA">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31F6432F" w14:textId="77777777" w:rsidR="00576D5D" w:rsidRDefault="00576D5D" w:rsidP="00C46EFA">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F7C40A2" w14:textId="77777777" w:rsidR="009A796C" w:rsidRPr="009044F1" w:rsidRDefault="00FD2748" w:rsidP="00C46EFA">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6CC86988" w14:textId="77777777" w:rsidR="002A665D" w:rsidRPr="002A665D" w:rsidRDefault="00CF34DE" w:rsidP="00C46EFA">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F8568B6" w14:textId="77777777" w:rsidR="00ED6836" w:rsidRPr="009044F1" w:rsidRDefault="00745561" w:rsidP="00C46EFA">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1C0EF3F2" w14:textId="77777777" w:rsidR="00B514E8" w:rsidRPr="00352B29" w:rsidRDefault="00FD2748" w:rsidP="00C46EF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04B15EFD" w14:textId="77777777" w:rsidR="00096865" w:rsidRPr="00A01157" w:rsidRDefault="00FD2748" w:rsidP="00C46EFA">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574B7C"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14:paraId="2395BBBF" w14:textId="77777777" w:rsidR="00B15493" w:rsidRDefault="00FD2748"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42504BD4" w14:textId="77777777" w:rsidR="009B6D58" w:rsidRPr="00186559" w:rsidRDefault="00FD274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2"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1D79DBC2" w14:textId="77777777" w:rsidR="009B6D58" w:rsidRPr="009044F1"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66F06FD9" w14:textId="77777777" w:rsidR="009B6D58" w:rsidRPr="009044F1"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w:t>
      </w:r>
      <w:r w:rsidRPr="009044F1">
        <w:rPr>
          <w:rFonts w:ascii="GHEA Grapalat" w:hAnsi="GHEA Grapalat"/>
          <w:sz w:val="24"/>
          <w:szCs w:val="24"/>
        </w:rPr>
        <w:lastRenderedPageBreak/>
        <w:t xml:space="preserve">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0FFD7E3" w14:textId="77777777" w:rsidR="009B6D58" w:rsidRPr="00A50C53"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209E333" w14:textId="77777777" w:rsidR="009B6D58" w:rsidRPr="009044F1" w:rsidRDefault="009B6D58" w:rsidP="00C46EFA">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305DFD29" w14:textId="77777777" w:rsidR="00D64A0E" w:rsidRDefault="009B6D58" w:rsidP="00C46EFA">
      <w:pPr>
        <w:pStyle w:val="norm"/>
        <w:widowControl w:val="0"/>
        <w:tabs>
          <w:tab w:val="left" w:pos="1134"/>
        </w:tabs>
        <w:spacing w:line="240" w:lineRule="auto"/>
        <w:ind w:firstLine="567"/>
        <w:rPr>
          <w:ins w:id="3"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0C5DB5F" w14:textId="77777777" w:rsidR="00B05FE6" w:rsidRDefault="00B05FE6" w:rsidP="00C46EFA">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17D9E4E" w14:textId="77777777" w:rsidR="00B05FE6" w:rsidRPr="009044F1" w:rsidRDefault="00B05FE6" w:rsidP="00C46EFA">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B2F0B86" w14:textId="77777777" w:rsidR="009B6D58" w:rsidRPr="009044F1" w:rsidDel="00AE108B" w:rsidRDefault="009B6D58" w:rsidP="00C46EFA">
      <w:pPr>
        <w:pStyle w:val="norm"/>
        <w:widowControl w:val="0"/>
        <w:tabs>
          <w:tab w:val="left" w:pos="1134"/>
        </w:tabs>
        <w:spacing w:line="240" w:lineRule="auto"/>
        <w:ind w:firstLine="567"/>
        <w:rPr>
          <w:del w:id="4" w:author="Vardan" w:date="2022-10-29T23:58:00Z"/>
          <w:rFonts w:ascii="GHEA Grapalat" w:hAnsi="GHEA Grapalat" w:cs="Sylfaen"/>
          <w:sz w:val="24"/>
          <w:szCs w:val="24"/>
        </w:rPr>
      </w:pPr>
    </w:p>
    <w:p w14:paraId="46D9F0D1" w14:textId="77777777" w:rsidR="00B514E8" w:rsidRPr="009044F1" w:rsidRDefault="00FD2748" w:rsidP="00C46EFA">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1F8534D" w14:textId="77777777" w:rsidR="00AD2081" w:rsidRDefault="00A150A9" w:rsidP="00C46EFA">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A06E7E" w14:textId="77777777" w:rsidR="003B3E74" w:rsidRPr="00AA7117" w:rsidRDefault="006A3C8A" w:rsidP="00C46EFA">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BBB901F" w14:textId="77777777" w:rsidR="00C27BA4" w:rsidRDefault="00A150A9" w:rsidP="00C46EF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594BF84" w14:textId="77777777" w:rsidR="006A649A" w:rsidRDefault="00A150A9" w:rsidP="00C46EFA">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 xml:space="preserve">Член или секретарь комиссии не может участвовать в работе комиссии, если в </w:t>
      </w:r>
      <w:r w:rsidR="006A649A" w:rsidRPr="00B6749E">
        <w:rPr>
          <w:rFonts w:ascii="GHEA Grapalat" w:hAnsi="GHEA Grapalat"/>
          <w:sz w:val="24"/>
          <w:szCs w:val="24"/>
        </w:rPr>
        <w:lastRenderedPageBreak/>
        <w:t>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840505" w14:textId="77777777" w:rsidR="00EA58C8" w:rsidRPr="009044F1" w:rsidRDefault="00A150A9" w:rsidP="00C46EF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1C15108" w14:textId="77777777" w:rsidR="00E65F37" w:rsidRPr="009044F1" w:rsidRDefault="00A150A9" w:rsidP="00C46EF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04E6CEE" w14:textId="77777777" w:rsidR="00A24827" w:rsidRPr="009044F1" w:rsidRDefault="00A24827" w:rsidP="00C46EF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BB5DC2D" w14:textId="77777777" w:rsidR="008B73CD" w:rsidRPr="009044F1" w:rsidRDefault="008B73CD" w:rsidP="00C46EFA">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ACC6B89" w14:textId="77777777" w:rsidR="0052468C" w:rsidRDefault="008769B4" w:rsidP="00C46EFA">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1F4641A9" w14:textId="77777777" w:rsidR="00B24E4B" w:rsidRPr="00B24E4B" w:rsidRDefault="000E53B7" w:rsidP="00C46EFA">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6551B088" w14:textId="77777777" w:rsidR="00B24E4B" w:rsidRPr="00B24E4B" w:rsidRDefault="00B24E4B" w:rsidP="00C46EFA">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9EE3DD5" w14:textId="77777777" w:rsidR="00B24E4B" w:rsidRDefault="00B24E4B" w:rsidP="00C46EFA">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3C6C17D" w14:textId="77777777" w:rsidR="00C20AD3" w:rsidRPr="00637CD2" w:rsidRDefault="006435F5" w:rsidP="00C46EFA">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AF99939" w14:textId="77777777" w:rsidR="00C20AD3" w:rsidRPr="00637CD2" w:rsidRDefault="00C20AD3" w:rsidP="00C46EFA">
      <w:pPr>
        <w:widowControl w:val="0"/>
        <w:ind w:left="284"/>
        <w:contextualSpacing/>
        <w:jc w:val="both"/>
        <w:rPr>
          <w:rFonts w:ascii="GHEA Grapalat" w:hAnsi="GHEA Grapalat"/>
        </w:rPr>
      </w:pPr>
    </w:p>
    <w:p w14:paraId="6477FE1D" w14:textId="77777777" w:rsidR="00A63D83" w:rsidRPr="009044F1" w:rsidRDefault="00A63D83" w:rsidP="00C46EFA">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A5C99A4" w14:textId="77777777" w:rsidR="00A23E7B" w:rsidRDefault="00E64D24" w:rsidP="00C46EFA">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D7F131F" w14:textId="77777777" w:rsidR="002B121D" w:rsidRPr="001439BD" w:rsidRDefault="00A150A9" w:rsidP="00C46EFA">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F0D97B5" w14:textId="77777777" w:rsidR="00BF1CBD" w:rsidRPr="00BF1CBD" w:rsidRDefault="00B5219E" w:rsidP="00C46EFA">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781AF95" w14:textId="77777777" w:rsidR="00BF1CBD" w:rsidRDefault="00BF1CBD" w:rsidP="00C46EFA">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5399CC7" w14:textId="77777777" w:rsidR="002B103D" w:rsidRPr="000811C1" w:rsidRDefault="00A150A9" w:rsidP="00C46EFA">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6E405A3A" w14:textId="77777777" w:rsidR="00583092" w:rsidRPr="008C0D41" w:rsidRDefault="00A150A9" w:rsidP="00C46EFA">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35D25E67" w14:textId="77777777" w:rsidR="00583092" w:rsidRPr="009044F1" w:rsidRDefault="00A150A9" w:rsidP="00C46EFA">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27C6EA8" w14:textId="77777777" w:rsidR="00583092" w:rsidRPr="005114D0" w:rsidRDefault="00662165" w:rsidP="00C46EFA">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w:t>
      </w:r>
      <w:r w:rsidRPr="009044F1">
        <w:rPr>
          <w:rFonts w:ascii="GHEA Grapalat" w:hAnsi="GHEA Grapalat"/>
          <w:sz w:val="24"/>
          <w:szCs w:val="24"/>
        </w:rPr>
        <w:lastRenderedPageBreak/>
        <w:t>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AAE09AF" w14:textId="77777777" w:rsidR="00583092" w:rsidRPr="00374F4A" w:rsidRDefault="00A150A9" w:rsidP="00C46EFA">
      <w:pPr>
        <w:pStyle w:val="BodyTextIndent2"/>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61B65291" w14:textId="77777777" w:rsidR="00E45ACA" w:rsidRPr="000811C1" w:rsidRDefault="00A150A9" w:rsidP="00C46EFA">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A8A7645" w14:textId="77777777" w:rsidR="00583092" w:rsidRDefault="00A150A9" w:rsidP="00C46EFA">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CE7F6A2" w14:textId="77777777" w:rsidR="0084513E" w:rsidRDefault="0084513E" w:rsidP="00C46EFA">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574B7C" w:rsidRPr="00D709B9">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14:paraId="09ED55DC" w14:textId="77777777" w:rsidR="0084513E" w:rsidRPr="00B6749E" w:rsidRDefault="0084513E" w:rsidP="00C46EFA">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1038474" w14:textId="77777777" w:rsidR="0084513E" w:rsidRDefault="0084513E" w:rsidP="00C46EFA">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EFD4470" w14:textId="77777777" w:rsidR="0084513E" w:rsidRDefault="0084513E" w:rsidP="00C46EFA">
      <w:pPr>
        <w:pStyle w:val="norm"/>
        <w:widowControl w:val="0"/>
        <w:tabs>
          <w:tab w:val="left" w:pos="1276"/>
        </w:tabs>
        <w:spacing w:line="240" w:lineRule="auto"/>
        <w:ind w:left="284" w:firstLine="0"/>
        <w:contextualSpacing/>
        <w:rPr>
          <w:rFonts w:ascii="GHEA Grapalat" w:hAnsi="GHEA Grapalat"/>
          <w:sz w:val="24"/>
          <w:szCs w:val="24"/>
        </w:rPr>
      </w:pPr>
    </w:p>
    <w:p w14:paraId="45373E8D" w14:textId="77777777" w:rsidR="0084513E" w:rsidRPr="00747338" w:rsidRDefault="0084513E" w:rsidP="00C46EFA">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3677419" w14:textId="77777777" w:rsidR="00B47535" w:rsidRDefault="00B47535" w:rsidP="00C46EFA">
      <w:pPr>
        <w:rPr>
          <w:rFonts w:ascii="GHEA Grapalat" w:hAnsi="GHEA Grapalat"/>
          <w:b/>
        </w:rPr>
      </w:pPr>
      <w:r>
        <w:rPr>
          <w:rFonts w:ascii="GHEA Grapalat" w:hAnsi="GHEA Grapalat"/>
          <w:b/>
        </w:rPr>
        <w:br w:type="page"/>
      </w:r>
    </w:p>
    <w:p w14:paraId="62DDCADB" w14:textId="77777777" w:rsidR="000313A6" w:rsidRPr="00A45CA6" w:rsidRDefault="00AA0AD8" w:rsidP="00C46EFA">
      <w:pPr>
        <w:widowControl w:val="0"/>
        <w:jc w:val="center"/>
        <w:rPr>
          <w:rFonts w:ascii="GHEA Grapalat" w:hAnsi="GHEA Grapalat" w:cs="Arial"/>
          <w:b/>
          <w:iCs/>
          <w:sz w:val="22"/>
          <w:szCs w:val="22"/>
        </w:rPr>
      </w:pPr>
      <w:r w:rsidRPr="00A45CA6">
        <w:rPr>
          <w:rFonts w:ascii="GHEA Grapalat" w:hAnsi="GHEA Grapalat"/>
          <w:b/>
          <w:sz w:val="22"/>
          <w:szCs w:val="22"/>
        </w:rPr>
        <w:lastRenderedPageBreak/>
        <w:t xml:space="preserve">9. ЗАКЛЮЧЕНИЕ ДОГОВОРА </w:t>
      </w:r>
    </w:p>
    <w:p w14:paraId="71BC236C" w14:textId="77777777" w:rsidR="00096865" w:rsidRPr="00A45CA6" w:rsidRDefault="00AA0AD8"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9.1</w:t>
      </w:r>
      <w:r w:rsidR="002A3FC1" w:rsidRPr="00A45CA6">
        <w:rPr>
          <w:rFonts w:ascii="GHEA Grapalat" w:hAnsi="GHEA Grapalat"/>
          <w:sz w:val="22"/>
          <w:szCs w:val="22"/>
        </w:rPr>
        <w:t>.</w:t>
      </w:r>
      <w:r w:rsidR="002A3FC1" w:rsidRPr="00A45CA6">
        <w:rPr>
          <w:rFonts w:ascii="GHEA Grapalat" w:hAnsi="GHEA Grapalat"/>
          <w:sz w:val="22"/>
          <w:szCs w:val="22"/>
        </w:rPr>
        <w:tab/>
      </w:r>
      <w:r w:rsidRPr="00A45CA6">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9A7EDB4" w14:textId="77777777" w:rsidR="00EB6E54" w:rsidRPr="00A45CA6" w:rsidRDefault="00AA0AD8"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9.2.</w:t>
      </w:r>
      <w:r w:rsidR="002A3FC1" w:rsidRPr="00A45CA6">
        <w:rPr>
          <w:rFonts w:ascii="GHEA Grapalat" w:hAnsi="GHEA Grapalat"/>
          <w:sz w:val="22"/>
          <w:szCs w:val="22"/>
        </w:rPr>
        <w:tab/>
      </w:r>
      <w:r w:rsidR="00C961A9" w:rsidRPr="00A45CA6">
        <w:rPr>
          <w:rFonts w:ascii="GHEA Grapalat" w:hAnsi="GHEA Grapalat"/>
          <w:sz w:val="22"/>
          <w:szCs w:val="22"/>
        </w:rPr>
        <w:t xml:space="preserve">На четвертый </w:t>
      </w:r>
      <w:r w:rsidRPr="00A45CA6">
        <w:rPr>
          <w:rFonts w:ascii="GHEA Grapalat" w:hAnsi="GHEA Grapalat"/>
          <w:sz w:val="22"/>
          <w:szCs w:val="22"/>
        </w:rPr>
        <w:t>рабочи</w:t>
      </w:r>
      <w:r w:rsidR="00D11878" w:rsidRPr="00A45CA6">
        <w:rPr>
          <w:rFonts w:ascii="GHEA Grapalat" w:hAnsi="GHEA Grapalat"/>
          <w:sz w:val="22"/>
          <w:szCs w:val="22"/>
        </w:rPr>
        <w:t>й</w:t>
      </w:r>
      <w:r w:rsidRPr="00A45CA6">
        <w:rPr>
          <w:rFonts w:ascii="GHEA Grapalat" w:hAnsi="GHEA Grapalat"/>
          <w:sz w:val="22"/>
          <w:szCs w:val="22"/>
        </w:rPr>
        <w:t xml:space="preserve"> д</w:t>
      </w:r>
      <w:r w:rsidR="00D11878" w:rsidRPr="00A45CA6">
        <w:rPr>
          <w:rFonts w:ascii="GHEA Grapalat" w:hAnsi="GHEA Grapalat"/>
          <w:sz w:val="22"/>
          <w:szCs w:val="22"/>
        </w:rPr>
        <w:t>е</w:t>
      </w:r>
      <w:r w:rsidRPr="00A45CA6">
        <w:rPr>
          <w:rFonts w:ascii="GHEA Grapalat" w:hAnsi="GHEA Grapalat"/>
          <w:sz w:val="22"/>
          <w:szCs w:val="22"/>
        </w:rPr>
        <w:t>н</w:t>
      </w:r>
      <w:r w:rsidR="00D11878" w:rsidRPr="00A45CA6">
        <w:rPr>
          <w:rFonts w:ascii="GHEA Grapalat" w:hAnsi="GHEA Grapalat"/>
          <w:sz w:val="22"/>
          <w:szCs w:val="22"/>
        </w:rPr>
        <w:t>ь</w:t>
      </w:r>
      <w:r w:rsidRPr="00A45CA6">
        <w:rPr>
          <w:rFonts w:ascii="GHEA Grapalat" w:hAnsi="GHEA Grapalat"/>
          <w:sz w:val="22"/>
          <w:szCs w:val="22"/>
        </w:rPr>
        <w:t>, следующи</w:t>
      </w:r>
      <w:r w:rsidR="00D11878" w:rsidRPr="00A45CA6">
        <w:rPr>
          <w:rFonts w:ascii="GHEA Grapalat" w:hAnsi="GHEA Grapalat"/>
          <w:sz w:val="22"/>
          <w:szCs w:val="22"/>
        </w:rPr>
        <w:t>й</w:t>
      </w:r>
      <w:r w:rsidRPr="00A45CA6">
        <w:rPr>
          <w:rFonts w:ascii="GHEA Grapalat" w:hAnsi="GHEA Grapalat"/>
          <w:sz w:val="22"/>
          <w:szCs w:val="22"/>
        </w:rPr>
        <w:t xml:space="preserve"> за окончанием периода ожидания, установленного пунктом 8.</w:t>
      </w:r>
      <w:r w:rsidR="00DA3F9C" w:rsidRPr="00A45CA6">
        <w:rPr>
          <w:rFonts w:ascii="GHEA Grapalat" w:hAnsi="GHEA Grapalat"/>
          <w:sz w:val="22"/>
          <w:szCs w:val="22"/>
        </w:rPr>
        <w:t>2</w:t>
      </w:r>
      <w:r w:rsidR="00655890" w:rsidRPr="00A45CA6">
        <w:rPr>
          <w:rFonts w:ascii="GHEA Grapalat" w:hAnsi="GHEA Grapalat"/>
          <w:sz w:val="22"/>
          <w:szCs w:val="22"/>
        </w:rPr>
        <w:t>3</w:t>
      </w:r>
      <w:r w:rsidRPr="00A45CA6">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45CA6">
        <w:rPr>
          <w:rFonts w:ascii="GHEA Grapalat" w:hAnsi="GHEA Grapalat"/>
          <w:sz w:val="22"/>
          <w:szCs w:val="22"/>
        </w:rPr>
        <w:t>четвертый</w:t>
      </w:r>
      <w:r w:rsidRPr="00A45CA6">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A45CA6">
        <w:rPr>
          <w:rFonts w:ascii="GHEA Grapalat" w:hAnsi="GHEA Grapalat"/>
          <w:sz w:val="22"/>
          <w:szCs w:val="22"/>
        </w:rPr>
        <w:t>2</w:t>
      </w:r>
      <w:r w:rsidR="00655890" w:rsidRPr="00A45CA6">
        <w:rPr>
          <w:rFonts w:ascii="GHEA Grapalat" w:hAnsi="GHEA Grapalat"/>
          <w:sz w:val="22"/>
          <w:szCs w:val="22"/>
        </w:rPr>
        <w:t>3</w:t>
      </w:r>
      <w:r w:rsidR="00DA3F9C" w:rsidRPr="00A45CA6">
        <w:rPr>
          <w:rFonts w:ascii="GHEA Grapalat" w:hAnsi="GHEA Grapalat"/>
          <w:sz w:val="22"/>
          <w:szCs w:val="22"/>
        </w:rPr>
        <w:t xml:space="preserve"> </w:t>
      </w:r>
      <w:r w:rsidRPr="00A45CA6">
        <w:rPr>
          <w:rFonts w:ascii="GHEA Grapalat" w:hAnsi="GHEA Grapalat"/>
          <w:sz w:val="22"/>
          <w:szCs w:val="22"/>
        </w:rPr>
        <w:t>части 1 настоящего Приглашения.</w:t>
      </w:r>
    </w:p>
    <w:p w14:paraId="1A56FBD1" w14:textId="77777777" w:rsidR="00F23A51" w:rsidRPr="00A45CA6" w:rsidRDefault="00AA0AD8"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9.3.</w:t>
      </w:r>
      <w:r w:rsidR="002A3FC1" w:rsidRPr="00A45CA6">
        <w:rPr>
          <w:rFonts w:ascii="GHEA Grapalat" w:hAnsi="GHEA Grapalat"/>
          <w:sz w:val="22"/>
          <w:szCs w:val="22"/>
        </w:rPr>
        <w:tab/>
      </w:r>
      <w:r w:rsidRPr="00A45CA6">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6074A35" w14:textId="77777777" w:rsidR="00BD587C" w:rsidRPr="00A45CA6" w:rsidRDefault="00AA0AD8" w:rsidP="00C46EFA">
      <w:pPr>
        <w:widowControl w:val="0"/>
        <w:tabs>
          <w:tab w:val="left" w:pos="1134"/>
        </w:tabs>
        <w:ind w:firstLine="567"/>
        <w:jc w:val="both"/>
        <w:rPr>
          <w:rFonts w:ascii="GHEA Grapalat" w:hAnsi="GHEA Grapalat"/>
          <w:color w:val="000000" w:themeColor="text1"/>
          <w:sz w:val="22"/>
          <w:szCs w:val="22"/>
        </w:rPr>
      </w:pPr>
      <w:r w:rsidRPr="00A45CA6">
        <w:rPr>
          <w:rFonts w:ascii="GHEA Grapalat" w:hAnsi="GHEA Grapalat"/>
          <w:sz w:val="22"/>
          <w:szCs w:val="22"/>
        </w:rPr>
        <w:t>9.</w:t>
      </w:r>
      <w:r w:rsidR="008E1532" w:rsidRPr="00A45CA6">
        <w:rPr>
          <w:rFonts w:ascii="GHEA Grapalat" w:hAnsi="GHEA Grapalat"/>
          <w:sz w:val="22"/>
          <w:szCs w:val="22"/>
        </w:rPr>
        <w:t>4</w:t>
      </w:r>
      <w:r w:rsidR="00DC30CC" w:rsidRPr="00A45CA6">
        <w:rPr>
          <w:rFonts w:ascii="GHEA Grapalat" w:hAnsi="GHEA Grapalat"/>
          <w:sz w:val="22"/>
          <w:szCs w:val="22"/>
        </w:rPr>
        <w:t>.</w:t>
      </w:r>
      <w:r w:rsidR="00DC30CC" w:rsidRPr="00A45CA6">
        <w:rPr>
          <w:rFonts w:ascii="GHEA Grapalat" w:hAnsi="GHEA Grapalat"/>
          <w:sz w:val="22"/>
          <w:szCs w:val="22"/>
        </w:rPr>
        <w:tab/>
      </w:r>
      <w:r w:rsidR="00BD587C" w:rsidRPr="00A45CA6">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BD587C" w:rsidRPr="00A45CA6">
        <w:rPr>
          <w:rFonts w:ascii="GHEA Grapalat" w:hAnsi="GHEA Grapalat"/>
          <w:sz w:val="22"/>
          <w:szCs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45CA6">
        <w:rPr>
          <w:rFonts w:ascii="GHEA Grapalat" w:hAnsi="GHEA Grapalat"/>
          <w:color w:val="000000" w:themeColor="text1"/>
          <w:sz w:val="22"/>
          <w:szCs w:val="22"/>
        </w:rPr>
        <w:t xml:space="preserve"> то он лишается права подписания договора.</w:t>
      </w:r>
    </w:p>
    <w:p w14:paraId="30B69F75" w14:textId="77777777" w:rsidR="000313A6" w:rsidRPr="00A45CA6" w:rsidRDefault="000313A6"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45CA6">
        <w:rPr>
          <w:rFonts w:ascii="GHEA Grapalat" w:hAnsi="GHEA Grapalat"/>
          <w:sz w:val="22"/>
          <w:szCs w:val="22"/>
        </w:rPr>
        <w:t xml:space="preserve"> </w:t>
      </w:r>
      <w:r w:rsidRPr="00A45CA6">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9101AED" w14:textId="77777777" w:rsidR="00D612BC" w:rsidRPr="00A45CA6" w:rsidRDefault="00AA0AD8" w:rsidP="00C46EFA">
      <w:pPr>
        <w:pStyle w:val="BodyTextIndent"/>
        <w:widowControl w:val="0"/>
        <w:tabs>
          <w:tab w:val="left" w:pos="1134"/>
        </w:tabs>
        <w:spacing w:line="240" w:lineRule="auto"/>
        <w:ind w:firstLine="567"/>
        <w:rPr>
          <w:rFonts w:ascii="GHEA Grapalat" w:hAnsi="GHEA Grapalat"/>
          <w:spacing w:val="-8"/>
          <w:sz w:val="22"/>
          <w:szCs w:val="22"/>
        </w:rPr>
      </w:pPr>
      <w:r w:rsidRPr="00A45CA6">
        <w:rPr>
          <w:rFonts w:ascii="GHEA Grapalat" w:hAnsi="GHEA Grapalat"/>
          <w:i w:val="0"/>
          <w:sz w:val="22"/>
          <w:szCs w:val="22"/>
        </w:rPr>
        <w:t>9.</w:t>
      </w:r>
      <w:r w:rsidR="00CC3097" w:rsidRPr="00A45CA6">
        <w:rPr>
          <w:rFonts w:ascii="GHEA Grapalat" w:hAnsi="GHEA Grapalat"/>
          <w:i w:val="0"/>
          <w:sz w:val="22"/>
          <w:szCs w:val="22"/>
        </w:rPr>
        <w:t>5</w:t>
      </w:r>
      <w:r w:rsidR="00DC30CC" w:rsidRPr="00A45CA6">
        <w:rPr>
          <w:rFonts w:ascii="GHEA Grapalat" w:hAnsi="GHEA Grapalat"/>
          <w:i w:val="0"/>
          <w:sz w:val="22"/>
          <w:szCs w:val="22"/>
        </w:rPr>
        <w:t>.</w:t>
      </w:r>
      <w:r w:rsidR="00DC30CC" w:rsidRPr="00A45CA6">
        <w:rPr>
          <w:rFonts w:ascii="GHEA Grapalat" w:hAnsi="GHEA Grapalat"/>
          <w:i w:val="0"/>
          <w:sz w:val="22"/>
          <w:szCs w:val="22"/>
        </w:rPr>
        <w:tab/>
      </w:r>
      <w:r w:rsidRPr="00A45CA6">
        <w:rPr>
          <w:rFonts w:ascii="GHEA Grapalat" w:hAnsi="GHEA Grapalat"/>
          <w:i w:val="0"/>
          <w:sz w:val="22"/>
          <w:szCs w:val="22"/>
        </w:rPr>
        <w:t>До истечения срока, предусмотренного пунктом 9.</w:t>
      </w:r>
      <w:r w:rsidR="00E048B1" w:rsidRPr="00A45CA6">
        <w:rPr>
          <w:rFonts w:ascii="GHEA Grapalat" w:hAnsi="GHEA Grapalat"/>
          <w:i w:val="0"/>
          <w:sz w:val="22"/>
          <w:szCs w:val="22"/>
        </w:rPr>
        <w:t>4</w:t>
      </w:r>
      <w:r w:rsidRPr="00A45CA6">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45CA6">
        <w:rPr>
          <w:rFonts w:ascii="GHEA Grapalat" w:hAnsi="GHEA Grapalat"/>
          <w:i w:val="0"/>
          <w:sz w:val="22"/>
          <w:szCs w:val="22"/>
          <w:lang w:val="hy-AM"/>
        </w:rPr>
        <w:t>,</w:t>
      </w:r>
      <w:r w:rsidR="00580E55" w:rsidRPr="00A45CA6">
        <w:rPr>
          <w:rFonts w:ascii="GHEA Grapalat" w:hAnsi="GHEA Grapalat"/>
          <w:i w:val="0"/>
          <w:sz w:val="22"/>
          <w:szCs w:val="22"/>
        </w:rPr>
        <w:t xml:space="preserve"> размера предоплаты или увеличению</w:t>
      </w:r>
      <w:r w:rsidR="00580E55" w:rsidRPr="00A45CA6">
        <w:rPr>
          <w:rFonts w:ascii="GHEA Grapalat" w:hAnsi="GHEA Grapalat"/>
          <w:i w:val="0"/>
          <w:sz w:val="22"/>
          <w:szCs w:val="22"/>
          <w:lang w:val="hy-AM"/>
        </w:rPr>
        <w:t xml:space="preserve"> </w:t>
      </w:r>
      <w:r w:rsidR="00580E55" w:rsidRPr="00A45CA6">
        <w:rPr>
          <w:rFonts w:ascii="GHEA Grapalat" w:hAnsi="GHEA Grapalat"/>
          <w:i w:val="0"/>
          <w:sz w:val="22"/>
          <w:szCs w:val="22"/>
        </w:rPr>
        <w:t>цены,</w:t>
      </w:r>
      <w:r w:rsidRPr="00A45CA6">
        <w:rPr>
          <w:rFonts w:ascii="GHEA Grapalat" w:hAnsi="GHEA Grapalat"/>
          <w:i w:val="0"/>
          <w:sz w:val="22"/>
          <w:szCs w:val="22"/>
        </w:rPr>
        <w:t xml:space="preserve"> предложенной отобранным участником.</w:t>
      </w:r>
      <w:r w:rsidRPr="00A45CA6">
        <w:rPr>
          <w:rFonts w:ascii="GHEA Grapalat" w:hAnsi="GHEA Grapalat"/>
          <w:spacing w:val="-8"/>
          <w:sz w:val="22"/>
          <w:szCs w:val="22"/>
        </w:rPr>
        <w:t xml:space="preserve"> </w:t>
      </w:r>
    </w:p>
    <w:p w14:paraId="29E5E49E" w14:textId="77777777" w:rsidR="00574B7C" w:rsidRPr="00A45CA6" w:rsidRDefault="00574B7C" w:rsidP="00C46EFA">
      <w:pPr>
        <w:pStyle w:val="BodyTextIndent"/>
        <w:widowControl w:val="0"/>
        <w:tabs>
          <w:tab w:val="left" w:pos="1134"/>
        </w:tabs>
        <w:spacing w:line="240" w:lineRule="auto"/>
        <w:ind w:firstLine="567"/>
        <w:rPr>
          <w:rFonts w:ascii="GHEA Grapalat" w:hAnsi="GHEA Grapalat" w:cs="Sylfaen"/>
          <w:i w:val="0"/>
          <w:sz w:val="22"/>
          <w:szCs w:val="22"/>
        </w:rPr>
      </w:pPr>
    </w:p>
    <w:p w14:paraId="7380582A" w14:textId="77777777" w:rsidR="00096865" w:rsidRPr="00A45CA6" w:rsidRDefault="00030D40" w:rsidP="00C46EFA">
      <w:pPr>
        <w:widowControl w:val="0"/>
        <w:jc w:val="center"/>
        <w:rPr>
          <w:rFonts w:ascii="GHEA Grapalat" w:hAnsi="GHEA Grapalat" w:cs="Arial"/>
          <w:b/>
          <w:iCs/>
          <w:sz w:val="22"/>
          <w:szCs w:val="22"/>
        </w:rPr>
      </w:pPr>
      <w:r w:rsidRPr="00A45CA6">
        <w:rPr>
          <w:rFonts w:ascii="GHEA Grapalat" w:hAnsi="GHEA Grapalat"/>
          <w:b/>
          <w:sz w:val="22"/>
          <w:szCs w:val="22"/>
        </w:rPr>
        <w:t xml:space="preserve">10. </w:t>
      </w:r>
      <w:r w:rsidR="00F83409" w:rsidRPr="00A45CA6">
        <w:rPr>
          <w:rFonts w:ascii="GHEA Grapalat" w:hAnsi="GHEA Grapalat"/>
          <w:b/>
          <w:sz w:val="22"/>
          <w:szCs w:val="22"/>
        </w:rPr>
        <w:t xml:space="preserve">ОБЕСПЕЧЕНИЯ КВАЛИФИКАЦИИ И </w:t>
      </w:r>
      <w:r w:rsidRPr="00A45CA6">
        <w:rPr>
          <w:rFonts w:ascii="GHEA Grapalat" w:hAnsi="GHEA Grapalat"/>
          <w:b/>
          <w:sz w:val="22"/>
          <w:szCs w:val="22"/>
        </w:rPr>
        <w:t xml:space="preserve">ДОГОВОРА </w:t>
      </w:r>
    </w:p>
    <w:p w14:paraId="1DC32A23" w14:textId="77777777" w:rsidR="00096865" w:rsidRPr="00A45CA6" w:rsidRDefault="00030D40"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10.1</w:t>
      </w:r>
      <w:r w:rsidR="00DC30CC" w:rsidRPr="00A45CA6">
        <w:rPr>
          <w:rFonts w:ascii="GHEA Grapalat" w:hAnsi="GHEA Grapalat"/>
          <w:sz w:val="22"/>
          <w:szCs w:val="22"/>
        </w:rPr>
        <w:t>.</w:t>
      </w:r>
      <w:r w:rsidR="00DC30CC" w:rsidRPr="00A45CA6">
        <w:rPr>
          <w:rFonts w:ascii="GHEA Grapalat" w:hAnsi="GHEA Grapalat"/>
          <w:sz w:val="22"/>
          <w:szCs w:val="22"/>
        </w:rPr>
        <w:tab/>
      </w:r>
      <w:r w:rsidR="00646B97" w:rsidRPr="00A45CA6">
        <w:rPr>
          <w:rFonts w:ascii="GHEA Grapalat" w:hAnsi="GHEA Grapalat"/>
          <w:color w:val="000000" w:themeColor="text1"/>
          <w:sz w:val="22"/>
          <w:szCs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A45CA6">
        <w:rPr>
          <w:rFonts w:ascii="GHEA Grapalat" w:hAnsi="GHEA Grapalat"/>
          <w:color w:val="000000" w:themeColor="text1"/>
          <w:sz w:val="22"/>
          <w:szCs w:val="22"/>
        </w:rPr>
        <w:t xml:space="preserve">после </w:t>
      </w:r>
      <w:r w:rsidR="00646B97" w:rsidRPr="00A45CA6">
        <w:rPr>
          <w:rFonts w:ascii="GHEA Grapalat" w:hAnsi="GHEA Grapalat"/>
          <w:color w:val="000000" w:themeColor="text1"/>
          <w:sz w:val="22"/>
          <w:szCs w:val="22"/>
        </w:rPr>
        <w:t>дня его получения, обязан представить обеспечения квалификации и договора.</w:t>
      </w:r>
      <w:r w:rsidR="00646B97" w:rsidRPr="00A45CA6">
        <w:rPr>
          <w:rFonts w:ascii="GHEA Grapalat" w:hAnsi="GHEA Grapalat"/>
          <w:sz w:val="22"/>
          <w:szCs w:val="22"/>
        </w:rPr>
        <w:t xml:space="preserve"> </w:t>
      </w:r>
      <w:r w:rsidR="00646B97" w:rsidRPr="00A45CA6">
        <w:rPr>
          <w:rFonts w:ascii="GHEA Grapalat" w:hAnsi="GHEA Grapalat"/>
          <w:color w:val="000000" w:themeColor="text1"/>
          <w:sz w:val="22"/>
          <w:szCs w:val="22"/>
        </w:rPr>
        <w:t>С отобранным участником заключается договор, если он представляет обеспечения квалификации и договора(предоплаты)</w:t>
      </w:r>
      <w:r w:rsidRPr="00A45CA6">
        <w:rPr>
          <w:rFonts w:ascii="GHEA Grapalat" w:hAnsi="GHEA Grapalat"/>
          <w:sz w:val="22"/>
          <w:szCs w:val="22"/>
        </w:rPr>
        <w:t>.</w:t>
      </w:r>
    </w:p>
    <w:p w14:paraId="63344353" w14:textId="77777777" w:rsidR="003D57AD" w:rsidRPr="00A45CA6" w:rsidRDefault="00A6609C" w:rsidP="00C46EFA">
      <w:pPr>
        <w:widowControl w:val="0"/>
        <w:tabs>
          <w:tab w:val="left" w:pos="1276"/>
        </w:tabs>
        <w:ind w:firstLine="567"/>
        <w:jc w:val="both"/>
        <w:rPr>
          <w:rFonts w:ascii="GHEA Grapalat" w:hAnsi="GHEA Grapalat"/>
          <w:sz w:val="22"/>
          <w:szCs w:val="22"/>
          <w:lang w:val="hy-AM"/>
        </w:rPr>
      </w:pPr>
      <w:r w:rsidRPr="00A45CA6">
        <w:rPr>
          <w:rFonts w:ascii="GHEA Grapalat" w:hAnsi="GHEA Grapalat"/>
          <w:sz w:val="22"/>
          <w:szCs w:val="22"/>
        </w:rPr>
        <w:t xml:space="preserve">10.2 </w:t>
      </w:r>
      <w:r w:rsidR="008C5F2A" w:rsidRPr="00A45CA6">
        <w:rPr>
          <w:rFonts w:ascii="GHEA Grapalat" w:hAnsi="GHEA Grapalat"/>
          <w:sz w:val="22"/>
          <w:szCs w:val="22"/>
        </w:rPr>
        <w:t xml:space="preserve">Размер обеспечения квалификации равен </w:t>
      </w:r>
      <w:r w:rsidR="003D57AD" w:rsidRPr="00A45CA6">
        <w:rPr>
          <w:rFonts w:ascii="GHEA Grapalat" w:hAnsi="GHEA Grapalat"/>
          <w:sz w:val="22"/>
          <w:szCs w:val="22"/>
        </w:rPr>
        <w:t xml:space="preserve">15 процентам </w:t>
      </w:r>
      <w:r w:rsidR="00E70468" w:rsidRPr="00A45CA6">
        <w:rPr>
          <w:rFonts w:ascii="GHEA Grapalat" w:hAnsi="GHEA Grapalat"/>
          <w:sz w:val="22"/>
          <w:szCs w:val="22"/>
        </w:rPr>
        <w:t>от цены закупки товаров закупаемых в рамках данной процедуры.</w:t>
      </w:r>
      <w:r w:rsidR="003D57AD" w:rsidRPr="00A45CA6">
        <w:rPr>
          <w:rFonts w:ascii="GHEA Grapalat" w:hAnsi="GHEA Grapalat"/>
          <w:sz w:val="22"/>
          <w:szCs w:val="22"/>
        </w:rPr>
        <w:t xml:space="preserve"> </w:t>
      </w:r>
      <w:r w:rsidR="00382A99" w:rsidRPr="00A45CA6">
        <w:rPr>
          <w:rFonts w:ascii="GHEA Grapalat" w:hAnsi="GHEA Grapalat"/>
          <w:sz w:val="22"/>
          <w:szCs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45CA6">
        <w:rPr>
          <w:rFonts w:ascii="GHEA Grapalat" w:hAnsi="GHEA Grapalat"/>
          <w:sz w:val="22"/>
          <w:szCs w:val="22"/>
        </w:rPr>
        <w:t xml:space="preserve"> </w:t>
      </w:r>
      <w:r w:rsidR="003D57AD" w:rsidRPr="00A45CA6">
        <w:rPr>
          <w:rFonts w:ascii="GHEA Grapalat" w:hAnsi="GHEA Grapalat"/>
          <w:sz w:val="22"/>
          <w:szCs w:val="22"/>
        </w:rPr>
        <w:t>Обеспечение квалификации представляется в виде соглашения о неустойке (прил</w:t>
      </w:r>
      <w:r w:rsidR="00272D3C" w:rsidRPr="00A45CA6">
        <w:rPr>
          <w:rFonts w:ascii="GHEA Grapalat" w:hAnsi="GHEA Grapalat"/>
          <w:sz w:val="22"/>
          <w:szCs w:val="22"/>
        </w:rPr>
        <w:t>ожение 4. 2) или наличных денег</w:t>
      </w:r>
      <w:r w:rsidR="003D57AD" w:rsidRPr="00A45CA6">
        <w:rPr>
          <w:rFonts w:ascii="GHEA Grapalat" w:hAnsi="GHEA Grapalat"/>
          <w:sz w:val="22"/>
          <w:szCs w:val="22"/>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6707B359" w14:textId="77777777" w:rsidR="00571E4C" w:rsidRPr="00A45CA6" w:rsidRDefault="00801A4F"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cs="Sylfaen"/>
          <w:sz w:val="22"/>
          <w:szCs w:val="22"/>
        </w:rPr>
        <w:t xml:space="preserve">Если процедура закупки организована </w:t>
      </w:r>
      <w:r w:rsidR="00571E4C" w:rsidRPr="00A45CA6">
        <w:rPr>
          <w:rFonts w:ascii="GHEA Grapalat" w:hAnsi="GHEA Grapalat" w:cs="Sylfaen"/>
          <w:sz w:val="22"/>
          <w:szCs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45CA6">
        <w:rPr>
          <w:rFonts w:ascii="GHEA Grapalat" w:hAnsi="GHEA Grapalat"/>
          <w:sz w:val="22"/>
          <w:szCs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45CA6">
        <w:rPr>
          <w:rFonts w:ascii="GHEA Grapalat" w:hAnsi="GHEA Grapalat"/>
          <w:sz w:val="22"/>
          <w:szCs w:val="22"/>
        </w:rPr>
        <w:t xml:space="preserve">сумме цен закупок представленных лотов, </w:t>
      </w:r>
      <w:r w:rsidR="008A4985" w:rsidRPr="00A45CA6">
        <w:rPr>
          <w:rFonts w:ascii="GHEA Grapalat" w:hAnsi="GHEA Grapalat" w:cs="Sylfaen"/>
          <w:sz w:val="22"/>
          <w:szCs w:val="22"/>
        </w:rPr>
        <w:t>с учетом требований абзаца «в» подпункта 1 пункта 32 Порядка</w:t>
      </w:r>
      <w:r w:rsidR="008A4985" w:rsidRPr="00A45CA6">
        <w:rPr>
          <w:rFonts w:ascii="GHEA Grapalat" w:hAnsi="GHEA Grapalat"/>
          <w:color w:val="000000" w:themeColor="text1"/>
          <w:sz w:val="22"/>
          <w:szCs w:val="22"/>
        </w:rPr>
        <w:t>.</w:t>
      </w:r>
      <w:r w:rsidR="00E562C0" w:rsidRPr="00A45CA6">
        <w:rPr>
          <w:rFonts w:ascii="GHEA Grapalat" w:hAnsi="GHEA Grapalat"/>
          <w:color w:val="000000" w:themeColor="text1"/>
          <w:sz w:val="22"/>
          <w:szCs w:val="22"/>
        </w:rPr>
        <w:t xml:space="preserve"> </w:t>
      </w:r>
      <w:r w:rsidR="00571E4C" w:rsidRPr="00A45CA6">
        <w:rPr>
          <w:rFonts w:ascii="GHEA Grapalat" w:hAnsi="GHEA Grapalat" w:cs="Sylfaen"/>
          <w:sz w:val="22"/>
          <w:szCs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D784243" w14:textId="77777777" w:rsidR="00E06C32" w:rsidRPr="00A45CA6" w:rsidRDefault="004F01AF"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992D183" w14:textId="77777777" w:rsidR="00E06C32" w:rsidRPr="00A45CA6" w:rsidRDefault="00801A4F" w:rsidP="00E06C32">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 xml:space="preserve">Если выполнение договора поэтапное и выполнение каждого этапа </w:t>
      </w:r>
      <w:r w:rsidR="00DC6732" w:rsidRPr="00A45CA6">
        <w:rPr>
          <w:rFonts w:ascii="GHEA Grapalat" w:hAnsi="GHEA Grapalat"/>
          <w:sz w:val="22"/>
          <w:szCs w:val="22"/>
        </w:rPr>
        <w:t xml:space="preserve">непосредственно не взаимосвязано </w:t>
      </w:r>
      <w:r w:rsidRPr="00A45CA6">
        <w:rPr>
          <w:rFonts w:ascii="GHEA Grapalat" w:hAnsi="GHEA Grapalat"/>
          <w:sz w:val="22"/>
          <w:szCs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w:t>
      </w:r>
      <w:r w:rsidRPr="00A45CA6">
        <w:rPr>
          <w:rFonts w:ascii="GHEA Grapalat" w:hAnsi="GHEA Grapalat"/>
          <w:sz w:val="22"/>
          <w:szCs w:val="22"/>
        </w:rPr>
        <w:lastRenderedPageBreak/>
        <w:t xml:space="preserve">обеспечения квалификации уменьшается в </w:t>
      </w:r>
      <w:r w:rsidR="00FF309F" w:rsidRPr="00A45CA6">
        <w:rPr>
          <w:rFonts w:ascii="GHEA Grapalat" w:hAnsi="GHEA Grapalat"/>
          <w:sz w:val="22"/>
          <w:szCs w:val="22"/>
        </w:rPr>
        <w:t>пропорции, исчисленной в отношении суммы этого этапа</w:t>
      </w:r>
      <w:r w:rsidRPr="00A45CA6">
        <w:rPr>
          <w:rFonts w:ascii="GHEA Grapalat" w:hAnsi="GHEA Grapalat"/>
          <w:sz w:val="22"/>
          <w:szCs w:val="22"/>
        </w:rPr>
        <w:t>.</w:t>
      </w:r>
    </w:p>
    <w:p w14:paraId="107C923E" w14:textId="77777777" w:rsidR="00AA0D5B" w:rsidRPr="00A45CA6" w:rsidRDefault="00AA0D5B" w:rsidP="00C46EFA">
      <w:pPr>
        <w:widowControl w:val="0"/>
        <w:tabs>
          <w:tab w:val="left" w:pos="1276"/>
        </w:tabs>
        <w:ind w:firstLine="567"/>
        <w:jc w:val="both"/>
        <w:rPr>
          <w:rFonts w:ascii="GHEA Grapalat" w:hAnsi="GHEA Grapalat"/>
          <w:sz w:val="22"/>
          <w:szCs w:val="22"/>
        </w:rPr>
      </w:pPr>
      <w:r w:rsidRPr="00A45CA6">
        <w:rPr>
          <w:rFonts w:ascii="GHEA Grapalat" w:hAnsi="GHEA Grapalat" w:cs="Sylfaen"/>
          <w:sz w:val="22"/>
          <w:szCs w:val="22"/>
          <w:lang w:val="hy-AM"/>
        </w:rPr>
        <w:t xml:space="preserve">При этом, если договоры </w:t>
      </w:r>
      <w:r w:rsidRPr="00A45CA6">
        <w:rPr>
          <w:rFonts w:ascii="GHEA Grapalat" w:hAnsi="GHEA Grapalat" w:cs="Sylfaen"/>
          <w:sz w:val="22"/>
          <w:szCs w:val="22"/>
        </w:rPr>
        <w:t>о закупке</w:t>
      </w:r>
      <w:r w:rsidRPr="00A45CA6">
        <w:rPr>
          <w:rFonts w:ascii="GHEA Grapalat" w:hAnsi="GHEA Grapalat" w:cs="Sylfaen"/>
          <w:sz w:val="22"/>
          <w:szCs w:val="22"/>
          <w:lang w:val="hy-AM"/>
        </w:rPr>
        <w:t xml:space="preserve"> </w:t>
      </w:r>
      <w:r w:rsidRPr="00A45CA6">
        <w:rPr>
          <w:rFonts w:ascii="GHEA Grapalat" w:hAnsi="GHEA Grapalat" w:cs="Sylfaen"/>
          <w:sz w:val="22"/>
          <w:szCs w:val="22"/>
        </w:rPr>
        <w:t>работ</w:t>
      </w:r>
      <w:r w:rsidRPr="00A45CA6">
        <w:rPr>
          <w:rFonts w:ascii="GHEA Grapalat" w:hAnsi="GHEA Grapalat" w:cs="Sylfaen"/>
          <w:sz w:val="22"/>
          <w:szCs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45CA6">
        <w:rPr>
          <w:rFonts w:ascii="GHEA Grapalat" w:hAnsi="GHEA Grapalat" w:cs="Sylfaen"/>
          <w:sz w:val="22"/>
          <w:szCs w:val="22"/>
        </w:rPr>
        <w:t xml:space="preserve">выделенных </w:t>
      </w:r>
      <w:r w:rsidRPr="00A45CA6">
        <w:rPr>
          <w:rFonts w:ascii="GHEA Grapalat" w:hAnsi="GHEA Grapalat" w:cs="Sylfaen"/>
          <w:sz w:val="22"/>
          <w:szCs w:val="22"/>
          <w:lang w:val="hy-AM"/>
        </w:rPr>
        <w:t xml:space="preserve">финансовых </w:t>
      </w:r>
      <w:r w:rsidRPr="00A45CA6">
        <w:rPr>
          <w:rFonts w:ascii="GHEA Grapalat" w:hAnsi="GHEA Grapalat" w:cs="Sylfaen"/>
          <w:sz w:val="22"/>
          <w:szCs w:val="22"/>
        </w:rPr>
        <w:t>средств</w:t>
      </w:r>
      <w:r w:rsidRPr="00A45CA6">
        <w:rPr>
          <w:rFonts w:ascii="GHEA Grapalat" w:hAnsi="GHEA Grapalat" w:cs="Sylfaen"/>
          <w:sz w:val="22"/>
          <w:szCs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45CA6">
        <w:rPr>
          <w:rFonts w:ascii="GHEA Grapalat" w:hAnsi="GHEA Grapalat" w:cs="Sylfaen"/>
          <w:sz w:val="22"/>
          <w:szCs w:val="22"/>
        </w:rPr>
        <w:t>.</w:t>
      </w:r>
    </w:p>
    <w:p w14:paraId="16030D8C" w14:textId="77777777" w:rsidR="002406D8" w:rsidRPr="00A45CA6" w:rsidRDefault="002406D8"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E2B701B" w14:textId="77777777" w:rsidR="00366C4E" w:rsidRPr="00A45CA6" w:rsidRDefault="00030D40"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10.</w:t>
      </w:r>
      <w:r w:rsidR="001723D6" w:rsidRPr="00A45CA6">
        <w:rPr>
          <w:rFonts w:ascii="GHEA Grapalat" w:hAnsi="GHEA Grapalat"/>
          <w:sz w:val="22"/>
          <w:szCs w:val="22"/>
        </w:rPr>
        <w:t>3</w:t>
      </w:r>
      <w:r w:rsidR="00DC30CC" w:rsidRPr="00A45CA6">
        <w:rPr>
          <w:rFonts w:ascii="GHEA Grapalat" w:hAnsi="GHEA Grapalat"/>
          <w:sz w:val="22"/>
          <w:szCs w:val="22"/>
        </w:rPr>
        <w:t>.</w:t>
      </w:r>
      <w:r w:rsidR="00DC30CC" w:rsidRPr="00A45CA6">
        <w:rPr>
          <w:rFonts w:ascii="GHEA Grapalat" w:hAnsi="GHEA Grapalat"/>
          <w:sz w:val="22"/>
          <w:szCs w:val="22"/>
        </w:rPr>
        <w:tab/>
      </w:r>
      <w:r w:rsidRPr="00A45CA6">
        <w:rPr>
          <w:rFonts w:ascii="GHEA Grapalat" w:hAnsi="GHEA Grapalat"/>
          <w:sz w:val="22"/>
          <w:szCs w:val="22"/>
        </w:rPr>
        <w:t xml:space="preserve">Размер обеспечения договора составляет 10 процентов от цены </w:t>
      </w:r>
      <w:r w:rsidR="00E562C0" w:rsidRPr="00A45CA6">
        <w:rPr>
          <w:rFonts w:ascii="GHEA Grapalat" w:hAnsi="GHEA Grapalat"/>
          <w:sz w:val="22"/>
          <w:szCs w:val="22"/>
        </w:rPr>
        <w:t>закупки</w:t>
      </w:r>
      <w:r w:rsidRPr="00A45CA6">
        <w:rPr>
          <w:rFonts w:ascii="GHEA Grapalat" w:hAnsi="GHEA Grapalat"/>
          <w:sz w:val="22"/>
          <w:szCs w:val="22"/>
        </w:rPr>
        <w:t xml:space="preserve">. </w:t>
      </w:r>
      <w:r w:rsidR="002D492B" w:rsidRPr="00A45CA6">
        <w:rPr>
          <w:rFonts w:ascii="GHEA Grapalat" w:hAnsi="GHEA Grapalat"/>
          <w:sz w:val="22"/>
          <w:szCs w:val="22"/>
        </w:rPr>
        <w:t xml:space="preserve">Если цена закупки товара меньше цены заключаемого договора, то размер обеспечения </w:t>
      </w:r>
      <w:r w:rsidR="00E04CFC" w:rsidRPr="00A45CA6">
        <w:rPr>
          <w:rFonts w:ascii="GHEA Grapalat" w:hAnsi="GHEA Grapalat"/>
          <w:sz w:val="22"/>
          <w:szCs w:val="22"/>
        </w:rPr>
        <w:t>договора</w:t>
      </w:r>
      <w:r w:rsidR="002D492B" w:rsidRPr="00A45CA6">
        <w:rPr>
          <w:rFonts w:ascii="GHEA Grapalat" w:hAnsi="GHEA Grapalat"/>
          <w:sz w:val="22"/>
          <w:szCs w:val="22"/>
        </w:rPr>
        <w:t xml:space="preserve"> исчисляется в отношении цены договора. </w:t>
      </w:r>
      <w:r w:rsidR="001723D6" w:rsidRPr="00A45CA6">
        <w:rPr>
          <w:rFonts w:ascii="GHEA Grapalat" w:hAnsi="GHEA Grapalat"/>
          <w:sz w:val="22"/>
          <w:szCs w:val="22"/>
        </w:rPr>
        <w:t xml:space="preserve">Обеспечение </w:t>
      </w:r>
      <w:r w:rsidR="00896AAF" w:rsidRPr="00A45CA6">
        <w:rPr>
          <w:rFonts w:ascii="GHEA Grapalat" w:hAnsi="GHEA Grapalat"/>
          <w:sz w:val="22"/>
          <w:szCs w:val="22"/>
        </w:rPr>
        <w:t>договора</w:t>
      </w:r>
      <w:r w:rsidR="001723D6" w:rsidRPr="00A45CA6">
        <w:rPr>
          <w:rFonts w:ascii="GHEA Grapalat" w:hAnsi="GHEA Grapalat"/>
          <w:sz w:val="22"/>
          <w:szCs w:val="22"/>
        </w:rPr>
        <w:t xml:space="preserve"> представляется в </w:t>
      </w:r>
      <w:r w:rsidR="005876A3" w:rsidRPr="00A45CA6">
        <w:rPr>
          <w:rFonts w:ascii="GHEA Grapalat" w:hAnsi="GHEA Grapalat"/>
          <w:sz w:val="22"/>
          <w:szCs w:val="22"/>
        </w:rPr>
        <w:t>виде</w:t>
      </w:r>
      <w:r w:rsidR="001723D6" w:rsidRPr="00A45CA6">
        <w:rPr>
          <w:rFonts w:ascii="GHEA Grapalat" w:hAnsi="GHEA Grapalat"/>
          <w:sz w:val="22"/>
          <w:szCs w:val="22"/>
        </w:rPr>
        <w:t xml:space="preserve"> </w:t>
      </w:r>
      <w:r w:rsidR="000E1207" w:rsidRPr="00A45CA6">
        <w:rPr>
          <w:rFonts w:ascii="GHEA Grapalat" w:hAnsi="GHEA Grapalat"/>
          <w:sz w:val="22"/>
          <w:szCs w:val="22"/>
        </w:rPr>
        <w:t xml:space="preserve">соглашения о неустойке </w:t>
      </w:r>
      <w:r w:rsidR="001723D6" w:rsidRPr="00A45CA6">
        <w:rPr>
          <w:rFonts w:ascii="GHEA Grapalat" w:hAnsi="GHEA Grapalat"/>
          <w:sz w:val="22"/>
          <w:szCs w:val="22"/>
        </w:rPr>
        <w:t>(Приложение 5</w:t>
      </w:r>
      <w:r w:rsidR="000E1207" w:rsidRPr="00D709B9">
        <w:rPr>
          <w:rFonts w:ascii="GHEA Grapalat" w:hAnsi="GHEA Grapalat"/>
          <w:sz w:val="22"/>
          <w:szCs w:val="22"/>
        </w:rPr>
        <w:t>.1</w:t>
      </w:r>
      <w:r w:rsidR="001723D6" w:rsidRPr="00A45CA6">
        <w:rPr>
          <w:rFonts w:ascii="GHEA Grapalat" w:hAnsi="GHEA Grapalat"/>
          <w:sz w:val="22"/>
          <w:szCs w:val="22"/>
        </w:rPr>
        <w:t>)</w:t>
      </w:r>
      <w:r w:rsidR="00375E5E" w:rsidRPr="00A45CA6">
        <w:rPr>
          <w:rFonts w:ascii="GHEA Grapalat" w:hAnsi="GHEA Grapalat"/>
          <w:sz w:val="22"/>
          <w:szCs w:val="22"/>
        </w:rPr>
        <w:t xml:space="preserve"> или наличных денег</w:t>
      </w:r>
      <w:r w:rsidR="009A0467" w:rsidRPr="00A45CA6">
        <w:rPr>
          <w:rStyle w:val="FootnoteReference"/>
          <w:rFonts w:ascii="GHEA Grapalat" w:hAnsi="GHEA Grapalat"/>
          <w:sz w:val="22"/>
          <w:szCs w:val="22"/>
        </w:rPr>
        <w:footnoteReference w:customMarkFollows="1" w:id="1"/>
        <w:t>13</w:t>
      </w:r>
      <w:r w:rsidR="00375E5E" w:rsidRPr="00A45CA6">
        <w:rPr>
          <w:rFonts w:ascii="GHEA Grapalat" w:hAnsi="GHEA Grapalat"/>
          <w:sz w:val="22"/>
          <w:szCs w:val="22"/>
        </w:rPr>
        <w:t>.</w:t>
      </w:r>
    </w:p>
    <w:p w14:paraId="337870C9" w14:textId="77777777" w:rsidR="00BE0C42" w:rsidRPr="00A45CA6" w:rsidRDefault="0058395E" w:rsidP="00C46EFA">
      <w:pPr>
        <w:widowControl w:val="0"/>
        <w:tabs>
          <w:tab w:val="left" w:pos="1276"/>
        </w:tabs>
        <w:ind w:firstLine="567"/>
        <w:jc w:val="both"/>
        <w:rPr>
          <w:rFonts w:ascii="GHEA Grapalat" w:hAnsi="GHEA Grapalat"/>
          <w:sz w:val="22"/>
          <w:szCs w:val="22"/>
          <w:lang w:val="hy-AM"/>
        </w:rPr>
      </w:pPr>
      <w:r w:rsidRPr="00A45CA6">
        <w:rPr>
          <w:rFonts w:ascii="GHEA Grapalat" w:hAnsi="GHEA Grapalat"/>
          <w:sz w:val="22"/>
          <w:szCs w:val="22"/>
        </w:rPr>
        <w:t xml:space="preserve">Если процедура закупки организована </w:t>
      </w:r>
      <w:r w:rsidR="00BE0C42" w:rsidRPr="00A45CA6">
        <w:rPr>
          <w:rFonts w:ascii="GHEA Grapalat" w:hAnsi="GHEA Grapalat"/>
          <w:sz w:val="22"/>
          <w:szCs w:val="22"/>
        </w:rPr>
        <w:t xml:space="preserve">по лотам и участник признается отобранным участником по более чем одному лоту, </w:t>
      </w:r>
      <w:r w:rsidR="00BE0C42" w:rsidRPr="00A45CA6">
        <w:rPr>
          <w:rFonts w:ascii="GHEA Grapalat" w:hAnsi="GHEA Grapalat" w:cs="Sylfaen"/>
          <w:sz w:val="22"/>
          <w:szCs w:val="22"/>
        </w:rPr>
        <w:t xml:space="preserve">то он может предоставить обеспечение договора как </w:t>
      </w:r>
      <w:r w:rsidR="00BE0C42" w:rsidRPr="00A45CA6">
        <w:rPr>
          <w:rFonts w:ascii="GHEA Grapalat" w:hAnsi="GHEA Grapalat"/>
          <w:sz w:val="22"/>
          <w:szCs w:val="22"/>
        </w:rPr>
        <w:t xml:space="preserve">для каждого лота в отдельности, так и одно обеспечение для всех лотов. </w:t>
      </w:r>
      <w:r w:rsidR="00DA0D2B" w:rsidRPr="00A45CA6">
        <w:rPr>
          <w:rFonts w:ascii="GHEA Grapalat" w:hAnsi="GHEA Grapalat"/>
          <w:sz w:val="22"/>
          <w:szCs w:val="22"/>
        </w:rPr>
        <w:t xml:space="preserve">При представлении одного обеспечения догогвора его сумма исчисляется по отношению </w:t>
      </w:r>
      <w:r w:rsidR="00DA0D2B" w:rsidRPr="00A45CA6">
        <w:rPr>
          <w:rFonts w:ascii="GHEA Grapalat" w:hAnsi="GHEA Grapalat" w:cs="Sylfaen"/>
          <w:sz w:val="22"/>
          <w:szCs w:val="22"/>
        </w:rPr>
        <w:t>к сумме цен закупок представленных лотов</w:t>
      </w:r>
      <w:r w:rsidR="00DA0D2B" w:rsidRPr="00A45CA6">
        <w:rPr>
          <w:rFonts w:ascii="GHEA Grapalat" w:hAnsi="GHEA Grapalat"/>
          <w:color w:val="FF0000"/>
          <w:sz w:val="22"/>
          <w:szCs w:val="22"/>
        </w:rPr>
        <w:t xml:space="preserve"> </w:t>
      </w:r>
      <w:r w:rsidR="00DA0D2B" w:rsidRPr="00A45CA6">
        <w:rPr>
          <w:rFonts w:ascii="GHEA Grapalat" w:hAnsi="GHEA Grapalat"/>
          <w:color w:val="000000" w:themeColor="text1"/>
          <w:sz w:val="22"/>
          <w:szCs w:val="22"/>
        </w:rPr>
        <w:t>с учетом требований 9-ого подпункта 32-ого пункта</w:t>
      </w:r>
      <w:r w:rsidR="00DA0D2B" w:rsidRPr="00A45CA6">
        <w:rPr>
          <w:rFonts w:ascii="GHEA Grapalat" w:hAnsi="GHEA Grapalat"/>
          <w:sz w:val="22"/>
          <w:szCs w:val="22"/>
        </w:rPr>
        <w:t xml:space="preserve">. </w:t>
      </w:r>
    </w:p>
    <w:p w14:paraId="2E8B929B" w14:textId="77777777" w:rsidR="00E969ED" w:rsidRPr="00A45CA6" w:rsidRDefault="00BE0C42"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 xml:space="preserve"> </w:t>
      </w:r>
      <w:r w:rsidR="00030D40" w:rsidRPr="00A45CA6">
        <w:rPr>
          <w:rFonts w:ascii="GHEA Grapalat" w:hAnsi="GHEA Grapalat"/>
          <w:sz w:val="22"/>
          <w:szCs w:val="22"/>
        </w:rPr>
        <w:t xml:space="preserve">Обеспечение договора должно быть действительно как минимум включительно до </w:t>
      </w:r>
      <w:r w:rsidR="00C51543" w:rsidRPr="00D709B9">
        <w:rPr>
          <w:rFonts w:ascii="GHEA Grapalat" w:hAnsi="GHEA Grapalat"/>
          <w:sz w:val="22"/>
          <w:szCs w:val="22"/>
        </w:rPr>
        <w:t>2</w:t>
      </w:r>
      <w:r w:rsidR="00411A25" w:rsidRPr="00A45CA6">
        <w:rPr>
          <w:rFonts w:ascii="GHEA Grapalat" w:hAnsi="GHEA Grapalat"/>
          <w:sz w:val="22"/>
          <w:szCs w:val="22"/>
        </w:rPr>
        <w:t>0</w:t>
      </w:r>
      <w:r w:rsidR="00030D40" w:rsidRPr="00A45CA6">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45CA6">
        <w:rPr>
          <w:rFonts w:ascii="GHEA Grapalat" w:hAnsi="GHEA Grapalat"/>
          <w:sz w:val="22"/>
          <w:szCs w:val="22"/>
        </w:rPr>
        <w:t xml:space="preserve">пяти </w:t>
      </w:r>
      <w:r w:rsidR="00030D40" w:rsidRPr="00A45CA6">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A45CA6">
        <w:rPr>
          <w:rFonts w:ascii="GHEA Grapalat" w:hAnsi="GHEA Grapalat"/>
          <w:sz w:val="22"/>
          <w:szCs w:val="22"/>
        </w:rPr>
        <w:t>договору.</w:t>
      </w:r>
    </w:p>
    <w:p w14:paraId="3B841801" w14:textId="77777777" w:rsidR="00F0759D" w:rsidRPr="00A45CA6" w:rsidRDefault="00F92A53"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A45CA6">
        <w:rPr>
          <w:rFonts w:ascii="Courier New" w:hAnsi="Courier New" w:cs="Courier New"/>
          <w:sz w:val="22"/>
          <w:szCs w:val="22"/>
        </w:rPr>
        <w:t> </w:t>
      </w:r>
      <w:r w:rsidRPr="00A45CA6">
        <w:rPr>
          <w:rFonts w:ascii="GHEA Grapalat" w:hAnsi="GHEA Grapalat"/>
          <w:sz w:val="22"/>
          <w:szCs w:val="22"/>
        </w:rPr>
        <w:t>"900008000</w:t>
      </w:r>
      <w:r w:rsidR="00B66AB9" w:rsidRPr="00A45CA6">
        <w:rPr>
          <w:rFonts w:ascii="GHEA Grapalat" w:hAnsi="GHEA Grapalat"/>
          <w:sz w:val="22"/>
          <w:szCs w:val="22"/>
        </w:rPr>
        <w:t>66</w:t>
      </w:r>
      <w:r w:rsidRPr="00A45CA6">
        <w:rPr>
          <w:rFonts w:ascii="GHEA Grapalat" w:hAnsi="GHEA Grapalat"/>
          <w:sz w:val="22"/>
          <w:szCs w:val="22"/>
        </w:rPr>
        <w:t>4", открытый в Центральном казначействе на имя уполномоченного органа.</w:t>
      </w:r>
    </w:p>
    <w:p w14:paraId="5599B415" w14:textId="77777777" w:rsidR="00D32092" w:rsidRPr="00A45CA6" w:rsidRDefault="004A0321"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sz w:val="22"/>
          <w:szCs w:val="22"/>
        </w:rPr>
        <w:t>10.4</w:t>
      </w:r>
      <w:r w:rsidR="00251CF9" w:rsidRPr="00A45CA6">
        <w:rPr>
          <w:rFonts w:ascii="GHEA Grapalat" w:hAnsi="GHEA Grapalat"/>
          <w:sz w:val="22"/>
          <w:szCs w:val="22"/>
        </w:rPr>
        <w:t xml:space="preserve"> </w:t>
      </w:r>
      <w:r w:rsidR="0076763C" w:rsidRPr="00A45CA6">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45CA6">
        <w:rPr>
          <w:rFonts w:ascii="GHEA Grapalat" w:hAnsi="GHEA Grapalat"/>
          <w:sz w:val="22"/>
          <w:szCs w:val="22"/>
        </w:rPr>
        <w:t>я квалификации и</w:t>
      </w:r>
      <w:r w:rsidR="0076763C" w:rsidRPr="00A45CA6">
        <w:rPr>
          <w:rFonts w:ascii="GHEA Grapalat" w:hAnsi="GHEA Grapalat"/>
          <w:sz w:val="22"/>
          <w:szCs w:val="22"/>
        </w:rPr>
        <w:t xml:space="preserve"> договора представля</w:t>
      </w:r>
      <w:r w:rsidR="00DE7753" w:rsidRPr="00A45CA6">
        <w:rPr>
          <w:rFonts w:ascii="GHEA Grapalat" w:hAnsi="GHEA Grapalat"/>
          <w:sz w:val="22"/>
          <w:szCs w:val="22"/>
        </w:rPr>
        <w:t>ю</w:t>
      </w:r>
      <w:r w:rsidR="0076763C" w:rsidRPr="00A45CA6">
        <w:rPr>
          <w:rFonts w:ascii="GHEA Grapalat" w:hAnsi="GHEA Grapalat"/>
          <w:sz w:val="22"/>
          <w:szCs w:val="22"/>
        </w:rPr>
        <w:t>тся</w:t>
      </w:r>
      <w:r w:rsidR="00180134" w:rsidRPr="00A45CA6">
        <w:rPr>
          <w:rFonts w:ascii="GHEA Grapalat" w:hAnsi="GHEA Grapalat"/>
          <w:sz w:val="22"/>
          <w:szCs w:val="22"/>
        </w:rPr>
        <w:t xml:space="preserve"> в виде заключенного в одностороннем порядке </w:t>
      </w:r>
      <w:r w:rsidR="00A9694C" w:rsidRPr="00A45CA6">
        <w:rPr>
          <w:rFonts w:ascii="GHEA Grapalat" w:hAnsi="GHEA Grapalat"/>
          <w:sz w:val="22"/>
          <w:szCs w:val="22"/>
        </w:rPr>
        <w:t>за</w:t>
      </w:r>
      <w:r w:rsidR="00180134" w:rsidRPr="00A45CA6">
        <w:rPr>
          <w:rFonts w:ascii="GHEA Grapalat" w:hAnsi="GHEA Grapalat"/>
          <w:sz w:val="22"/>
          <w:szCs w:val="22"/>
        </w:rPr>
        <w:t>явления - в виде неустойки или наличных денег</w:t>
      </w:r>
      <w:r w:rsidR="006D7219" w:rsidRPr="00A45CA6">
        <w:rPr>
          <w:rFonts w:ascii="GHEA Grapalat" w:hAnsi="GHEA Grapalat"/>
          <w:sz w:val="22"/>
          <w:szCs w:val="22"/>
        </w:rPr>
        <w:t>. Если на момент возникновения правомочия по заключению договора</w:t>
      </w:r>
      <w:r w:rsidR="00E01672" w:rsidRPr="00A45CA6">
        <w:rPr>
          <w:rFonts w:ascii="GHEA Grapalat" w:hAnsi="GHEA Grapalat"/>
          <w:sz w:val="22"/>
          <w:szCs w:val="22"/>
          <w:lang w:val="hy-AM"/>
        </w:rPr>
        <w:t xml:space="preserve"> </w:t>
      </w:r>
      <w:r w:rsidR="00D32092" w:rsidRPr="00A45CA6">
        <w:rPr>
          <w:rFonts w:ascii="GHEA Grapalat" w:hAnsi="GHEA Grapalat" w:cs="Sylfaen"/>
          <w:sz w:val="22"/>
          <w:szCs w:val="22"/>
        </w:rPr>
        <w:t xml:space="preserve">предусмотренные финансовые средства превышают </w:t>
      </w:r>
      <w:r w:rsidR="00E01672" w:rsidRPr="00A45CA6">
        <w:rPr>
          <w:rFonts w:ascii="GHEA Grapalat" w:hAnsi="GHEA Grapalat" w:cs="Sylfaen"/>
          <w:sz w:val="22"/>
          <w:szCs w:val="22"/>
          <w:lang w:val="hy-AM"/>
        </w:rPr>
        <w:t>25</w:t>
      </w:r>
      <w:r w:rsidR="00D32092" w:rsidRPr="00A45CA6">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обеспечени</w:t>
      </w:r>
      <w:r w:rsidR="00F66146" w:rsidRPr="00A45CA6">
        <w:rPr>
          <w:rFonts w:ascii="GHEA Grapalat" w:hAnsi="GHEA Grapalat" w:cs="Sylfaen"/>
          <w:sz w:val="22"/>
          <w:szCs w:val="22"/>
        </w:rPr>
        <w:t>я квалификации и</w:t>
      </w:r>
      <w:r w:rsidR="00D32092" w:rsidRPr="00A45CA6">
        <w:rPr>
          <w:rFonts w:ascii="GHEA Grapalat" w:hAnsi="GHEA Grapalat" w:cs="Sylfaen"/>
          <w:sz w:val="22"/>
          <w:szCs w:val="22"/>
        </w:rPr>
        <w:t xml:space="preserve"> договора, по части выделенных финансовых средств, представляется в виде </w:t>
      </w:r>
      <w:r w:rsidR="00817C86" w:rsidRPr="00A45CA6">
        <w:rPr>
          <w:rFonts w:ascii="GHEA Grapalat" w:hAnsi="GHEA Grapalat" w:cs="Sylfaen"/>
          <w:sz w:val="22"/>
          <w:szCs w:val="22"/>
        </w:rPr>
        <w:t xml:space="preserve">банковской </w:t>
      </w:r>
      <w:r w:rsidR="00D32092" w:rsidRPr="00A45CA6">
        <w:rPr>
          <w:rFonts w:ascii="GHEA Grapalat" w:hAnsi="GHEA Grapalat" w:cs="Sylfaen"/>
          <w:sz w:val="22"/>
          <w:szCs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49E5BAE" w14:textId="77777777" w:rsidR="008F0732" w:rsidRPr="00A45CA6" w:rsidRDefault="00030D40" w:rsidP="00C46EFA">
      <w:pPr>
        <w:widowControl w:val="0"/>
        <w:tabs>
          <w:tab w:val="left" w:pos="1276"/>
        </w:tabs>
        <w:ind w:firstLine="567"/>
        <w:jc w:val="both"/>
        <w:rPr>
          <w:rFonts w:ascii="GHEA Grapalat" w:hAnsi="GHEA Grapalat"/>
          <w:i/>
          <w:sz w:val="22"/>
          <w:szCs w:val="22"/>
        </w:rPr>
      </w:pPr>
      <w:r w:rsidRPr="00A45CA6">
        <w:rPr>
          <w:rFonts w:ascii="GHEA Grapalat" w:hAnsi="GHEA Grapalat"/>
          <w:sz w:val="22"/>
          <w:szCs w:val="22"/>
        </w:rPr>
        <w:t>10.</w:t>
      </w:r>
      <w:r w:rsidR="00DF09E7" w:rsidRPr="00A45CA6">
        <w:rPr>
          <w:rFonts w:ascii="GHEA Grapalat" w:hAnsi="GHEA Grapalat"/>
          <w:sz w:val="22"/>
          <w:szCs w:val="22"/>
        </w:rPr>
        <w:t>5</w:t>
      </w:r>
      <w:r w:rsidR="003E194D" w:rsidRPr="00A45CA6">
        <w:rPr>
          <w:rFonts w:ascii="GHEA Grapalat" w:hAnsi="GHEA Grapalat"/>
          <w:sz w:val="22"/>
          <w:szCs w:val="22"/>
        </w:rPr>
        <w:t>.</w:t>
      </w:r>
      <w:r w:rsidR="003E194D" w:rsidRPr="00A45CA6">
        <w:rPr>
          <w:rFonts w:ascii="GHEA Grapalat" w:hAnsi="GHEA Grapalat"/>
          <w:sz w:val="22"/>
          <w:szCs w:val="22"/>
        </w:rPr>
        <w:tab/>
      </w:r>
      <w:r w:rsidRPr="00A45CA6">
        <w:rPr>
          <w:rFonts w:ascii="GHEA Grapalat" w:hAnsi="GHEA Grapalat"/>
          <w:i/>
          <w:sz w:val="22"/>
          <w:szCs w:val="22"/>
        </w:rPr>
        <w:t xml:space="preserve"> </w:t>
      </w:r>
    </w:p>
    <w:p w14:paraId="4A2FD1B7" w14:textId="77777777" w:rsidR="005162B1" w:rsidRPr="00A45CA6" w:rsidRDefault="00030D40"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10.</w:t>
      </w:r>
      <w:r w:rsidR="00401B30" w:rsidRPr="00A45CA6">
        <w:rPr>
          <w:rFonts w:ascii="GHEA Grapalat" w:hAnsi="GHEA Grapalat"/>
          <w:sz w:val="22"/>
          <w:szCs w:val="22"/>
        </w:rPr>
        <w:t>6</w:t>
      </w:r>
      <w:r w:rsidR="003E194D" w:rsidRPr="00A45CA6">
        <w:rPr>
          <w:rFonts w:ascii="GHEA Grapalat" w:hAnsi="GHEA Grapalat"/>
          <w:sz w:val="22"/>
          <w:szCs w:val="22"/>
        </w:rPr>
        <w:t>.</w:t>
      </w:r>
      <w:r w:rsidR="008F0732" w:rsidRPr="00A45CA6">
        <w:rPr>
          <w:rFonts w:ascii="GHEA Grapalat" w:hAnsi="GHEA Grapalat"/>
          <w:sz w:val="22"/>
          <w:szCs w:val="22"/>
        </w:rPr>
        <w:t xml:space="preserve"> </w:t>
      </w:r>
      <w:r w:rsidRPr="00A45CA6">
        <w:rPr>
          <w:rFonts w:ascii="GHEA Grapalat" w:hAnsi="GHEA Grapalat"/>
          <w:sz w:val="22"/>
          <w:szCs w:val="22"/>
        </w:rPr>
        <w:t>Если в рамках процедуры закупки, организованной по лотам</w:t>
      </w:r>
      <w:r w:rsidR="00DC14CE" w:rsidRPr="00A45CA6">
        <w:rPr>
          <w:rFonts w:ascii="GHEA Grapalat" w:hAnsi="GHEA Grapalat"/>
          <w:sz w:val="22"/>
          <w:szCs w:val="22"/>
        </w:rPr>
        <w:t xml:space="preserve"> </w:t>
      </w:r>
      <w:r w:rsidR="00125AA6" w:rsidRPr="00A45CA6">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45CA6">
        <w:rPr>
          <w:rFonts w:ascii="GHEA Grapalat" w:hAnsi="GHEA Grapalat"/>
          <w:sz w:val="22"/>
          <w:szCs w:val="22"/>
        </w:rPr>
        <w:t>я квалификации и</w:t>
      </w:r>
      <w:r w:rsidR="00125AA6" w:rsidRPr="00A45CA6">
        <w:rPr>
          <w:rFonts w:ascii="GHEA Grapalat" w:hAnsi="GHEA Grapalat"/>
          <w:sz w:val="22"/>
          <w:szCs w:val="22"/>
        </w:rPr>
        <w:t xml:space="preserve"> договора выплачива</w:t>
      </w:r>
      <w:r w:rsidR="00DC14CE" w:rsidRPr="00A45CA6">
        <w:rPr>
          <w:rFonts w:ascii="GHEA Grapalat" w:hAnsi="GHEA Grapalat"/>
          <w:sz w:val="22"/>
          <w:szCs w:val="22"/>
        </w:rPr>
        <w:t>ю</w:t>
      </w:r>
      <w:r w:rsidR="00125AA6" w:rsidRPr="00A45CA6">
        <w:rPr>
          <w:rFonts w:ascii="GHEA Grapalat" w:hAnsi="GHEA Grapalat"/>
          <w:sz w:val="22"/>
          <w:szCs w:val="22"/>
        </w:rPr>
        <w:t>тся в размере суммы, исчисленной только за этот лот</w:t>
      </w:r>
      <w:r w:rsidR="00DC14CE" w:rsidRPr="00A45CA6">
        <w:rPr>
          <w:rFonts w:ascii="GHEA Grapalat" w:hAnsi="GHEA Grapalat"/>
          <w:sz w:val="22"/>
          <w:szCs w:val="22"/>
        </w:rPr>
        <w:t>.</w:t>
      </w:r>
    </w:p>
    <w:p w14:paraId="278D3977" w14:textId="77777777" w:rsidR="00AF6A12" w:rsidRDefault="00AF6A12" w:rsidP="00AF6A12">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 xml:space="preserve">в течение двух рабочих дней после </w:t>
      </w:r>
      <w:r w:rsidRPr="0074650E">
        <w:rPr>
          <w:rFonts w:ascii="GHEA Grapalat" w:hAnsi="GHEA Grapalat"/>
        </w:rPr>
        <w:lastRenderedPageBreak/>
        <w:t>получения отказа.</w:t>
      </w:r>
    </w:p>
    <w:p w14:paraId="6FE257DB" w14:textId="77777777" w:rsidR="00AF6A12" w:rsidRPr="00C87B61" w:rsidRDefault="00AF6A12" w:rsidP="00AF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14:paraId="59514D4A" w14:textId="77777777" w:rsidR="00AF6A12" w:rsidRPr="00C87B61" w:rsidRDefault="00AF6A12" w:rsidP="00AF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14:paraId="1F0EFCE8" w14:textId="77777777" w:rsidR="00AF6A12" w:rsidRPr="00C87B61" w:rsidRDefault="00AF6A12" w:rsidP="00AF6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1D090EC6" w14:textId="77777777" w:rsidR="00AF6A12" w:rsidRDefault="00AF6A12" w:rsidP="00C46EFA">
      <w:pPr>
        <w:rPr>
          <w:rFonts w:ascii="GHEA Grapalat" w:hAnsi="GHEA Grapalat" w:cs="Sylfaen"/>
          <w:sz w:val="22"/>
          <w:szCs w:val="22"/>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7F888822" w14:textId="77777777" w:rsidR="00AF6A12" w:rsidRDefault="00AF6A12" w:rsidP="00C46EFA">
      <w:pPr>
        <w:rPr>
          <w:rFonts w:ascii="GHEA Grapalat" w:hAnsi="GHEA Grapalat" w:cs="Sylfaen"/>
          <w:sz w:val="22"/>
          <w:szCs w:val="22"/>
        </w:rPr>
      </w:pPr>
    </w:p>
    <w:p w14:paraId="33DB881F" w14:textId="77777777" w:rsidR="00096865" w:rsidRPr="00A45CA6" w:rsidRDefault="005066AC" w:rsidP="00C46EFA">
      <w:pPr>
        <w:rPr>
          <w:rFonts w:ascii="GHEA Grapalat" w:hAnsi="GHEA Grapalat"/>
          <w:b/>
          <w:sz w:val="22"/>
          <w:szCs w:val="22"/>
        </w:rPr>
      </w:pPr>
      <w:r w:rsidRPr="00A45CA6">
        <w:rPr>
          <w:rFonts w:ascii="GHEA Grapalat" w:hAnsi="GHEA Grapalat"/>
          <w:b/>
          <w:sz w:val="22"/>
          <w:szCs w:val="22"/>
        </w:rPr>
        <w:t xml:space="preserve">                           </w:t>
      </w:r>
      <w:r w:rsidR="008D5016" w:rsidRPr="00A45CA6">
        <w:rPr>
          <w:rFonts w:ascii="GHEA Grapalat" w:hAnsi="GHEA Grapalat"/>
          <w:b/>
          <w:sz w:val="22"/>
          <w:szCs w:val="22"/>
        </w:rPr>
        <w:t>11. ОБЪЯВЛЕНИЕ ПРОЦЕДУРЫ НЕСОСТОЯВШЕЙСЯ</w:t>
      </w:r>
    </w:p>
    <w:p w14:paraId="0801EC33" w14:textId="77777777" w:rsidR="003D5CAF" w:rsidRPr="00A45CA6" w:rsidRDefault="003D5CAF" w:rsidP="00C46EFA">
      <w:pPr>
        <w:rPr>
          <w:rFonts w:ascii="GHEA Grapalat" w:hAnsi="GHEA Grapalat" w:cs="Arial"/>
          <w:b/>
          <w:sz w:val="22"/>
          <w:szCs w:val="22"/>
        </w:rPr>
      </w:pPr>
    </w:p>
    <w:p w14:paraId="4CCF1953" w14:textId="77777777" w:rsidR="00096865" w:rsidRPr="00A45CA6" w:rsidRDefault="00096865"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sz w:val="22"/>
          <w:szCs w:val="22"/>
        </w:rPr>
        <w:t>11.1</w:t>
      </w:r>
      <w:r w:rsidR="00801AC7" w:rsidRPr="00A45CA6">
        <w:rPr>
          <w:rFonts w:ascii="GHEA Grapalat" w:hAnsi="GHEA Grapalat"/>
          <w:sz w:val="22"/>
          <w:szCs w:val="22"/>
        </w:rPr>
        <w:t>.</w:t>
      </w:r>
      <w:r w:rsidR="00801AC7" w:rsidRPr="00A45CA6">
        <w:rPr>
          <w:rFonts w:ascii="GHEA Grapalat" w:hAnsi="GHEA Grapalat"/>
          <w:sz w:val="22"/>
          <w:szCs w:val="22"/>
        </w:rPr>
        <w:tab/>
      </w:r>
      <w:r w:rsidRPr="00A45CA6">
        <w:rPr>
          <w:rFonts w:ascii="GHEA Grapalat" w:hAnsi="GHEA Grapalat"/>
          <w:sz w:val="22"/>
          <w:szCs w:val="22"/>
        </w:rPr>
        <w:t>Согласно статье 37 Закона, Комиссия объявляет настоящую процедуру несостоявшейся, если:</w:t>
      </w:r>
    </w:p>
    <w:p w14:paraId="400B52DA" w14:textId="77777777"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1)</w:t>
      </w:r>
      <w:r w:rsidR="00801AC7" w:rsidRPr="00A45CA6">
        <w:rPr>
          <w:rFonts w:ascii="GHEA Grapalat" w:hAnsi="GHEA Grapalat"/>
          <w:sz w:val="22"/>
          <w:szCs w:val="22"/>
        </w:rPr>
        <w:tab/>
      </w:r>
      <w:r w:rsidRPr="00A45CA6">
        <w:rPr>
          <w:rFonts w:ascii="GHEA Grapalat" w:hAnsi="GHEA Grapalat"/>
          <w:sz w:val="22"/>
          <w:szCs w:val="22"/>
        </w:rPr>
        <w:t>ни одна из заявок не соответствует условиям приглашения;</w:t>
      </w:r>
    </w:p>
    <w:p w14:paraId="0D765CE6" w14:textId="77777777"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2)</w:t>
      </w:r>
      <w:r w:rsidR="00801AC7" w:rsidRPr="00A45CA6">
        <w:rPr>
          <w:rFonts w:ascii="GHEA Grapalat" w:hAnsi="GHEA Grapalat"/>
          <w:sz w:val="22"/>
          <w:szCs w:val="22"/>
        </w:rPr>
        <w:tab/>
      </w:r>
      <w:r w:rsidRPr="00A45CA6">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45CA6">
        <w:rPr>
          <w:sz w:val="22"/>
          <w:szCs w:val="22"/>
          <w:lang w:val="en-US"/>
        </w:rPr>
        <w:t> </w:t>
      </w:r>
      <w:r w:rsidRPr="00A45CA6">
        <w:rPr>
          <w:rFonts w:ascii="GHEA Grapalat" w:hAnsi="GHEA Grapalat"/>
          <w:sz w:val="22"/>
          <w:szCs w:val="22"/>
        </w:rPr>
        <w:t>— Совета попечителей.</w:t>
      </w:r>
    </w:p>
    <w:p w14:paraId="10D6A605" w14:textId="77777777"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3)</w:t>
      </w:r>
      <w:r w:rsidR="00801AC7" w:rsidRPr="00A45CA6">
        <w:rPr>
          <w:rFonts w:ascii="GHEA Grapalat" w:hAnsi="GHEA Grapalat"/>
          <w:sz w:val="22"/>
          <w:szCs w:val="22"/>
        </w:rPr>
        <w:tab/>
      </w:r>
      <w:r w:rsidRPr="00A45CA6">
        <w:rPr>
          <w:rFonts w:ascii="GHEA Grapalat" w:hAnsi="GHEA Grapalat"/>
          <w:sz w:val="22"/>
          <w:szCs w:val="22"/>
        </w:rPr>
        <w:t>не подано ни одной заявки;</w:t>
      </w:r>
    </w:p>
    <w:p w14:paraId="15ABC5B7" w14:textId="77777777" w:rsidR="00096865" w:rsidRPr="00A45CA6" w:rsidRDefault="00096865"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4)</w:t>
      </w:r>
      <w:r w:rsidR="00801AC7" w:rsidRPr="00A45CA6">
        <w:rPr>
          <w:rFonts w:ascii="GHEA Grapalat" w:hAnsi="GHEA Grapalat"/>
          <w:sz w:val="22"/>
          <w:szCs w:val="22"/>
        </w:rPr>
        <w:tab/>
      </w:r>
      <w:r w:rsidRPr="00A45CA6">
        <w:rPr>
          <w:rFonts w:ascii="GHEA Grapalat" w:hAnsi="GHEA Grapalat"/>
          <w:sz w:val="22"/>
          <w:szCs w:val="22"/>
        </w:rPr>
        <w:t>договор не заключается.</w:t>
      </w:r>
    </w:p>
    <w:p w14:paraId="79CCC449" w14:textId="77777777" w:rsidR="00CA1C11" w:rsidRPr="00A45CA6" w:rsidRDefault="00731D26" w:rsidP="00C46EFA">
      <w:pPr>
        <w:widowControl w:val="0"/>
        <w:tabs>
          <w:tab w:val="left" w:pos="1276"/>
        </w:tabs>
        <w:ind w:firstLine="567"/>
        <w:jc w:val="both"/>
        <w:rPr>
          <w:rFonts w:ascii="GHEA Grapalat" w:hAnsi="GHEA Grapalat" w:cs="Sylfaen"/>
          <w:sz w:val="22"/>
          <w:szCs w:val="22"/>
        </w:rPr>
      </w:pPr>
      <w:r w:rsidRPr="00A45CA6">
        <w:rPr>
          <w:rFonts w:ascii="GHEA Grapalat" w:hAnsi="GHEA Grapalat"/>
          <w:sz w:val="22"/>
          <w:szCs w:val="22"/>
        </w:rPr>
        <w:t>11.2</w:t>
      </w:r>
      <w:r w:rsidR="007642C2" w:rsidRPr="00A45CA6">
        <w:rPr>
          <w:rFonts w:ascii="GHEA Grapalat" w:hAnsi="GHEA Grapalat"/>
          <w:sz w:val="22"/>
          <w:szCs w:val="22"/>
        </w:rPr>
        <w:t>.</w:t>
      </w:r>
      <w:r w:rsidR="007642C2" w:rsidRPr="00A45CA6">
        <w:rPr>
          <w:rFonts w:ascii="GHEA Grapalat" w:hAnsi="GHEA Grapalat"/>
          <w:sz w:val="22"/>
          <w:szCs w:val="22"/>
        </w:rPr>
        <w:tab/>
      </w:r>
      <w:r w:rsidRPr="00A45CA6">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F93174F" w14:textId="77777777" w:rsidR="00C54730" w:rsidRPr="00A45CA6" w:rsidRDefault="00C54730" w:rsidP="00C46EFA">
      <w:pPr>
        <w:jc w:val="center"/>
        <w:rPr>
          <w:rFonts w:ascii="GHEA Grapalat" w:hAnsi="GHEA Grapalat"/>
          <w:b/>
          <w:sz w:val="22"/>
          <w:szCs w:val="22"/>
        </w:rPr>
      </w:pPr>
    </w:p>
    <w:p w14:paraId="08F21608" w14:textId="77777777" w:rsidR="00096865" w:rsidRPr="00A45CA6" w:rsidRDefault="008D5016" w:rsidP="00C46EFA">
      <w:pPr>
        <w:jc w:val="center"/>
        <w:rPr>
          <w:rFonts w:ascii="GHEA Grapalat" w:hAnsi="GHEA Grapalat"/>
          <w:b/>
          <w:sz w:val="22"/>
          <w:szCs w:val="22"/>
        </w:rPr>
      </w:pPr>
      <w:r w:rsidRPr="00A45CA6">
        <w:rPr>
          <w:rFonts w:ascii="GHEA Grapalat" w:hAnsi="GHEA Grapalat"/>
          <w:b/>
          <w:sz w:val="22"/>
          <w:szCs w:val="22"/>
        </w:rPr>
        <w:t xml:space="preserve">12. ПРАВО УЧАСТНИКА И </w:t>
      </w:r>
      <w:r w:rsidR="008E3307" w:rsidRPr="00A45CA6">
        <w:rPr>
          <w:rFonts w:ascii="GHEA Grapalat" w:hAnsi="GHEA Grapalat"/>
          <w:b/>
          <w:sz w:val="22"/>
          <w:szCs w:val="22"/>
        </w:rPr>
        <w:t xml:space="preserve">ПОРЯДОК ОБЖАЛОВАНИЯ ИМ </w:t>
      </w:r>
      <w:r w:rsidR="00025A85" w:rsidRPr="00A45CA6">
        <w:rPr>
          <w:rFonts w:ascii="GHEA Grapalat" w:hAnsi="GHEA Grapalat"/>
          <w:b/>
          <w:sz w:val="22"/>
          <w:szCs w:val="22"/>
        </w:rPr>
        <w:br/>
      </w:r>
      <w:r w:rsidRPr="00A45CA6">
        <w:rPr>
          <w:rFonts w:ascii="GHEA Grapalat" w:hAnsi="GHEA Grapalat"/>
          <w:b/>
          <w:sz w:val="22"/>
          <w:szCs w:val="22"/>
        </w:rPr>
        <w:t>ДЕЙСТВИЙ И (ИЛИ) ПРИНЯТЫХ РЕШЕНИЙ, СВЯЗАННЫХ</w:t>
      </w:r>
      <w:r w:rsidR="00025A85" w:rsidRPr="00A45CA6">
        <w:rPr>
          <w:rFonts w:ascii="Courier New" w:hAnsi="Courier New" w:cs="Courier New"/>
          <w:b/>
          <w:sz w:val="22"/>
          <w:szCs w:val="22"/>
          <w:lang w:val="en-US"/>
        </w:rPr>
        <w:t> </w:t>
      </w:r>
      <w:r w:rsidRPr="00A45CA6">
        <w:rPr>
          <w:rFonts w:ascii="GHEA Grapalat" w:hAnsi="GHEA Grapalat"/>
          <w:b/>
          <w:sz w:val="22"/>
          <w:szCs w:val="22"/>
        </w:rPr>
        <w:t>С</w:t>
      </w:r>
      <w:r w:rsidR="00025A85" w:rsidRPr="00A45CA6">
        <w:rPr>
          <w:rFonts w:ascii="Courier New" w:hAnsi="Courier New" w:cs="Courier New"/>
          <w:b/>
          <w:sz w:val="22"/>
          <w:szCs w:val="22"/>
          <w:lang w:val="en-US"/>
        </w:rPr>
        <w:t> </w:t>
      </w:r>
      <w:r w:rsidRPr="00A45CA6">
        <w:rPr>
          <w:rFonts w:ascii="GHEA Grapalat" w:hAnsi="GHEA Grapalat"/>
          <w:b/>
          <w:sz w:val="22"/>
          <w:szCs w:val="22"/>
        </w:rPr>
        <w:t>ПРОЦЕССОМ ЗАКУПКИ</w:t>
      </w:r>
    </w:p>
    <w:p w14:paraId="4A43ECB3" w14:textId="77777777" w:rsidR="00C54730" w:rsidRPr="00A45CA6" w:rsidRDefault="00C54730" w:rsidP="00C46EFA">
      <w:pPr>
        <w:jc w:val="center"/>
        <w:rPr>
          <w:rFonts w:ascii="GHEA Grapalat" w:hAnsi="GHEA Grapalat"/>
          <w:b/>
          <w:sz w:val="22"/>
          <w:szCs w:val="22"/>
        </w:rPr>
      </w:pPr>
    </w:p>
    <w:p w14:paraId="2ADC66EB" w14:textId="77777777"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46521AE" w14:textId="77777777"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6CA0806" w14:textId="77777777"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FA292AA" w14:textId="77777777" w:rsidR="001770E8" w:rsidRPr="00A45CA6" w:rsidRDefault="001770E8" w:rsidP="00C46EFA">
      <w:pPr>
        <w:widowControl w:val="0"/>
        <w:tabs>
          <w:tab w:val="left" w:pos="1276"/>
        </w:tabs>
        <w:ind w:firstLine="567"/>
        <w:jc w:val="both"/>
        <w:rPr>
          <w:rFonts w:ascii="GHEA Grapalat" w:hAnsi="GHEA Grapalat"/>
          <w:sz w:val="22"/>
          <w:szCs w:val="22"/>
        </w:rPr>
      </w:pPr>
      <w:r w:rsidRPr="00A45CA6">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AE15E58" w14:textId="77777777" w:rsidR="001770E8" w:rsidRPr="00A45CA6" w:rsidRDefault="001770E8" w:rsidP="00C46EFA">
      <w:pPr>
        <w:widowControl w:val="0"/>
        <w:ind w:firstLine="567"/>
        <w:jc w:val="both"/>
        <w:rPr>
          <w:rFonts w:ascii="GHEA Grapalat" w:hAnsi="GHEA Grapalat"/>
          <w:sz w:val="22"/>
          <w:szCs w:val="22"/>
        </w:rPr>
      </w:pPr>
      <w:r w:rsidRPr="00A45CA6">
        <w:rPr>
          <w:rFonts w:ascii="GHEA Grapalat" w:hAnsi="GHEA Grapalat"/>
          <w:sz w:val="22"/>
          <w:szCs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2ED46F6" w14:textId="77777777" w:rsidR="001770E8" w:rsidRPr="00A45CA6" w:rsidRDefault="001770E8" w:rsidP="00C46EFA">
      <w:pPr>
        <w:jc w:val="both"/>
        <w:rPr>
          <w:rFonts w:ascii="GHEA Grapalat" w:hAnsi="GHEA Grapalat"/>
          <w:sz w:val="22"/>
          <w:szCs w:val="22"/>
        </w:rPr>
      </w:pPr>
      <w:r w:rsidRPr="00A45CA6">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3C821E9" w14:textId="77777777" w:rsidR="001770E8" w:rsidRPr="00A45CA6" w:rsidRDefault="001770E8" w:rsidP="00C46EFA">
      <w:pPr>
        <w:jc w:val="both"/>
        <w:rPr>
          <w:rFonts w:ascii="GHEA Grapalat" w:hAnsi="GHEA Grapalat"/>
          <w:sz w:val="22"/>
          <w:szCs w:val="22"/>
        </w:rPr>
      </w:pPr>
      <w:r w:rsidRPr="00A45CA6">
        <w:rPr>
          <w:rFonts w:ascii="GHEA Grapalat" w:hAnsi="GHEA Grapalat"/>
          <w:sz w:val="22"/>
          <w:szCs w:val="22"/>
        </w:rPr>
        <w:lastRenderedPageBreak/>
        <w:t xml:space="preserve">       12.6. Суд решает вопрос о принятии искового заявления к производству в трехдневный срок после его подачи.</w:t>
      </w:r>
    </w:p>
    <w:p w14:paraId="3FC9B99E"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8E2B14C" w14:textId="77777777"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6BB894B6"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32DFDBC" w14:textId="77777777"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45CA6">
        <w:rPr>
          <w:rFonts w:ascii="GHEA Grapalat" w:hAnsi="GHEA Grapalat"/>
          <w:sz w:val="22"/>
          <w:szCs w:val="22"/>
          <w:lang w:val="hy-AM"/>
        </w:rPr>
        <w:t>.</w:t>
      </w:r>
    </w:p>
    <w:p w14:paraId="366BD343" w14:textId="77777777"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45CA6">
        <w:rPr>
          <w:rFonts w:ascii="GHEA Grapalat" w:hAnsi="GHEA Grapalat"/>
          <w:sz w:val="22"/>
          <w:szCs w:val="22"/>
          <w:lang w:val="hy-AM"/>
        </w:rPr>
        <w:t>.</w:t>
      </w:r>
      <w:r w:rsidRPr="00A45CA6">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45CA6">
        <w:rPr>
          <w:rFonts w:ascii="GHEA Grapalat" w:hAnsi="GHEA Grapalat"/>
          <w:sz w:val="22"/>
          <w:szCs w:val="22"/>
          <w:lang w:val="hy-AM"/>
        </w:rPr>
        <w:t>.</w:t>
      </w:r>
    </w:p>
    <w:p w14:paraId="6194937F" w14:textId="77777777" w:rsidR="00C87BF8" w:rsidRPr="00A45CA6" w:rsidRDefault="00C87BF8" w:rsidP="00C46EFA">
      <w:pPr>
        <w:jc w:val="both"/>
        <w:rPr>
          <w:rFonts w:ascii="GHEA Grapalat" w:hAnsi="GHEA Grapalat"/>
          <w:sz w:val="22"/>
          <w:szCs w:val="22"/>
          <w:lang w:val="hy-AM"/>
        </w:rPr>
      </w:pPr>
      <w:r w:rsidRPr="00A45CA6">
        <w:rPr>
          <w:rFonts w:ascii="GHEA Grapalat" w:hAnsi="GHEA Grapalat"/>
          <w:sz w:val="22"/>
          <w:szCs w:val="22"/>
        </w:rPr>
        <w:t xml:space="preserve">12.11. </w:t>
      </w:r>
      <w:r w:rsidRPr="00A45CA6">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1BEB4708"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2C10B3DB"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7D0AA02"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3B16D336"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5B19934"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394F50E2"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2DEC4A5"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72ABFEA"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E1142E9"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740A262"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5A27D38"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5AA8B3C" w14:textId="77777777" w:rsidR="00C87BF8" w:rsidRPr="00A45CA6" w:rsidRDefault="00C87BF8" w:rsidP="00C46EFA">
      <w:pPr>
        <w:jc w:val="both"/>
        <w:rPr>
          <w:rFonts w:ascii="GHEA Grapalat" w:hAnsi="GHEA Grapalat"/>
          <w:sz w:val="22"/>
          <w:szCs w:val="22"/>
        </w:rPr>
      </w:pPr>
      <w:r w:rsidRPr="00A45CA6">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6AAC57FB" w14:textId="77777777" w:rsidR="00C87BF8" w:rsidRPr="00A45CA6" w:rsidRDefault="00C87BF8" w:rsidP="00C46EFA">
      <w:pPr>
        <w:widowControl w:val="0"/>
        <w:ind w:firstLine="567"/>
        <w:jc w:val="both"/>
        <w:rPr>
          <w:rFonts w:ascii="GHEA Grapalat" w:hAnsi="GHEA Grapalat" w:cs="Sylfaen"/>
          <w:b/>
          <w:sz w:val="22"/>
          <w:szCs w:val="22"/>
        </w:rPr>
      </w:pPr>
      <w:r w:rsidRPr="00A45CA6">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70B83A8E" w14:textId="77777777" w:rsidR="00AE679C" w:rsidRPr="00A45CA6" w:rsidRDefault="00AE679C" w:rsidP="00C46EFA">
      <w:pPr>
        <w:widowControl w:val="0"/>
        <w:jc w:val="center"/>
        <w:rPr>
          <w:rFonts w:ascii="GHEA Grapalat" w:hAnsi="GHEA Grapalat" w:cs="Sylfaen"/>
          <w:b/>
          <w:sz w:val="22"/>
          <w:szCs w:val="22"/>
        </w:rPr>
      </w:pPr>
    </w:p>
    <w:p w14:paraId="66AB5BE2" w14:textId="77777777" w:rsidR="004373E3" w:rsidRPr="00A45CA6" w:rsidRDefault="004373E3" w:rsidP="00C46EFA">
      <w:pPr>
        <w:rPr>
          <w:rFonts w:ascii="GHEA Grapalat" w:hAnsi="GHEA Grapalat"/>
          <w:b/>
          <w:sz w:val="22"/>
          <w:szCs w:val="22"/>
        </w:rPr>
      </w:pPr>
      <w:r w:rsidRPr="00A45CA6">
        <w:rPr>
          <w:rFonts w:ascii="GHEA Grapalat" w:hAnsi="GHEA Grapalat"/>
          <w:b/>
          <w:sz w:val="22"/>
          <w:szCs w:val="22"/>
        </w:rPr>
        <w:br w:type="page"/>
      </w:r>
    </w:p>
    <w:p w14:paraId="56F0E882" w14:textId="77777777" w:rsidR="00096865" w:rsidRPr="00A45CA6" w:rsidRDefault="00096865" w:rsidP="00C46EFA">
      <w:pPr>
        <w:widowControl w:val="0"/>
        <w:jc w:val="center"/>
        <w:rPr>
          <w:rFonts w:ascii="GHEA Grapalat" w:hAnsi="GHEA Grapalat"/>
          <w:b/>
          <w:sz w:val="22"/>
          <w:szCs w:val="22"/>
        </w:rPr>
      </w:pPr>
      <w:r w:rsidRPr="00A45CA6">
        <w:rPr>
          <w:rFonts w:ascii="GHEA Grapalat" w:hAnsi="GHEA Grapalat"/>
          <w:b/>
          <w:sz w:val="22"/>
          <w:szCs w:val="22"/>
        </w:rPr>
        <w:lastRenderedPageBreak/>
        <w:t>ЧАСТЬ II</w:t>
      </w:r>
    </w:p>
    <w:p w14:paraId="7314A348" w14:textId="77777777" w:rsidR="008842CE" w:rsidRPr="00A45CA6" w:rsidRDefault="008842CE" w:rsidP="00C46EFA">
      <w:pPr>
        <w:widowControl w:val="0"/>
        <w:jc w:val="center"/>
        <w:rPr>
          <w:rFonts w:ascii="GHEA Grapalat" w:hAnsi="GHEA Grapalat"/>
          <w:b/>
          <w:sz w:val="22"/>
          <w:szCs w:val="22"/>
        </w:rPr>
      </w:pPr>
    </w:p>
    <w:p w14:paraId="79C8FC1C" w14:textId="77777777" w:rsidR="00096865" w:rsidRPr="00A45CA6" w:rsidRDefault="00096865" w:rsidP="00C46EFA">
      <w:pPr>
        <w:pStyle w:val="BodyText"/>
        <w:widowControl w:val="0"/>
        <w:spacing w:after="0"/>
        <w:jc w:val="center"/>
        <w:rPr>
          <w:rFonts w:ascii="GHEA Grapalat" w:hAnsi="GHEA Grapalat"/>
          <w:b/>
          <w:sz w:val="22"/>
          <w:szCs w:val="22"/>
        </w:rPr>
      </w:pPr>
      <w:r w:rsidRPr="00A45CA6">
        <w:rPr>
          <w:rFonts w:ascii="GHEA Grapalat" w:hAnsi="GHEA Grapalat"/>
          <w:b/>
          <w:sz w:val="22"/>
          <w:szCs w:val="22"/>
        </w:rPr>
        <w:t>ИНСТРУКЦИЯ</w:t>
      </w:r>
      <w:r w:rsidR="00191D27" w:rsidRPr="00A45CA6">
        <w:rPr>
          <w:rFonts w:ascii="GHEA Grapalat" w:hAnsi="GHEA Grapalat"/>
          <w:b/>
          <w:sz w:val="22"/>
          <w:szCs w:val="22"/>
        </w:rPr>
        <w:t xml:space="preserve"> </w:t>
      </w:r>
      <w:r w:rsidRPr="00A45CA6">
        <w:rPr>
          <w:rFonts w:ascii="GHEA Grapalat" w:hAnsi="GHEA Grapalat"/>
          <w:b/>
          <w:sz w:val="22"/>
          <w:szCs w:val="22"/>
        </w:rPr>
        <w:t xml:space="preserve">ПО СОСТАВЛЕНИЮ </w:t>
      </w:r>
      <w:r w:rsidR="00191D27" w:rsidRPr="00A45CA6">
        <w:rPr>
          <w:rFonts w:ascii="GHEA Grapalat" w:hAnsi="GHEA Grapalat"/>
          <w:b/>
          <w:sz w:val="22"/>
          <w:szCs w:val="22"/>
        </w:rPr>
        <w:br/>
      </w:r>
      <w:r w:rsidRPr="00A45CA6">
        <w:rPr>
          <w:rFonts w:ascii="GHEA Grapalat" w:hAnsi="GHEA Grapalat"/>
          <w:b/>
          <w:sz w:val="22"/>
          <w:szCs w:val="22"/>
        </w:rPr>
        <w:t xml:space="preserve">ЗАЯВКИ НА </w:t>
      </w:r>
      <w:r w:rsidR="00D53459">
        <w:rPr>
          <w:rFonts w:ascii="GHEA Grapalat" w:hAnsi="GHEA Grapalat"/>
          <w:b/>
          <w:sz w:val="22"/>
          <w:szCs w:val="22"/>
        </w:rPr>
        <w:t>ЗАПРОС КОТИРОВОК</w:t>
      </w:r>
    </w:p>
    <w:p w14:paraId="2E7CC139" w14:textId="77777777" w:rsidR="00096865" w:rsidRPr="00A45CA6" w:rsidRDefault="00096865" w:rsidP="00C46EFA">
      <w:pPr>
        <w:widowControl w:val="0"/>
        <w:jc w:val="center"/>
        <w:rPr>
          <w:rFonts w:ascii="GHEA Grapalat" w:hAnsi="GHEA Grapalat"/>
          <w:sz w:val="22"/>
          <w:szCs w:val="22"/>
        </w:rPr>
      </w:pPr>
    </w:p>
    <w:p w14:paraId="030D75B6" w14:textId="77777777" w:rsidR="00096865" w:rsidRPr="00A45CA6" w:rsidRDefault="008D5016" w:rsidP="00C46EFA">
      <w:pPr>
        <w:widowControl w:val="0"/>
        <w:jc w:val="center"/>
        <w:rPr>
          <w:rFonts w:ascii="GHEA Grapalat" w:hAnsi="GHEA Grapalat"/>
          <w:b/>
          <w:sz w:val="22"/>
          <w:szCs w:val="22"/>
        </w:rPr>
      </w:pPr>
      <w:r w:rsidRPr="00A45CA6">
        <w:rPr>
          <w:rFonts w:ascii="GHEA Grapalat" w:hAnsi="GHEA Grapalat"/>
          <w:b/>
          <w:sz w:val="22"/>
          <w:szCs w:val="22"/>
        </w:rPr>
        <w:t>1. ОБЩИЕ ПОЛОЖЕНИЯ</w:t>
      </w:r>
    </w:p>
    <w:p w14:paraId="36697DF7" w14:textId="77777777"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1.1</w:t>
      </w:r>
      <w:r w:rsidR="003802B8" w:rsidRPr="00A45CA6">
        <w:rPr>
          <w:rFonts w:ascii="GHEA Grapalat" w:hAnsi="GHEA Grapalat"/>
          <w:sz w:val="22"/>
          <w:szCs w:val="22"/>
        </w:rPr>
        <w:t>.</w:t>
      </w:r>
      <w:r w:rsidR="003802B8" w:rsidRPr="00A45CA6">
        <w:rPr>
          <w:rFonts w:ascii="GHEA Grapalat" w:hAnsi="GHEA Grapalat"/>
          <w:sz w:val="22"/>
          <w:szCs w:val="22"/>
        </w:rPr>
        <w:tab/>
      </w:r>
      <w:r w:rsidRPr="00A45CA6">
        <w:rPr>
          <w:rFonts w:ascii="GHEA Grapalat" w:hAnsi="GHEA Grapalat"/>
          <w:sz w:val="22"/>
          <w:szCs w:val="22"/>
        </w:rPr>
        <w:t>Целью настоящей Инструкции является содействие участникам при подготовке заявки.</w:t>
      </w:r>
    </w:p>
    <w:p w14:paraId="08124514" w14:textId="77777777" w:rsidR="00096865" w:rsidRPr="00A45CA6" w:rsidRDefault="00096865"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1.2</w:t>
      </w:r>
      <w:r w:rsidR="003802B8" w:rsidRPr="00A45CA6">
        <w:rPr>
          <w:rFonts w:ascii="GHEA Grapalat" w:hAnsi="GHEA Grapalat"/>
          <w:sz w:val="22"/>
          <w:szCs w:val="22"/>
        </w:rPr>
        <w:t>.</w:t>
      </w:r>
      <w:r w:rsidR="003802B8" w:rsidRPr="00A45CA6">
        <w:rPr>
          <w:rFonts w:ascii="GHEA Grapalat" w:hAnsi="GHEA Grapalat"/>
          <w:sz w:val="22"/>
          <w:szCs w:val="22"/>
        </w:rPr>
        <w:tab/>
      </w:r>
      <w:r w:rsidRPr="00A45CA6">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FF0BA4D" w14:textId="77777777" w:rsidR="00096865" w:rsidRPr="00A45CA6" w:rsidRDefault="00096865"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1.3</w:t>
      </w:r>
      <w:r w:rsidR="003802B8" w:rsidRPr="00A45CA6">
        <w:rPr>
          <w:rFonts w:ascii="GHEA Grapalat" w:hAnsi="GHEA Grapalat"/>
          <w:sz w:val="22"/>
          <w:szCs w:val="22"/>
        </w:rPr>
        <w:t>.</w:t>
      </w:r>
      <w:r w:rsidR="003802B8" w:rsidRPr="00A45CA6">
        <w:rPr>
          <w:rFonts w:ascii="GHEA Grapalat" w:hAnsi="GHEA Grapalat"/>
          <w:sz w:val="22"/>
          <w:szCs w:val="22"/>
        </w:rPr>
        <w:tab/>
      </w:r>
      <w:r w:rsidRPr="00A45CA6">
        <w:rPr>
          <w:rFonts w:ascii="GHEA Grapalat" w:hAnsi="GHEA Grapalat"/>
          <w:sz w:val="22"/>
          <w:szCs w:val="22"/>
        </w:rPr>
        <w:t>Кроме армянского языка, заявки могут быть поданы также н</w:t>
      </w:r>
      <w:r w:rsidR="00191D27" w:rsidRPr="00A45CA6">
        <w:rPr>
          <w:rFonts w:ascii="GHEA Grapalat" w:hAnsi="GHEA Grapalat"/>
          <w:sz w:val="22"/>
          <w:szCs w:val="22"/>
        </w:rPr>
        <w:t>а английском или русском языке.</w:t>
      </w:r>
    </w:p>
    <w:p w14:paraId="1127F1FE" w14:textId="77777777" w:rsidR="00096865" w:rsidRPr="00A45CA6" w:rsidRDefault="008D5016" w:rsidP="00C46EFA">
      <w:pPr>
        <w:widowControl w:val="0"/>
        <w:jc w:val="center"/>
        <w:rPr>
          <w:rFonts w:ascii="GHEA Grapalat" w:hAnsi="GHEA Grapalat"/>
          <w:b/>
          <w:sz w:val="22"/>
          <w:szCs w:val="22"/>
        </w:rPr>
      </w:pPr>
      <w:r w:rsidRPr="00A45CA6">
        <w:rPr>
          <w:rFonts w:ascii="GHEA Grapalat" w:hAnsi="GHEA Grapalat"/>
          <w:b/>
          <w:sz w:val="22"/>
          <w:szCs w:val="22"/>
        </w:rPr>
        <w:t>2. ЗАЯВКА НА ПРОЦЕДУРУ</w:t>
      </w:r>
    </w:p>
    <w:p w14:paraId="447B64D4" w14:textId="77777777" w:rsidR="008F15B9" w:rsidRPr="00A45CA6" w:rsidRDefault="00EA1314" w:rsidP="00C46EFA">
      <w:pPr>
        <w:widowControl w:val="0"/>
        <w:ind w:firstLine="567"/>
        <w:jc w:val="both"/>
        <w:rPr>
          <w:rFonts w:ascii="GHEA Grapalat" w:hAnsi="GHEA Grapalat"/>
          <w:sz w:val="22"/>
          <w:szCs w:val="22"/>
        </w:rPr>
      </w:pPr>
      <w:r w:rsidRPr="00A45CA6">
        <w:rPr>
          <w:rFonts w:ascii="GHEA Grapalat" w:hAnsi="GHEA Grapalat"/>
          <w:sz w:val="22"/>
          <w:szCs w:val="22"/>
        </w:rPr>
        <w:t xml:space="preserve">2. </w:t>
      </w:r>
      <w:r w:rsidR="008F15B9" w:rsidRPr="00A45CA6">
        <w:rPr>
          <w:rFonts w:ascii="GHEA Grapalat" w:hAnsi="GHEA Grapalat"/>
          <w:sz w:val="22"/>
          <w:szCs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45CA6">
        <w:rPr>
          <w:rFonts w:ascii="GHEA Grapalat" w:hAnsi="GHEA Grapalat"/>
          <w:sz w:val="22"/>
          <w:szCs w:val="22"/>
        </w:rPr>
        <w:t>:</w:t>
      </w:r>
    </w:p>
    <w:p w14:paraId="4CD804C3" w14:textId="77777777" w:rsidR="00096865" w:rsidRPr="00A45CA6" w:rsidRDefault="002D5CF0"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2.1</w:t>
      </w:r>
      <w:r w:rsidR="005114D0" w:rsidRPr="00A45CA6">
        <w:rPr>
          <w:rFonts w:ascii="GHEA Grapalat" w:hAnsi="GHEA Grapalat"/>
          <w:sz w:val="22"/>
          <w:szCs w:val="22"/>
        </w:rPr>
        <w:t>.</w:t>
      </w:r>
      <w:r w:rsidR="009873F3" w:rsidRPr="00A45CA6">
        <w:rPr>
          <w:rFonts w:ascii="GHEA Grapalat" w:hAnsi="GHEA Grapalat"/>
          <w:sz w:val="22"/>
          <w:szCs w:val="22"/>
        </w:rPr>
        <w:tab/>
      </w:r>
      <w:r w:rsidRPr="00A45CA6">
        <w:rPr>
          <w:rFonts w:ascii="GHEA Grapalat" w:hAnsi="GHEA Grapalat"/>
          <w:sz w:val="22"/>
          <w:szCs w:val="22"/>
        </w:rPr>
        <w:t>заявление</w:t>
      </w:r>
      <w:r w:rsidR="00EB3C28" w:rsidRPr="00A45CA6">
        <w:rPr>
          <w:rFonts w:ascii="GHEA Grapalat" w:hAnsi="GHEA Grapalat"/>
          <w:sz w:val="22"/>
          <w:szCs w:val="22"/>
        </w:rPr>
        <w:t>--объявлени</w:t>
      </w:r>
      <w:r w:rsidR="00EB3C28" w:rsidRPr="00A45CA6">
        <w:rPr>
          <w:rFonts w:ascii="GHEA Grapalat" w:hAnsi="GHEA Grapalat"/>
          <w:sz w:val="22"/>
          <w:szCs w:val="22"/>
          <w:lang w:val="en-US"/>
        </w:rPr>
        <w:t>e</w:t>
      </w:r>
      <w:r w:rsidR="00EB3C28" w:rsidRPr="00A45CA6">
        <w:rPr>
          <w:rFonts w:ascii="GHEA Grapalat" w:hAnsi="GHEA Grapalat"/>
          <w:sz w:val="22"/>
          <w:szCs w:val="22"/>
        </w:rPr>
        <w:t xml:space="preserve"> </w:t>
      </w:r>
      <w:r w:rsidRPr="00A45CA6">
        <w:rPr>
          <w:rFonts w:ascii="GHEA Grapalat" w:hAnsi="GHEA Grapalat"/>
          <w:sz w:val="22"/>
          <w:szCs w:val="22"/>
        </w:rPr>
        <w:t xml:space="preserve"> на участие в процедуре согласно Приложению №1;</w:t>
      </w:r>
    </w:p>
    <w:p w14:paraId="163B8E53" w14:textId="77777777" w:rsidR="00172BC4" w:rsidRPr="00A45CA6" w:rsidRDefault="00172BC4"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2.2</w:t>
      </w:r>
      <w:r w:rsidR="00D23E36" w:rsidRPr="00A45CA6">
        <w:rPr>
          <w:rFonts w:ascii="GHEA Grapalat" w:hAnsi="GHEA Grapalat"/>
          <w:sz w:val="22"/>
          <w:szCs w:val="22"/>
        </w:rPr>
        <w:t>.</w:t>
      </w:r>
      <w:r w:rsidRPr="00A45CA6">
        <w:rPr>
          <w:rFonts w:ascii="GHEA Grapalat" w:hAnsi="GHEA Grapalat"/>
          <w:sz w:val="22"/>
          <w:szCs w:val="22"/>
        </w:rPr>
        <w:t xml:space="preserve"> утвержденн</w:t>
      </w:r>
      <w:r w:rsidRPr="00A45CA6">
        <w:rPr>
          <w:rFonts w:ascii="GHEA Grapalat" w:hAnsi="GHEA Grapalat"/>
          <w:sz w:val="22"/>
          <w:szCs w:val="22"/>
          <w:lang w:val="en-US"/>
        </w:rPr>
        <w:t>o</w:t>
      </w:r>
      <w:r w:rsidRPr="00A45CA6">
        <w:rPr>
          <w:rFonts w:ascii="GHEA Grapalat" w:hAnsi="GHEA Grapalat"/>
          <w:sz w:val="22"/>
          <w:szCs w:val="22"/>
        </w:rPr>
        <w:t xml:space="preserve">е им полное описание предлагаемого товара согласно Приложению </w:t>
      </w:r>
      <w:r w:rsidRPr="00A45CA6">
        <w:rPr>
          <w:rFonts w:ascii="GHEA Grapalat" w:hAnsi="GHEA Grapalat"/>
          <w:sz w:val="22"/>
          <w:szCs w:val="22"/>
          <w:lang w:val="en-US"/>
        </w:rPr>
        <w:t>N</w:t>
      </w:r>
      <w:r w:rsidRPr="00A45CA6">
        <w:rPr>
          <w:rFonts w:ascii="GHEA Grapalat" w:hAnsi="GHEA Grapalat"/>
          <w:sz w:val="22"/>
          <w:szCs w:val="22"/>
        </w:rPr>
        <w:t xml:space="preserve"> 1.1.</w:t>
      </w:r>
    </w:p>
    <w:p w14:paraId="05CFC5B2" w14:textId="77777777" w:rsidR="009D7EFF" w:rsidRPr="00A45CA6" w:rsidRDefault="009D7EFF"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EA7CA6" w:rsidRPr="00A45CA6">
        <w:rPr>
          <w:rFonts w:ascii="GHEA Grapalat" w:hAnsi="GHEA Grapalat"/>
          <w:sz w:val="22"/>
          <w:szCs w:val="22"/>
        </w:rPr>
        <w:t xml:space="preserve">3 </w:t>
      </w:r>
      <w:r w:rsidR="00524D3D" w:rsidRPr="00A45CA6">
        <w:rPr>
          <w:rFonts w:ascii="GHEA Grapalat" w:hAnsi="GHEA Grapalat"/>
          <w:sz w:val="22"/>
          <w:szCs w:val="22"/>
        </w:rPr>
        <w:t xml:space="preserve"> </w:t>
      </w:r>
      <w:r w:rsidRPr="00A45CA6">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14:paraId="0EDFF258" w14:textId="77777777" w:rsidR="008D4137" w:rsidRPr="00A45CA6" w:rsidRDefault="008D4137"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EA7CA6" w:rsidRPr="00A45CA6">
        <w:rPr>
          <w:rFonts w:ascii="GHEA Grapalat" w:hAnsi="GHEA Grapalat"/>
          <w:sz w:val="22"/>
          <w:szCs w:val="22"/>
        </w:rPr>
        <w:t xml:space="preserve">4 </w:t>
      </w:r>
      <w:r w:rsidRPr="00A45CA6">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A45CA6">
        <w:rPr>
          <w:rStyle w:val="FootnoteReference"/>
          <w:rFonts w:ascii="GHEA Grapalat" w:hAnsi="GHEA Grapalat"/>
          <w:sz w:val="22"/>
          <w:szCs w:val="22"/>
        </w:rPr>
        <w:footnoteReference w:customMarkFollows="1" w:id="2"/>
        <w:t>15</w:t>
      </w:r>
    </w:p>
    <w:p w14:paraId="4060C1AE" w14:textId="77777777" w:rsidR="00A45CA6" w:rsidRPr="00A45CA6" w:rsidRDefault="002C4DBF"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9E39FC" w:rsidRPr="00A45CA6">
        <w:rPr>
          <w:rFonts w:ascii="GHEA Grapalat" w:hAnsi="GHEA Grapalat"/>
          <w:sz w:val="22"/>
          <w:szCs w:val="22"/>
        </w:rPr>
        <w:t>5</w:t>
      </w:r>
      <w:r w:rsidR="005114D0" w:rsidRPr="00A45CA6">
        <w:rPr>
          <w:rFonts w:ascii="GHEA Grapalat" w:hAnsi="GHEA Grapalat"/>
          <w:sz w:val="22"/>
          <w:szCs w:val="22"/>
        </w:rPr>
        <w:t>.</w:t>
      </w:r>
      <w:r w:rsidR="009873F3" w:rsidRPr="00A45CA6">
        <w:rPr>
          <w:rFonts w:ascii="GHEA Grapalat" w:hAnsi="GHEA Grapalat"/>
          <w:sz w:val="22"/>
          <w:szCs w:val="22"/>
        </w:rPr>
        <w:tab/>
      </w:r>
    </w:p>
    <w:p w14:paraId="5AF31464" w14:textId="77777777" w:rsidR="00E67BA7" w:rsidRPr="00A45CA6" w:rsidRDefault="00096865"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00385C27" w:rsidRPr="00A45CA6">
        <w:rPr>
          <w:rFonts w:ascii="GHEA Grapalat" w:hAnsi="GHEA Grapalat"/>
          <w:sz w:val="22"/>
          <w:szCs w:val="22"/>
        </w:rPr>
        <w:t>6</w:t>
      </w:r>
      <w:r w:rsidR="004413A5" w:rsidRPr="00A45CA6">
        <w:rPr>
          <w:rFonts w:ascii="GHEA Grapalat" w:hAnsi="GHEA Grapalat"/>
          <w:sz w:val="22"/>
          <w:szCs w:val="22"/>
        </w:rPr>
        <w:t>.</w:t>
      </w:r>
      <w:r w:rsidR="00367A9A" w:rsidRPr="00A45CA6">
        <w:rPr>
          <w:rFonts w:ascii="GHEA Grapalat" w:hAnsi="GHEA Grapalat"/>
          <w:sz w:val="22"/>
          <w:szCs w:val="22"/>
        </w:rPr>
        <w:tab/>
      </w:r>
      <w:r w:rsidRPr="00A45CA6">
        <w:rPr>
          <w:rFonts w:ascii="GHEA Grapalat" w:hAnsi="GHEA Grapalat"/>
          <w:sz w:val="22"/>
          <w:szCs w:val="22"/>
        </w:rPr>
        <w:t>ценовое предложение согласно Приложению №</w:t>
      </w:r>
      <w:r w:rsidR="00385C27" w:rsidRPr="00A45CA6">
        <w:rPr>
          <w:rFonts w:ascii="GHEA Grapalat" w:hAnsi="GHEA Grapalat"/>
          <w:sz w:val="22"/>
          <w:szCs w:val="22"/>
        </w:rPr>
        <w:t>2</w:t>
      </w:r>
      <w:r w:rsidRPr="00A45CA6">
        <w:rPr>
          <w:rFonts w:ascii="GHEA Grapalat" w:hAnsi="GHEA Grapalat"/>
          <w:sz w:val="22"/>
          <w:szCs w:val="22"/>
        </w:rPr>
        <w:t>; Ценовое предложение представляется в форме расчета, состоящего из обобщенных компонентов стоимости</w:t>
      </w:r>
      <w:r w:rsidR="00FB3AE2" w:rsidRPr="00A45CA6">
        <w:rPr>
          <w:rFonts w:ascii="GHEA Grapalat" w:hAnsi="GHEA Grapalat"/>
          <w:sz w:val="22"/>
          <w:szCs w:val="22"/>
        </w:rPr>
        <w:t xml:space="preserve"> (совокупность себестоимости и прогнозируемой прибыли</w:t>
      </w:r>
      <w:r w:rsidR="00A57B1A" w:rsidRPr="00A45CA6">
        <w:rPr>
          <w:rFonts w:ascii="GHEA Grapalat" w:hAnsi="GHEA Grapalat"/>
          <w:sz w:val="22"/>
          <w:szCs w:val="22"/>
        </w:rPr>
        <w:t>)</w:t>
      </w:r>
      <w:r w:rsidRPr="00A45CA6">
        <w:rPr>
          <w:rFonts w:ascii="GHEA Grapalat" w:hAnsi="GHEA Grapalat"/>
          <w:sz w:val="22"/>
          <w:szCs w:val="22"/>
        </w:rPr>
        <w:t xml:space="preserve"> и налога на добавленную стоимость. Расчет компонентов стоимости — разбивка или другие детали — не</w:t>
      </w:r>
      <w:r w:rsidR="00E267E5" w:rsidRPr="00A45CA6">
        <w:rPr>
          <w:rFonts w:ascii="GHEA Grapalat" w:hAnsi="GHEA Grapalat"/>
          <w:sz w:val="22"/>
          <w:szCs w:val="22"/>
        </w:rPr>
        <w:t xml:space="preserve"> требуются и не представляются.</w:t>
      </w:r>
    </w:p>
    <w:p w14:paraId="3A62148C" w14:textId="77777777" w:rsidR="00A45CA6" w:rsidRPr="00A45CA6" w:rsidRDefault="00A45CA6" w:rsidP="00C46EFA">
      <w:pPr>
        <w:widowControl w:val="0"/>
        <w:tabs>
          <w:tab w:val="left" w:pos="1134"/>
        </w:tabs>
        <w:ind w:firstLine="567"/>
        <w:jc w:val="both"/>
        <w:rPr>
          <w:rFonts w:ascii="GHEA Grapalat" w:hAnsi="GHEA Grapalat"/>
          <w:sz w:val="22"/>
          <w:szCs w:val="22"/>
        </w:rPr>
      </w:pPr>
    </w:p>
    <w:p w14:paraId="5FBB1EFE" w14:textId="77777777" w:rsidR="008937EA" w:rsidRPr="00A45CA6" w:rsidRDefault="008937EA" w:rsidP="00C46EFA">
      <w:pPr>
        <w:widowControl w:val="0"/>
        <w:spacing w:line="360" w:lineRule="auto"/>
        <w:jc w:val="center"/>
        <w:rPr>
          <w:rFonts w:ascii="GHEA Grapalat" w:hAnsi="GHEA Grapalat" w:cs="Sylfaen"/>
          <w:b/>
          <w:sz w:val="22"/>
          <w:szCs w:val="22"/>
        </w:rPr>
      </w:pPr>
      <w:r w:rsidRPr="00A45CA6">
        <w:rPr>
          <w:rFonts w:ascii="GHEA Grapalat" w:hAnsi="GHEA Grapalat"/>
          <w:b/>
          <w:sz w:val="22"/>
          <w:szCs w:val="22"/>
        </w:rPr>
        <w:t>3. ПОРЯДОК ПОДГОТОВКИ ЗАЯВКИ</w:t>
      </w:r>
    </w:p>
    <w:p w14:paraId="28A0D1D6" w14:textId="77777777" w:rsidR="008937EA" w:rsidRPr="00A45CA6" w:rsidRDefault="00F535C1"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3</w:t>
      </w:r>
      <w:r w:rsidR="008937EA" w:rsidRPr="00A45CA6">
        <w:rPr>
          <w:rFonts w:ascii="GHEA Grapalat" w:hAnsi="GHEA Grapalat"/>
          <w:sz w:val="22"/>
          <w:szCs w:val="22"/>
        </w:rPr>
        <w:t>.1.</w:t>
      </w:r>
      <w:r w:rsidR="008937EA" w:rsidRPr="00A45CA6">
        <w:rPr>
          <w:rFonts w:ascii="GHEA Grapalat" w:hAnsi="GHEA Grapalat"/>
          <w:sz w:val="22"/>
          <w:szCs w:val="22"/>
        </w:rPr>
        <w:tab/>
        <w:t xml:space="preserve">Участник подает заявку в порядке, установленном настоящим приглашением. </w:t>
      </w:r>
    </w:p>
    <w:p w14:paraId="3C9ED73C" w14:textId="77777777" w:rsidR="008937EA" w:rsidRPr="00A45CA6" w:rsidRDefault="008937EA" w:rsidP="00C46EFA">
      <w:pPr>
        <w:widowControl w:val="0"/>
        <w:ind w:firstLine="567"/>
        <w:jc w:val="both"/>
        <w:rPr>
          <w:rFonts w:ascii="GHEA Grapalat" w:hAnsi="GHEA Grapalat" w:cs="Sylfaen"/>
          <w:sz w:val="22"/>
          <w:szCs w:val="22"/>
        </w:rPr>
      </w:pPr>
      <w:r w:rsidRPr="00A45CA6">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45CA6">
        <w:rPr>
          <w:rFonts w:ascii="Courier New" w:hAnsi="Courier New" w:cs="Courier New"/>
          <w:sz w:val="22"/>
          <w:szCs w:val="22"/>
        </w:rPr>
        <w:t> </w:t>
      </w:r>
      <w:r w:rsidRPr="00A45CA6">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A45CA6">
        <w:rPr>
          <w:rFonts w:ascii="Courier New" w:hAnsi="Courier New" w:cs="Courier New"/>
          <w:sz w:val="22"/>
          <w:szCs w:val="22"/>
        </w:rPr>
        <w:t> </w:t>
      </w:r>
      <w:r w:rsidR="00F477AF">
        <w:rPr>
          <w:rFonts w:ascii="GHEA Grapalat" w:hAnsi="GHEA Grapalat"/>
          <w:sz w:val="22"/>
          <w:szCs w:val="22"/>
        </w:rPr>
        <w:t>оригинала) и копий в _</w:t>
      </w:r>
      <w:r w:rsidR="00F477AF" w:rsidRPr="00D709B9">
        <w:rPr>
          <w:rFonts w:ascii="GHEA Grapalat" w:hAnsi="GHEA Grapalat"/>
          <w:sz w:val="22"/>
          <w:szCs w:val="22"/>
        </w:rPr>
        <w:t>1</w:t>
      </w:r>
      <w:r w:rsidRPr="00A45CA6">
        <w:rPr>
          <w:rFonts w:ascii="GHEA Grapalat" w:hAnsi="GHEA Grapalat"/>
          <w:sz w:val="22"/>
          <w:szCs w:val="22"/>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4B3E021" w14:textId="77777777" w:rsidR="008937EA" w:rsidRPr="00A45CA6" w:rsidRDefault="008937EA" w:rsidP="00C46EFA">
      <w:pPr>
        <w:widowControl w:val="0"/>
        <w:ind w:firstLine="567"/>
        <w:jc w:val="both"/>
        <w:rPr>
          <w:rFonts w:ascii="GHEA Grapalat" w:hAnsi="GHEA Grapalat"/>
          <w:sz w:val="22"/>
          <w:szCs w:val="22"/>
        </w:rPr>
      </w:pPr>
      <w:r w:rsidRPr="00A45CA6">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3AA28D4" w14:textId="77777777"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4.2.</w:t>
      </w:r>
      <w:r w:rsidRPr="00A45CA6">
        <w:rPr>
          <w:rFonts w:ascii="GHEA Grapalat" w:hAnsi="GHEA Grapalat"/>
          <w:sz w:val="22"/>
          <w:szCs w:val="22"/>
        </w:rPr>
        <w:tab/>
        <w:t xml:space="preserve">На конверте, указанном в пункте 4.1 настоящей инструкции, на языке составления заявки указываются: </w:t>
      </w:r>
    </w:p>
    <w:p w14:paraId="61ED3ADC" w14:textId="77777777" w:rsidR="008937EA" w:rsidRPr="00A45CA6" w:rsidRDefault="008937EA" w:rsidP="00C46EFA">
      <w:pPr>
        <w:widowControl w:val="0"/>
        <w:tabs>
          <w:tab w:val="left" w:pos="1134"/>
        </w:tabs>
        <w:ind w:firstLine="567"/>
        <w:rPr>
          <w:rFonts w:ascii="GHEA Grapalat" w:hAnsi="GHEA Grapalat"/>
          <w:sz w:val="22"/>
          <w:szCs w:val="22"/>
        </w:rPr>
      </w:pPr>
      <w:r w:rsidRPr="00A45CA6">
        <w:rPr>
          <w:rFonts w:ascii="GHEA Grapalat" w:hAnsi="GHEA Grapalat"/>
          <w:sz w:val="22"/>
          <w:szCs w:val="22"/>
        </w:rPr>
        <w:t>1)</w:t>
      </w:r>
      <w:r w:rsidRPr="00A45CA6">
        <w:rPr>
          <w:rFonts w:ascii="GHEA Grapalat" w:hAnsi="GHEA Grapalat"/>
          <w:sz w:val="22"/>
          <w:szCs w:val="22"/>
        </w:rPr>
        <w:tab/>
        <w:t>наименование заказчика и место (адрес) подачи заявки;</w:t>
      </w:r>
    </w:p>
    <w:p w14:paraId="64F7EED9" w14:textId="77777777"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2)</w:t>
      </w:r>
      <w:r w:rsidRPr="00A45CA6">
        <w:rPr>
          <w:rFonts w:ascii="GHEA Grapalat" w:hAnsi="GHEA Grapalat"/>
          <w:sz w:val="22"/>
          <w:szCs w:val="22"/>
        </w:rPr>
        <w:tab/>
        <w:t xml:space="preserve">код </w:t>
      </w:r>
      <w:r w:rsidR="00F535C1" w:rsidRPr="00A45CA6">
        <w:rPr>
          <w:rFonts w:ascii="GHEA Grapalat" w:hAnsi="GHEA Grapalat"/>
          <w:sz w:val="22"/>
          <w:szCs w:val="22"/>
        </w:rPr>
        <w:t>процедуры</w:t>
      </w:r>
      <w:r w:rsidRPr="00A45CA6">
        <w:rPr>
          <w:rFonts w:ascii="GHEA Grapalat" w:hAnsi="GHEA Grapalat"/>
          <w:sz w:val="22"/>
          <w:szCs w:val="22"/>
        </w:rPr>
        <w:t>;</w:t>
      </w:r>
    </w:p>
    <w:p w14:paraId="1692EE60" w14:textId="77777777"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3)</w:t>
      </w:r>
      <w:r w:rsidRPr="00A45CA6">
        <w:rPr>
          <w:rFonts w:ascii="GHEA Grapalat" w:hAnsi="GHEA Grapalat"/>
          <w:sz w:val="22"/>
          <w:szCs w:val="22"/>
        </w:rPr>
        <w:tab/>
        <w:t>слова “не вскрывать до заседания по вскрытию заявок”;</w:t>
      </w:r>
    </w:p>
    <w:p w14:paraId="1DCF8FCD" w14:textId="77777777" w:rsidR="008937EA" w:rsidRPr="00A45CA6" w:rsidRDefault="008937EA" w:rsidP="00C46EFA">
      <w:pPr>
        <w:widowControl w:val="0"/>
        <w:tabs>
          <w:tab w:val="left" w:pos="1134"/>
        </w:tabs>
        <w:ind w:firstLine="567"/>
        <w:jc w:val="both"/>
        <w:rPr>
          <w:rFonts w:ascii="GHEA Grapalat" w:hAnsi="GHEA Grapalat"/>
          <w:sz w:val="22"/>
          <w:szCs w:val="22"/>
        </w:rPr>
      </w:pPr>
      <w:r w:rsidRPr="00A45CA6">
        <w:rPr>
          <w:rFonts w:ascii="GHEA Grapalat" w:hAnsi="GHEA Grapalat"/>
          <w:sz w:val="22"/>
          <w:szCs w:val="22"/>
        </w:rPr>
        <w:t>4)</w:t>
      </w:r>
      <w:r w:rsidRPr="00A45CA6">
        <w:rPr>
          <w:rFonts w:ascii="GHEA Grapalat" w:hAnsi="GHEA Grapalat"/>
          <w:sz w:val="22"/>
          <w:szCs w:val="22"/>
        </w:rPr>
        <w:tab/>
        <w:t>наименование (имя), место нахождения и номер телефона участника.</w:t>
      </w:r>
    </w:p>
    <w:p w14:paraId="3ECC646B" w14:textId="77777777" w:rsidR="008937EA" w:rsidRPr="00A45CA6" w:rsidRDefault="008937EA" w:rsidP="00C46EFA">
      <w:pPr>
        <w:widowControl w:val="0"/>
        <w:tabs>
          <w:tab w:val="left" w:pos="1134"/>
        </w:tabs>
        <w:ind w:firstLine="567"/>
        <w:jc w:val="both"/>
        <w:rPr>
          <w:rFonts w:ascii="GHEA Grapalat" w:hAnsi="GHEA Grapalat" w:cs="Sylfaen"/>
          <w:sz w:val="22"/>
          <w:szCs w:val="22"/>
        </w:rPr>
      </w:pPr>
      <w:r w:rsidRPr="00A45CA6">
        <w:rPr>
          <w:rFonts w:ascii="GHEA Grapalat" w:hAnsi="GHEA Grapalat"/>
          <w:sz w:val="22"/>
          <w:szCs w:val="22"/>
        </w:rPr>
        <w:t>4.3.</w:t>
      </w:r>
      <w:r w:rsidRPr="00A45CA6">
        <w:rPr>
          <w:rFonts w:ascii="GHEA Grapalat" w:hAnsi="GHEA Grapalat"/>
          <w:sz w:val="22"/>
          <w:szCs w:val="22"/>
        </w:rPr>
        <w:tab/>
        <w:t>На заседании по вскрытию заявок комиссия отклоняет заявки, не</w:t>
      </w:r>
      <w:r w:rsidRPr="00A45CA6">
        <w:rPr>
          <w:rFonts w:ascii="Courier New" w:hAnsi="Courier New" w:cs="Courier New"/>
          <w:sz w:val="22"/>
          <w:szCs w:val="22"/>
        </w:rPr>
        <w:t> </w:t>
      </w:r>
      <w:r w:rsidRPr="00A45CA6">
        <w:rPr>
          <w:rFonts w:ascii="GHEA Grapalat" w:hAnsi="GHEA Grapalat"/>
          <w:sz w:val="22"/>
          <w:szCs w:val="22"/>
        </w:rPr>
        <w:t xml:space="preserve">соответствующие требованиям пунктов </w:t>
      </w:r>
      <w:r w:rsidR="00EE46E2" w:rsidRPr="00A45CA6">
        <w:rPr>
          <w:rFonts w:ascii="GHEA Grapalat" w:hAnsi="GHEA Grapalat"/>
          <w:sz w:val="22"/>
          <w:szCs w:val="22"/>
        </w:rPr>
        <w:t>3</w:t>
      </w:r>
      <w:r w:rsidRPr="00A45CA6">
        <w:rPr>
          <w:rFonts w:ascii="GHEA Grapalat" w:hAnsi="GHEA Grapalat"/>
          <w:sz w:val="22"/>
          <w:szCs w:val="22"/>
        </w:rPr>
        <w:t xml:space="preserve">.1 и </w:t>
      </w:r>
      <w:r w:rsidR="00EE46E2" w:rsidRPr="00A45CA6">
        <w:rPr>
          <w:rFonts w:ascii="GHEA Grapalat" w:hAnsi="GHEA Grapalat"/>
          <w:sz w:val="22"/>
          <w:szCs w:val="22"/>
        </w:rPr>
        <w:t>3</w:t>
      </w:r>
      <w:r w:rsidRPr="00A45CA6">
        <w:rPr>
          <w:rFonts w:ascii="GHEA Grapalat" w:hAnsi="GHEA Grapalat"/>
          <w:sz w:val="22"/>
          <w:szCs w:val="22"/>
        </w:rPr>
        <w:t>.2 настоящей инструкции, и в том же виде возвращает подающему их лицу.</w:t>
      </w:r>
    </w:p>
    <w:p w14:paraId="42353882" w14:textId="77777777" w:rsidR="00ED59E0" w:rsidRDefault="00ED59E0" w:rsidP="00C46EFA">
      <w:pPr>
        <w:widowControl w:val="0"/>
        <w:tabs>
          <w:tab w:val="left" w:pos="1134"/>
        </w:tabs>
        <w:ind w:firstLine="567"/>
        <w:jc w:val="both"/>
        <w:rPr>
          <w:rFonts w:ascii="GHEA Grapalat" w:hAnsi="GHEA Grapalat"/>
        </w:rPr>
      </w:pPr>
    </w:p>
    <w:p w14:paraId="0EC5B2B0" w14:textId="77777777" w:rsidR="00ED59E0" w:rsidRDefault="00ED59E0" w:rsidP="00C46EFA">
      <w:pPr>
        <w:widowControl w:val="0"/>
        <w:tabs>
          <w:tab w:val="left" w:pos="1134"/>
        </w:tabs>
        <w:ind w:firstLine="567"/>
        <w:jc w:val="both"/>
        <w:rPr>
          <w:rFonts w:ascii="GHEA Grapalat" w:hAnsi="GHEA Grapalat"/>
        </w:rPr>
      </w:pPr>
    </w:p>
    <w:p w14:paraId="5164CD26" w14:textId="77777777" w:rsidR="00ED59E0" w:rsidRPr="00E267E5" w:rsidRDefault="00ED59E0" w:rsidP="00C46EFA">
      <w:pPr>
        <w:widowControl w:val="0"/>
        <w:tabs>
          <w:tab w:val="left" w:pos="1134"/>
        </w:tabs>
        <w:ind w:firstLine="567"/>
        <w:jc w:val="both"/>
        <w:rPr>
          <w:rFonts w:ascii="GHEA Grapalat" w:hAnsi="GHEA Grapalat"/>
        </w:rPr>
      </w:pPr>
    </w:p>
    <w:p w14:paraId="231F0206" w14:textId="77777777" w:rsidR="00654E19" w:rsidRPr="00F677F1" w:rsidRDefault="00654E19" w:rsidP="00C46EFA">
      <w:pPr>
        <w:pStyle w:val="norm"/>
        <w:widowControl w:val="0"/>
        <w:spacing w:line="240" w:lineRule="auto"/>
        <w:ind w:firstLine="284"/>
        <w:jc w:val="right"/>
        <w:rPr>
          <w:rFonts w:ascii="GHEA Grapalat" w:hAnsi="GHEA Grapalat"/>
          <w:b/>
          <w:sz w:val="24"/>
          <w:szCs w:val="24"/>
        </w:rPr>
      </w:pPr>
    </w:p>
    <w:p w14:paraId="779D6423" w14:textId="77777777" w:rsidR="00654E19" w:rsidRPr="00F677F1" w:rsidRDefault="00654E19" w:rsidP="00C46EFA">
      <w:pPr>
        <w:pStyle w:val="norm"/>
        <w:widowControl w:val="0"/>
        <w:spacing w:line="240" w:lineRule="auto"/>
        <w:ind w:firstLine="284"/>
        <w:jc w:val="right"/>
        <w:rPr>
          <w:rFonts w:ascii="GHEA Grapalat" w:hAnsi="GHEA Grapalat"/>
          <w:b/>
          <w:sz w:val="24"/>
          <w:szCs w:val="24"/>
        </w:rPr>
      </w:pPr>
    </w:p>
    <w:p w14:paraId="6C178940" w14:textId="77777777" w:rsidR="00654E19" w:rsidRPr="00F677F1" w:rsidRDefault="00654E19" w:rsidP="00C46EFA">
      <w:pPr>
        <w:pStyle w:val="norm"/>
        <w:widowControl w:val="0"/>
        <w:spacing w:line="240" w:lineRule="auto"/>
        <w:ind w:firstLine="284"/>
        <w:jc w:val="right"/>
        <w:rPr>
          <w:rFonts w:ascii="GHEA Grapalat" w:hAnsi="GHEA Grapalat"/>
          <w:b/>
          <w:sz w:val="24"/>
          <w:szCs w:val="24"/>
        </w:rPr>
      </w:pPr>
    </w:p>
    <w:p w14:paraId="5DF943E0" w14:textId="77777777" w:rsidR="00654E19" w:rsidRPr="00F677F1" w:rsidRDefault="00654E19" w:rsidP="00C46EFA">
      <w:pPr>
        <w:pStyle w:val="norm"/>
        <w:widowControl w:val="0"/>
        <w:spacing w:line="240" w:lineRule="auto"/>
        <w:ind w:firstLine="284"/>
        <w:jc w:val="right"/>
        <w:rPr>
          <w:rFonts w:ascii="GHEA Grapalat" w:hAnsi="GHEA Grapalat"/>
          <w:b/>
          <w:sz w:val="24"/>
          <w:szCs w:val="24"/>
        </w:rPr>
      </w:pPr>
    </w:p>
    <w:p w14:paraId="3EADCA4F" w14:textId="77777777" w:rsidR="00D1541A" w:rsidRDefault="00D1541A">
      <w:pPr>
        <w:rPr>
          <w:rFonts w:ascii="GHEA Grapalat" w:hAnsi="GHEA Grapalat"/>
          <w:b/>
        </w:rPr>
      </w:pPr>
      <w:r>
        <w:rPr>
          <w:rFonts w:ascii="GHEA Grapalat" w:hAnsi="GHEA Grapalat"/>
          <w:b/>
        </w:rPr>
        <w:br w:type="page"/>
      </w:r>
    </w:p>
    <w:p w14:paraId="2C36FBB0" w14:textId="77777777" w:rsidR="00B2572B" w:rsidRPr="00374F4A" w:rsidRDefault="00B2572B" w:rsidP="00C46EFA">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4625140" w14:textId="2D813FA1" w:rsidR="00B2572B" w:rsidRPr="00374F4A" w:rsidRDefault="00B2572B" w:rsidP="00C46EFA">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5345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w:t>
      </w:r>
      <w:r w:rsidRPr="00C44463">
        <w:rPr>
          <w:rFonts w:ascii="GHEA Grapalat" w:hAnsi="GHEA Grapalat"/>
          <w:b/>
          <w:sz w:val="24"/>
          <w:szCs w:val="24"/>
        </w:rPr>
        <w:t xml:space="preserve">кодом </w:t>
      </w:r>
      <w:r w:rsidR="00C44463" w:rsidRPr="00C44463">
        <w:rPr>
          <w:rFonts w:ascii="GHEA Grapalat" w:hAnsi="GHEA Grapalat"/>
          <w:b/>
          <w:bCs/>
          <w:sz w:val="22"/>
          <w:szCs w:val="24"/>
          <w:lang w:val="en-US"/>
        </w:rPr>
        <w:t>YEG</w:t>
      </w:r>
      <w:r w:rsidR="00C44463" w:rsidRPr="00C44463">
        <w:rPr>
          <w:rFonts w:ascii="GHEA Grapalat" w:hAnsi="GHEA Grapalat"/>
          <w:b/>
          <w:bCs/>
          <w:sz w:val="22"/>
          <w:szCs w:val="24"/>
        </w:rPr>
        <w:t>2</w:t>
      </w:r>
      <w:r w:rsidR="00C44463" w:rsidRPr="00C44463">
        <w:rPr>
          <w:rFonts w:ascii="GHEA Grapalat" w:hAnsi="GHEA Grapalat"/>
          <w:b/>
          <w:bCs/>
          <w:sz w:val="22"/>
          <w:szCs w:val="24"/>
          <w:lang w:val="en-US"/>
        </w:rPr>
        <w:t>HD</w:t>
      </w:r>
      <w:r w:rsidR="00C44463" w:rsidRPr="00C44463">
        <w:rPr>
          <w:rFonts w:ascii="GHEA Grapalat" w:hAnsi="GHEA Grapalat"/>
          <w:b/>
          <w:bCs/>
          <w:sz w:val="22"/>
          <w:szCs w:val="24"/>
        </w:rPr>
        <w:t>-</w:t>
      </w:r>
      <w:r w:rsidR="00C44463" w:rsidRPr="00C44463">
        <w:rPr>
          <w:rFonts w:ascii="GHEA Grapalat" w:hAnsi="GHEA Grapalat"/>
          <w:b/>
          <w:bCs/>
          <w:sz w:val="22"/>
          <w:szCs w:val="24"/>
          <w:lang w:val="en-US"/>
        </w:rPr>
        <w:t>GH</w:t>
      </w:r>
      <w:r w:rsidR="00C44463" w:rsidRPr="00C44463">
        <w:rPr>
          <w:rFonts w:ascii="GHEA Grapalat" w:hAnsi="GHEA Grapalat"/>
          <w:b/>
          <w:bCs/>
          <w:sz w:val="22"/>
          <w:szCs w:val="24"/>
        </w:rPr>
        <w:t>-</w:t>
      </w:r>
      <w:proofErr w:type="spellStart"/>
      <w:r w:rsidR="00C44463" w:rsidRPr="00C44463">
        <w:rPr>
          <w:rFonts w:ascii="GHEA Grapalat" w:hAnsi="GHEA Grapalat"/>
          <w:b/>
          <w:bCs/>
          <w:sz w:val="22"/>
          <w:szCs w:val="24"/>
          <w:lang w:val="en-US"/>
        </w:rPr>
        <w:t>APGzB</w:t>
      </w:r>
      <w:proofErr w:type="spellEnd"/>
      <w:r w:rsidR="00C44463" w:rsidRPr="00C44463">
        <w:rPr>
          <w:rFonts w:ascii="GHEA Grapalat" w:hAnsi="GHEA Grapalat"/>
          <w:b/>
          <w:bCs/>
          <w:sz w:val="22"/>
          <w:szCs w:val="24"/>
        </w:rPr>
        <w:t>-202</w:t>
      </w:r>
      <w:r w:rsidR="004E5ACA" w:rsidRPr="004E5ACA">
        <w:rPr>
          <w:rFonts w:ascii="GHEA Grapalat" w:hAnsi="GHEA Grapalat"/>
          <w:b/>
          <w:bCs/>
          <w:sz w:val="22"/>
          <w:szCs w:val="24"/>
        </w:rPr>
        <w:t>6</w:t>
      </w:r>
      <w:r w:rsidR="00C44463" w:rsidRPr="00C44463">
        <w:rPr>
          <w:rFonts w:ascii="GHEA Grapalat" w:hAnsi="GHEA Grapalat"/>
          <w:b/>
          <w:bCs/>
          <w:sz w:val="22"/>
          <w:szCs w:val="24"/>
        </w:rPr>
        <w:t>/01</w:t>
      </w:r>
    </w:p>
    <w:p w14:paraId="5AD3D492" w14:textId="77777777" w:rsidR="00B2572B" w:rsidRPr="00374F4A" w:rsidRDefault="00B2572B" w:rsidP="00C46EFA">
      <w:pPr>
        <w:widowControl w:val="0"/>
        <w:jc w:val="center"/>
        <w:rPr>
          <w:rFonts w:ascii="GHEA Grapalat" w:hAnsi="GHEA Grapalat" w:cs="Sylfaen"/>
          <w:b/>
        </w:rPr>
      </w:pPr>
    </w:p>
    <w:p w14:paraId="0B8EDA75" w14:textId="77777777" w:rsidR="00B2572B" w:rsidRPr="00374F4A" w:rsidRDefault="00B2572B" w:rsidP="00C46EFA">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25F5FD3" w14:textId="77777777" w:rsidR="00B2572B" w:rsidRPr="00374F4A" w:rsidRDefault="00B2572B" w:rsidP="00C46EFA">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53459">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1FEBC04D" w14:textId="77777777" w:rsidR="00374F4A" w:rsidRPr="00C4157A" w:rsidRDefault="00374F4A" w:rsidP="00C46EF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323D089E" w14:textId="77777777" w:rsidR="00374F4A" w:rsidRPr="000C1746" w:rsidRDefault="00374F4A" w:rsidP="00C46EFA">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6A805A2E" w14:textId="77777777" w:rsidR="00374F4A" w:rsidRPr="00DA5EA0" w:rsidRDefault="00374F4A" w:rsidP="00C46EFA">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9108D2C" w14:textId="77777777" w:rsidR="00374F4A" w:rsidRPr="000C1746" w:rsidRDefault="00374F4A" w:rsidP="00C46EFA">
      <w:pPr>
        <w:ind w:left="4395"/>
        <w:jc w:val="both"/>
        <w:rPr>
          <w:rFonts w:ascii="GHEA Grapalat" w:hAnsi="GHEA Grapalat" w:cs="Sylfaen"/>
          <w:sz w:val="16"/>
        </w:rPr>
      </w:pPr>
      <w:r w:rsidRPr="000C1746">
        <w:rPr>
          <w:rFonts w:ascii="GHEA Grapalat" w:hAnsi="GHEA Grapalat"/>
          <w:sz w:val="16"/>
        </w:rPr>
        <w:t>номер лота (лотов)</w:t>
      </w:r>
    </w:p>
    <w:p w14:paraId="6B04B17D" w14:textId="1BD28EFE" w:rsidR="00374F4A" w:rsidRPr="00BD0FD1" w:rsidRDefault="00374F4A" w:rsidP="00C46EFA">
      <w:pPr>
        <w:jc w:val="both"/>
        <w:rPr>
          <w:rFonts w:ascii="GHEA Grapalat" w:hAnsi="GHEA Grapalat" w:cs="Sylfaen"/>
        </w:rPr>
      </w:pPr>
      <w:r>
        <w:rPr>
          <w:rFonts w:ascii="GHEA Grapalat" w:hAnsi="GHEA Grapalat"/>
        </w:rPr>
        <w:t>___________</w:t>
      </w:r>
      <w:r w:rsidRPr="00FA54C5">
        <w:rPr>
          <w:rFonts w:ascii="GHEA Grapalat" w:hAnsi="GHEA Grapalat"/>
        </w:rPr>
        <w:t>__</w:t>
      </w:r>
      <w:r w:rsidR="00A1712E">
        <w:rPr>
          <w:rFonts w:ascii="GHEA Grapalat" w:hAnsi="GHEA Grapalat"/>
        </w:rPr>
        <w:t>___________________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44463" w:rsidRPr="00C44463">
        <w:rPr>
          <w:rFonts w:ascii="GHEA Grapalat" w:hAnsi="GHEA Grapalat"/>
          <w:b/>
          <w:bCs/>
          <w:iCs/>
          <w:sz w:val="22"/>
          <w:lang w:val="en-US"/>
        </w:rPr>
        <w:t>YEG</w:t>
      </w:r>
      <w:r w:rsidR="00C44463" w:rsidRPr="00C44463">
        <w:rPr>
          <w:rFonts w:ascii="GHEA Grapalat" w:hAnsi="GHEA Grapalat"/>
          <w:b/>
          <w:bCs/>
          <w:iCs/>
          <w:sz w:val="22"/>
        </w:rPr>
        <w:t>2</w:t>
      </w:r>
      <w:r w:rsidR="00C44463" w:rsidRPr="00C44463">
        <w:rPr>
          <w:rFonts w:ascii="GHEA Grapalat" w:hAnsi="GHEA Grapalat"/>
          <w:b/>
          <w:bCs/>
          <w:iCs/>
          <w:sz w:val="22"/>
          <w:lang w:val="en-US"/>
        </w:rPr>
        <w:t>HD</w:t>
      </w:r>
      <w:r w:rsidR="00C44463" w:rsidRPr="00C44463">
        <w:rPr>
          <w:rFonts w:ascii="GHEA Grapalat" w:hAnsi="GHEA Grapalat"/>
          <w:b/>
          <w:bCs/>
          <w:iCs/>
          <w:sz w:val="22"/>
        </w:rPr>
        <w:t>-</w:t>
      </w:r>
      <w:r w:rsidR="00C44463" w:rsidRPr="00C44463">
        <w:rPr>
          <w:rFonts w:ascii="GHEA Grapalat" w:hAnsi="GHEA Grapalat"/>
          <w:b/>
          <w:bCs/>
          <w:iCs/>
          <w:sz w:val="22"/>
          <w:lang w:val="en-US"/>
        </w:rPr>
        <w:t>GH</w:t>
      </w:r>
      <w:r w:rsidR="00C44463" w:rsidRPr="00C44463">
        <w:rPr>
          <w:rFonts w:ascii="GHEA Grapalat" w:hAnsi="GHEA Grapalat"/>
          <w:b/>
          <w:bCs/>
          <w:iCs/>
          <w:sz w:val="22"/>
        </w:rPr>
        <w:t>-</w:t>
      </w:r>
      <w:proofErr w:type="spellStart"/>
      <w:r w:rsidR="00C44463" w:rsidRPr="00C44463">
        <w:rPr>
          <w:rFonts w:ascii="GHEA Grapalat" w:hAnsi="GHEA Grapalat"/>
          <w:b/>
          <w:bCs/>
          <w:iCs/>
          <w:sz w:val="22"/>
          <w:lang w:val="en-US"/>
        </w:rPr>
        <w:t>APGzB</w:t>
      </w:r>
      <w:proofErr w:type="spellEnd"/>
      <w:r w:rsidR="00C44463" w:rsidRPr="00C44463">
        <w:rPr>
          <w:rFonts w:ascii="GHEA Grapalat" w:hAnsi="GHEA Grapalat"/>
          <w:b/>
          <w:bCs/>
          <w:iCs/>
          <w:sz w:val="22"/>
        </w:rPr>
        <w:t>-202</w:t>
      </w:r>
      <w:r w:rsidR="004E5ACA" w:rsidRPr="004E5ACA">
        <w:rPr>
          <w:rFonts w:ascii="GHEA Grapalat" w:hAnsi="GHEA Grapalat"/>
          <w:b/>
          <w:bCs/>
          <w:iCs/>
          <w:sz w:val="22"/>
        </w:rPr>
        <w:t>6</w:t>
      </w:r>
      <w:r w:rsidR="00C44463" w:rsidRPr="00C44463">
        <w:rPr>
          <w:rFonts w:ascii="GHEA Grapalat" w:hAnsi="GHEA Grapalat"/>
          <w:b/>
          <w:bCs/>
          <w:iCs/>
          <w:sz w:val="22"/>
        </w:rPr>
        <w:t>/01</w:t>
      </w:r>
    </w:p>
    <w:p w14:paraId="2E1A06D1" w14:textId="77777777" w:rsidR="00374F4A" w:rsidRPr="00C4157A" w:rsidRDefault="00374F4A" w:rsidP="00C46EFA">
      <w:pPr>
        <w:ind w:left="1560"/>
        <w:jc w:val="both"/>
        <w:rPr>
          <w:rFonts w:ascii="GHEA Grapalat" w:hAnsi="GHEA Grapalat"/>
          <w:sz w:val="20"/>
        </w:rPr>
      </w:pPr>
      <w:r w:rsidRPr="000C1746">
        <w:rPr>
          <w:rFonts w:ascii="GHEA Grapalat" w:hAnsi="GHEA Grapalat"/>
          <w:sz w:val="16"/>
        </w:rPr>
        <w:t>наименование заказчика</w:t>
      </w:r>
    </w:p>
    <w:p w14:paraId="378443E3" w14:textId="77777777" w:rsidR="00374F4A" w:rsidRPr="00DA5EA0" w:rsidRDefault="00940249" w:rsidP="00C46EFA">
      <w:pPr>
        <w:jc w:val="both"/>
        <w:rPr>
          <w:rFonts w:ascii="GHEA Grapalat" w:hAnsi="GHEA Grapalat"/>
        </w:rPr>
      </w:pPr>
      <w:r>
        <w:rPr>
          <w:rFonts w:ascii="GHEA Grapalat" w:hAnsi="GHEA Grapalat"/>
        </w:rPr>
        <w:t>запросе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682D2BA3" w14:textId="77777777" w:rsidR="00374F4A" w:rsidRPr="002B75BF" w:rsidRDefault="00374F4A" w:rsidP="00C46EF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7EFF3B1" w14:textId="77777777" w:rsidR="00374F4A" w:rsidRPr="000C1746" w:rsidRDefault="00374F4A" w:rsidP="00C46EFA">
      <w:pPr>
        <w:ind w:left="1843"/>
        <w:jc w:val="both"/>
        <w:rPr>
          <w:rFonts w:ascii="GHEA Grapalat" w:hAnsi="GHEA Grapalat" w:cs="Sylfaen"/>
          <w:sz w:val="16"/>
        </w:rPr>
      </w:pPr>
      <w:r w:rsidRPr="000C1746">
        <w:rPr>
          <w:rFonts w:ascii="GHEA Grapalat" w:hAnsi="GHEA Grapalat"/>
          <w:sz w:val="16"/>
        </w:rPr>
        <w:t>наименование участника</w:t>
      </w:r>
    </w:p>
    <w:p w14:paraId="3B64A139" w14:textId="77777777" w:rsidR="00374F4A" w:rsidRPr="00DA5EA0" w:rsidRDefault="00374F4A" w:rsidP="00C46EFA">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E89CBF8" w14:textId="77777777" w:rsidR="00374F4A" w:rsidRPr="000C1746" w:rsidRDefault="00374F4A" w:rsidP="00C46EFA">
      <w:pPr>
        <w:ind w:left="4111"/>
        <w:jc w:val="both"/>
        <w:rPr>
          <w:rFonts w:ascii="GHEA Grapalat" w:hAnsi="GHEA Grapalat" w:cs="Arial"/>
          <w:sz w:val="16"/>
        </w:rPr>
      </w:pPr>
      <w:r w:rsidRPr="000C1746">
        <w:rPr>
          <w:rFonts w:ascii="GHEA Grapalat" w:hAnsi="GHEA Grapalat"/>
          <w:sz w:val="16"/>
        </w:rPr>
        <w:t>наименование страны</w:t>
      </w:r>
    </w:p>
    <w:p w14:paraId="2762AEC7" w14:textId="77777777" w:rsidR="000612B9" w:rsidRDefault="004F0CAA" w:rsidP="00C46EFA">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FD7DF4A" w14:textId="77777777" w:rsidR="002A0700" w:rsidRPr="000811C1" w:rsidRDefault="002A0700" w:rsidP="00C46EFA">
      <w:pPr>
        <w:ind w:left="1843"/>
        <w:rPr>
          <w:rFonts w:ascii="GHEA Grapalat" w:hAnsi="GHEA Grapalat" w:cs="Sylfaen"/>
          <w:sz w:val="16"/>
          <w:lang w:val="hy-AM"/>
        </w:rPr>
      </w:pPr>
      <w:r w:rsidRPr="000C1746">
        <w:rPr>
          <w:rFonts w:ascii="GHEA Grapalat" w:hAnsi="GHEA Grapalat"/>
          <w:sz w:val="16"/>
        </w:rPr>
        <w:t>наименование участника</w:t>
      </w:r>
    </w:p>
    <w:p w14:paraId="679DC8F0" w14:textId="77777777" w:rsidR="00374F4A" w:rsidRPr="00B443ED" w:rsidRDefault="00374F4A" w:rsidP="00C46EFA">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B327BBA" w14:textId="77777777" w:rsidR="00374F4A" w:rsidRPr="000C1746" w:rsidRDefault="00B138F3" w:rsidP="00C46EFA">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AC14E8F" w14:textId="77777777" w:rsidR="00374F4A" w:rsidRPr="008E7F24" w:rsidRDefault="00B138F3" w:rsidP="00C46EFA">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74EFA26E" w14:textId="77777777" w:rsidR="00374F4A" w:rsidRPr="00D3436F" w:rsidRDefault="00B138F3" w:rsidP="00C46EFA">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837580A" w14:textId="77777777" w:rsidR="009E1181" w:rsidRDefault="00F96993" w:rsidP="00C46EFA">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E3937B2" w14:textId="77777777" w:rsidR="00F96993" w:rsidRDefault="009E1181" w:rsidP="00C46EFA">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241A8D1E" w14:textId="77777777" w:rsidR="00B16483" w:rsidRPr="00B16483" w:rsidRDefault="00B16483" w:rsidP="00C46EFA">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9A48FA4" w14:textId="77777777" w:rsidR="006B3E56" w:rsidRDefault="00B138F3" w:rsidP="00C46EFA">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292754F4" w14:textId="77777777" w:rsidR="006B3E56" w:rsidRDefault="006B3E56" w:rsidP="00C46EFA">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4F2EE54" w14:textId="77777777" w:rsidR="006B3E56" w:rsidRDefault="006B3E56" w:rsidP="00C46EFA">
      <w:pPr>
        <w:widowControl w:val="0"/>
        <w:ind w:left="2835"/>
        <w:jc w:val="both"/>
        <w:rPr>
          <w:rFonts w:ascii="GHEA Grapalat" w:hAnsi="GHEA Grapalat"/>
          <w:sz w:val="16"/>
        </w:rPr>
      </w:pPr>
      <w:r>
        <w:rPr>
          <w:rFonts w:ascii="GHEA Grapalat" w:hAnsi="GHEA Grapalat"/>
          <w:sz w:val="16"/>
        </w:rPr>
        <w:t>наименование участника</w:t>
      </w:r>
    </w:p>
    <w:p w14:paraId="56ADF69D" w14:textId="77777777" w:rsidR="009E1F0A" w:rsidRPr="004F23CF" w:rsidRDefault="009E1F0A" w:rsidP="00C41E5C">
      <w:pPr>
        <w:ind w:firstLine="360"/>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6ADAC6AA" w14:textId="77777777" w:rsidR="009E1F0A" w:rsidRPr="004F23CF" w:rsidRDefault="009E1F0A" w:rsidP="00C46EFA">
      <w:pPr>
        <w:widowControl w:val="0"/>
        <w:ind w:left="2835"/>
        <w:rPr>
          <w:rFonts w:ascii="GHEA Grapalat" w:hAnsi="GHEA Grapalat"/>
          <w:sz w:val="16"/>
        </w:rPr>
      </w:pPr>
      <w:r w:rsidRPr="004F23CF">
        <w:rPr>
          <w:rFonts w:ascii="GHEA Grapalat" w:hAnsi="GHEA Grapalat"/>
          <w:sz w:val="16"/>
        </w:rPr>
        <w:t>наименование участника</w:t>
      </w:r>
    </w:p>
    <w:p w14:paraId="66045B98" w14:textId="43A281B0" w:rsidR="009E1F0A" w:rsidRPr="004F23CF" w:rsidRDefault="009E1F0A" w:rsidP="00C46EF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D53459">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C44463" w:rsidRPr="00C44463">
        <w:rPr>
          <w:rFonts w:ascii="GHEA Grapalat" w:hAnsi="GHEA Grapalat"/>
          <w:b/>
          <w:bCs/>
          <w:iCs/>
          <w:sz w:val="22"/>
          <w:lang w:val="en-US"/>
        </w:rPr>
        <w:t>YEG</w:t>
      </w:r>
      <w:r w:rsidR="00C44463" w:rsidRPr="00C44463">
        <w:rPr>
          <w:rFonts w:ascii="GHEA Grapalat" w:hAnsi="GHEA Grapalat"/>
          <w:b/>
          <w:bCs/>
          <w:iCs/>
          <w:sz w:val="22"/>
        </w:rPr>
        <w:t>2</w:t>
      </w:r>
      <w:r w:rsidR="00C44463" w:rsidRPr="00C44463">
        <w:rPr>
          <w:rFonts w:ascii="GHEA Grapalat" w:hAnsi="GHEA Grapalat"/>
          <w:b/>
          <w:bCs/>
          <w:iCs/>
          <w:sz w:val="22"/>
          <w:lang w:val="en-US"/>
        </w:rPr>
        <w:t>HD</w:t>
      </w:r>
      <w:r w:rsidR="00C44463" w:rsidRPr="00C44463">
        <w:rPr>
          <w:rFonts w:ascii="GHEA Grapalat" w:hAnsi="GHEA Grapalat"/>
          <w:b/>
          <w:bCs/>
          <w:iCs/>
          <w:sz w:val="22"/>
        </w:rPr>
        <w:t>-</w:t>
      </w:r>
      <w:r w:rsidR="00C44463" w:rsidRPr="00C44463">
        <w:rPr>
          <w:rFonts w:ascii="GHEA Grapalat" w:hAnsi="GHEA Grapalat"/>
          <w:b/>
          <w:bCs/>
          <w:iCs/>
          <w:sz w:val="22"/>
          <w:lang w:val="en-US"/>
        </w:rPr>
        <w:t>GH</w:t>
      </w:r>
      <w:r w:rsidR="00C44463" w:rsidRPr="00C44463">
        <w:rPr>
          <w:rFonts w:ascii="GHEA Grapalat" w:hAnsi="GHEA Grapalat"/>
          <w:b/>
          <w:bCs/>
          <w:iCs/>
          <w:sz w:val="22"/>
        </w:rPr>
        <w:t>-</w:t>
      </w:r>
      <w:proofErr w:type="spellStart"/>
      <w:r w:rsidR="00C44463" w:rsidRPr="00C44463">
        <w:rPr>
          <w:rFonts w:ascii="GHEA Grapalat" w:hAnsi="GHEA Grapalat"/>
          <w:b/>
          <w:bCs/>
          <w:iCs/>
          <w:sz w:val="22"/>
          <w:lang w:val="en-US"/>
        </w:rPr>
        <w:t>APGzB</w:t>
      </w:r>
      <w:proofErr w:type="spellEnd"/>
      <w:r w:rsidR="00C44463" w:rsidRPr="00C44463">
        <w:rPr>
          <w:rFonts w:ascii="GHEA Grapalat" w:hAnsi="GHEA Grapalat"/>
          <w:b/>
          <w:bCs/>
          <w:iCs/>
          <w:sz w:val="22"/>
        </w:rPr>
        <w:t>-202</w:t>
      </w:r>
      <w:r w:rsidR="004E5ACA" w:rsidRPr="004E5ACA">
        <w:rPr>
          <w:rFonts w:ascii="GHEA Grapalat" w:hAnsi="GHEA Grapalat"/>
          <w:b/>
          <w:bCs/>
          <w:iCs/>
          <w:sz w:val="22"/>
        </w:rPr>
        <w:t>6</w:t>
      </w:r>
      <w:r w:rsidR="00C44463" w:rsidRPr="00C44463">
        <w:rPr>
          <w:rFonts w:ascii="GHEA Grapalat" w:hAnsi="GHEA Grapalat"/>
          <w:b/>
          <w:bCs/>
          <w:iCs/>
          <w:sz w:val="22"/>
        </w:rPr>
        <w:t>/01</w:t>
      </w:r>
      <w:r w:rsidR="00C44463">
        <w:rPr>
          <w:rFonts w:ascii="GHEA Grapalat" w:hAnsi="GHEA Grapalat"/>
          <w:b/>
          <w:bCs/>
          <w:i/>
          <w:sz w:val="22"/>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00574D5B">
        <w:rPr>
          <w:rFonts w:ascii="GHEA Grapalat" w:hAnsi="GHEA Grapalat"/>
          <w:sz w:val="20"/>
          <w:u w:val="single"/>
        </w:rPr>
        <w:t>--------------------</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503ACF87" w14:textId="77777777" w:rsidR="009E1F0A" w:rsidRPr="004F23CF" w:rsidRDefault="009E1F0A" w:rsidP="00C46EF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7B384ACD" w14:textId="77777777" w:rsidR="006B3E56" w:rsidRPr="00AF791F" w:rsidRDefault="009E1F0A" w:rsidP="00C46EFA">
      <w:pPr>
        <w:widowControl w:val="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399A95BB" w14:textId="1E21DD0E" w:rsidR="006B3E56" w:rsidRPr="00AF791F" w:rsidRDefault="00C41E5C" w:rsidP="00C41E5C">
      <w:pPr>
        <w:pStyle w:val="ListParagraph"/>
        <w:widowControl w:val="0"/>
        <w:numPr>
          <w:ilvl w:val="0"/>
          <w:numId w:val="33"/>
        </w:numPr>
        <w:tabs>
          <w:tab w:val="left" w:pos="567"/>
        </w:tabs>
        <w:ind w:left="720"/>
        <w:jc w:val="both"/>
        <w:rPr>
          <w:rFonts w:ascii="GHEA Grapalat" w:hAnsi="GHEA Grapalat" w:cs="Arial"/>
        </w:rPr>
      </w:pPr>
      <w:r w:rsidRPr="00D709B9">
        <w:rPr>
          <w:rFonts w:ascii="GHEA Grapalat" w:hAnsi="GHEA Grapalat"/>
        </w:rPr>
        <w:t xml:space="preserve"> </w:t>
      </w:r>
      <w:r w:rsidR="006B3E56" w:rsidRPr="00AF791F">
        <w:rPr>
          <w:rFonts w:ascii="GHEA Grapalat" w:hAnsi="GHEA Grapalat"/>
        </w:rPr>
        <w:t xml:space="preserve">в рамках участия в </w:t>
      </w:r>
      <w:r w:rsidR="00D53459">
        <w:rPr>
          <w:rFonts w:ascii="GHEA Grapalat" w:hAnsi="GHEA Grapalat"/>
        </w:rPr>
        <w:t>запросе котировок</w:t>
      </w:r>
      <w:r w:rsidR="00305944" w:rsidRPr="00AF791F">
        <w:rPr>
          <w:rFonts w:ascii="GHEA Grapalat" w:hAnsi="GHEA Grapalat"/>
        </w:rPr>
        <w:t xml:space="preserve"> </w:t>
      </w:r>
      <w:r>
        <w:rPr>
          <w:rFonts w:ascii="GHEA Grapalat" w:hAnsi="GHEA Grapalat"/>
        </w:rPr>
        <w:t xml:space="preserve">под кодом </w:t>
      </w:r>
      <w:r w:rsidR="00C44463" w:rsidRPr="00C44463">
        <w:rPr>
          <w:rFonts w:ascii="GHEA Grapalat" w:hAnsi="GHEA Grapalat"/>
          <w:b/>
          <w:bCs/>
          <w:iCs/>
          <w:sz w:val="22"/>
          <w:lang w:val="en-US"/>
        </w:rPr>
        <w:t>YEG</w:t>
      </w:r>
      <w:r w:rsidR="00C44463" w:rsidRPr="00C44463">
        <w:rPr>
          <w:rFonts w:ascii="GHEA Grapalat" w:hAnsi="GHEA Grapalat"/>
          <w:b/>
          <w:bCs/>
          <w:iCs/>
          <w:sz w:val="22"/>
        </w:rPr>
        <w:t>2</w:t>
      </w:r>
      <w:r w:rsidR="00C44463" w:rsidRPr="00C44463">
        <w:rPr>
          <w:rFonts w:ascii="GHEA Grapalat" w:hAnsi="GHEA Grapalat"/>
          <w:b/>
          <w:bCs/>
          <w:iCs/>
          <w:sz w:val="22"/>
          <w:lang w:val="en-US"/>
        </w:rPr>
        <w:t>HD</w:t>
      </w:r>
      <w:r w:rsidR="00C44463" w:rsidRPr="00C44463">
        <w:rPr>
          <w:rFonts w:ascii="GHEA Grapalat" w:hAnsi="GHEA Grapalat"/>
          <w:b/>
          <w:bCs/>
          <w:iCs/>
          <w:sz w:val="22"/>
        </w:rPr>
        <w:t>-</w:t>
      </w:r>
      <w:r w:rsidR="00C44463" w:rsidRPr="00C44463">
        <w:rPr>
          <w:rFonts w:ascii="GHEA Grapalat" w:hAnsi="GHEA Grapalat"/>
          <w:b/>
          <w:bCs/>
          <w:iCs/>
          <w:sz w:val="22"/>
          <w:lang w:val="en-US"/>
        </w:rPr>
        <w:t>GH</w:t>
      </w:r>
      <w:r w:rsidR="00C44463" w:rsidRPr="00C44463">
        <w:rPr>
          <w:rFonts w:ascii="GHEA Grapalat" w:hAnsi="GHEA Grapalat"/>
          <w:b/>
          <w:bCs/>
          <w:iCs/>
          <w:sz w:val="22"/>
        </w:rPr>
        <w:t>-</w:t>
      </w:r>
      <w:proofErr w:type="spellStart"/>
      <w:r w:rsidR="00C44463" w:rsidRPr="00C44463">
        <w:rPr>
          <w:rFonts w:ascii="GHEA Grapalat" w:hAnsi="GHEA Grapalat"/>
          <w:b/>
          <w:bCs/>
          <w:iCs/>
          <w:sz w:val="22"/>
          <w:lang w:val="en-US"/>
        </w:rPr>
        <w:t>APGzB</w:t>
      </w:r>
      <w:proofErr w:type="spellEnd"/>
      <w:r w:rsidR="00C44463" w:rsidRPr="00C44463">
        <w:rPr>
          <w:rFonts w:ascii="GHEA Grapalat" w:hAnsi="GHEA Grapalat"/>
          <w:b/>
          <w:bCs/>
          <w:iCs/>
          <w:sz w:val="22"/>
        </w:rPr>
        <w:t>-202</w:t>
      </w:r>
      <w:r w:rsidR="004E5ACA" w:rsidRPr="004E5ACA">
        <w:rPr>
          <w:rFonts w:ascii="GHEA Grapalat" w:hAnsi="GHEA Grapalat"/>
          <w:b/>
          <w:bCs/>
          <w:iCs/>
          <w:sz w:val="22"/>
        </w:rPr>
        <w:t>6</w:t>
      </w:r>
      <w:r w:rsidR="00C44463" w:rsidRPr="00C44463">
        <w:rPr>
          <w:rFonts w:ascii="GHEA Grapalat" w:hAnsi="GHEA Grapalat"/>
          <w:b/>
          <w:bCs/>
          <w:iCs/>
          <w:sz w:val="22"/>
        </w:rPr>
        <w:t>/01</w:t>
      </w:r>
    </w:p>
    <w:p w14:paraId="7A6EF920" w14:textId="77777777" w:rsidR="006B3E56" w:rsidRDefault="006B3E56" w:rsidP="00C46EFA">
      <w:pPr>
        <w:pStyle w:val="ListParagraph"/>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0E584ACC" w14:textId="77777777" w:rsidR="006B3E56" w:rsidRDefault="006B3E56" w:rsidP="00C46EFA">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53459">
        <w:rPr>
          <w:rFonts w:ascii="GHEA Grapalat" w:hAnsi="GHEA Grapalat"/>
        </w:rPr>
        <w:t>запрос котировок</w:t>
      </w:r>
      <w:r>
        <w:rPr>
          <w:rFonts w:ascii="GHEA Grapalat" w:hAnsi="GHEA Grapalat"/>
        </w:rPr>
        <w:t xml:space="preserve"> случая     одновременного </w:t>
      </w:r>
    </w:p>
    <w:p w14:paraId="6C3A257C" w14:textId="77777777" w:rsidR="006B3E56" w:rsidRDefault="006B3E56" w:rsidP="00C46EFA">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0DBCFACA" w14:textId="77777777" w:rsidR="006B3E56" w:rsidRDefault="006B3E56" w:rsidP="00C46EFA">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5EDCADC" w14:textId="77777777" w:rsidR="006B3E56" w:rsidRDefault="006B3E56" w:rsidP="00C46EFA">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2E8C2B98" w14:textId="77777777" w:rsidR="006B3E56" w:rsidRDefault="006B3E56" w:rsidP="00C46EFA">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2713F9B" w14:textId="77777777" w:rsidR="006B3E56" w:rsidRDefault="006B3E56" w:rsidP="00C46EFA">
      <w:pPr>
        <w:widowControl w:val="0"/>
        <w:ind w:left="7088"/>
        <w:jc w:val="both"/>
        <w:rPr>
          <w:rFonts w:ascii="GHEA Grapalat" w:hAnsi="GHEA Grapalat"/>
        </w:rPr>
      </w:pPr>
      <w:r>
        <w:rPr>
          <w:rFonts w:ascii="GHEA Grapalat" w:hAnsi="GHEA Grapalat"/>
          <w:vertAlign w:val="superscript"/>
        </w:rPr>
        <w:t>наименование участника</w:t>
      </w:r>
    </w:p>
    <w:p w14:paraId="5DA211E5" w14:textId="77777777" w:rsidR="006B3E56" w:rsidRDefault="006B3E56" w:rsidP="00C46EFA">
      <w:pPr>
        <w:widowControl w:val="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D95704F" w14:textId="77777777" w:rsidR="00BB6319" w:rsidRDefault="00BB6319" w:rsidP="00C46EFA">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90252AD" w14:textId="77777777" w:rsidR="004D30C0" w:rsidRDefault="00BB6319" w:rsidP="004D30C0">
      <w:pPr>
        <w:widowControl w:val="0"/>
        <w:ind w:left="1276"/>
        <w:contextualSpacing/>
        <w:jc w:val="both"/>
        <w:rPr>
          <w:rFonts w:ascii="GHEA Grapalat" w:hAnsi="GHEA Grapalat"/>
          <w:vertAlign w:val="superscript"/>
        </w:rPr>
      </w:pPr>
      <w:r>
        <w:rPr>
          <w:rFonts w:ascii="GHEA Grapalat" w:hAnsi="GHEA Grapalat"/>
          <w:vertAlign w:val="superscript"/>
        </w:rPr>
        <w:t>наименование участника</w:t>
      </w:r>
    </w:p>
    <w:p w14:paraId="492A97BB" w14:textId="77777777" w:rsidR="00FD78D5" w:rsidRDefault="009A73EA" w:rsidP="00FD78D5">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p>
    <w:p w14:paraId="020BB575" w14:textId="77777777" w:rsidR="00993891" w:rsidRDefault="00F36AD3" w:rsidP="00FD78D5">
      <w:pPr>
        <w:widowControl w:val="0"/>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163CF8C9" w14:textId="77777777" w:rsidR="00993891" w:rsidRDefault="00993891" w:rsidP="00C46EFA">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C21021A" w14:textId="77777777" w:rsidR="006B3E56" w:rsidRDefault="00F855BB" w:rsidP="00C46EFA">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595A6A13" w14:textId="77777777" w:rsidR="00F855BB" w:rsidRDefault="00F855BB" w:rsidP="00C46EFA">
      <w:pPr>
        <w:tabs>
          <w:tab w:val="left" w:pos="7371"/>
        </w:tabs>
        <w:ind w:left="3544" w:firstLine="3"/>
        <w:jc w:val="both"/>
        <w:rPr>
          <w:rFonts w:ascii="GHEA Grapalat" w:hAnsi="GHEA Grapalat"/>
          <w:sz w:val="16"/>
          <w:lang w:val="hy-AM"/>
        </w:rPr>
      </w:pPr>
    </w:p>
    <w:p w14:paraId="7CA43171" w14:textId="77777777" w:rsidR="00F855BB" w:rsidRPr="000811C1" w:rsidRDefault="00F855BB" w:rsidP="00C46EFA">
      <w:pPr>
        <w:tabs>
          <w:tab w:val="left" w:pos="7371"/>
        </w:tabs>
        <w:ind w:left="3544" w:firstLine="3"/>
        <w:jc w:val="both"/>
        <w:rPr>
          <w:rFonts w:ascii="GHEA Grapalat" w:hAnsi="GHEA Grapalat"/>
          <w:sz w:val="16"/>
          <w:lang w:val="hy-AM"/>
        </w:rPr>
      </w:pPr>
    </w:p>
    <w:p w14:paraId="4209B463" w14:textId="77777777" w:rsidR="00374F4A" w:rsidRPr="000C1746" w:rsidRDefault="00374F4A" w:rsidP="00C46EFA">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95A0905" w14:textId="77777777" w:rsidR="00374F4A" w:rsidRPr="000C1746" w:rsidRDefault="00374F4A" w:rsidP="00C46EFA">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E18AA21" w14:textId="77777777" w:rsidR="00374F4A" w:rsidRPr="000C1746" w:rsidRDefault="00374F4A" w:rsidP="00C46EFA">
      <w:pPr>
        <w:ind w:left="1134"/>
        <w:jc w:val="both"/>
        <w:rPr>
          <w:rFonts w:ascii="GHEA Grapalat" w:hAnsi="GHEA Grapalat"/>
          <w:sz w:val="16"/>
        </w:rPr>
      </w:pPr>
      <w:r w:rsidRPr="000C1746">
        <w:rPr>
          <w:rFonts w:ascii="GHEA Grapalat" w:hAnsi="GHEA Grapalat"/>
          <w:sz w:val="16"/>
        </w:rPr>
        <w:t>имя, фамилия руководителя)</w:t>
      </w:r>
    </w:p>
    <w:p w14:paraId="73439F5C" w14:textId="77777777" w:rsidR="005A275C" w:rsidRDefault="00B2572B" w:rsidP="005A275C">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445716E" w14:textId="77777777" w:rsidR="005A275C" w:rsidRDefault="005A275C" w:rsidP="005A275C">
      <w:pPr>
        <w:widowControl w:val="0"/>
        <w:jc w:val="right"/>
        <w:rPr>
          <w:rFonts w:ascii="GHEA Grapalat" w:hAnsi="GHEA Grapalat"/>
          <w:b/>
        </w:rPr>
      </w:pPr>
    </w:p>
    <w:p w14:paraId="771D36BD" w14:textId="77777777" w:rsidR="005A275C" w:rsidRPr="005A275C" w:rsidRDefault="005A275C" w:rsidP="005A275C">
      <w:pPr>
        <w:widowControl w:val="0"/>
        <w:jc w:val="right"/>
        <w:rPr>
          <w:rFonts w:ascii="GHEA Grapalat" w:hAnsi="GHEA Grapalat"/>
          <w:b/>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36C9F030" w14:textId="77777777" w:rsidR="005A275C" w:rsidRPr="008B70EB" w:rsidRDefault="005A275C" w:rsidP="005A275C">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7C104144" w14:textId="77777777" w:rsidR="005A275C" w:rsidRPr="008B70EB" w:rsidRDefault="005A275C" w:rsidP="005A275C">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6A4DA1F" w14:textId="77777777" w:rsidR="001A3408" w:rsidRDefault="001A3408">
      <w:pPr>
        <w:rPr>
          <w:rFonts w:ascii="GHEA Grapalat" w:hAnsi="GHEA Grapalat"/>
          <w:b/>
        </w:rPr>
      </w:pPr>
      <w:r>
        <w:rPr>
          <w:rFonts w:ascii="GHEA Grapalat" w:hAnsi="GHEA Grapalat"/>
          <w:b/>
        </w:rPr>
        <w:br w:type="page"/>
      </w:r>
    </w:p>
    <w:p w14:paraId="4D509A06" w14:textId="77777777" w:rsidR="00123294" w:rsidRDefault="00123294" w:rsidP="00C46EFA">
      <w:pPr>
        <w:rPr>
          <w:rFonts w:ascii="GHEA Grapalat" w:hAnsi="GHEA Grapalat"/>
          <w:b/>
        </w:rPr>
      </w:pPr>
    </w:p>
    <w:p w14:paraId="2831ABF4" w14:textId="77777777" w:rsidR="00D043C1" w:rsidRPr="009044F1" w:rsidRDefault="00D043C1" w:rsidP="00C46EFA">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AF6A12">
        <w:rPr>
          <w:rFonts w:ascii="GHEA Grapalat" w:hAnsi="GHEA Grapalat"/>
          <w:b/>
          <w:i w:val="0"/>
          <w:sz w:val="24"/>
          <w:szCs w:val="24"/>
        </w:rPr>
        <w:t>.</w:t>
      </w:r>
      <w:r w:rsidRPr="009044F1">
        <w:rPr>
          <w:rFonts w:ascii="GHEA Grapalat" w:hAnsi="GHEA Grapalat"/>
          <w:b/>
          <w:i w:val="0"/>
          <w:sz w:val="24"/>
          <w:szCs w:val="24"/>
        </w:rPr>
        <w:t>1</w:t>
      </w:r>
    </w:p>
    <w:p w14:paraId="149E65F7" w14:textId="2D000D32" w:rsidR="00D043C1" w:rsidRPr="009044F1" w:rsidRDefault="00D043C1" w:rsidP="00C46EF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5345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4463" w:rsidRPr="00C44463">
        <w:rPr>
          <w:rFonts w:ascii="GHEA Grapalat" w:hAnsi="GHEA Grapalat"/>
          <w:b/>
          <w:bCs/>
          <w:iCs/>
          <w:sz w:val="22"/>
          <w:szCs w:val="24"/>
          <w:lang w:val="en-US"/>
        </w:rPr>
        <w:t>YEG</w:t>
      </w:r>
      <w:r w:rsidR="00C44463" w:rsidRPr="00C44463">
        <w:rPr>
          <w:rFonts w:ascii="GHEA Grapalat" w:hAnsi="GHEA Grapalat"/>
          <w:b/>
          <w:bCs/>
          <w:iCs/>
          <w:sz w:val="22"/>
          <w:szCs w:val="24"/>
        </w:rPr>
        <w:t>2</w:t>
      </w:r>
      <w:r w:rsidR="00C44463" w:rsidRPr="00C44463">
        <w:rPr>
          <w:rFonts w:ascii="GHEA Grapalat" w:hAnsi="GHEA Grapalat"/>
          <w:b/>
          <w:bCs/>
          <w:iCs/>
          <w:sz w:val="22"/>
          <w:szCs w:val="24"/>
          <w:lang w:val="en-US"/>
        </w:rPr>
        <w:t>HD</w:t>
      </w:r>
      <w:r w:rsidR="00C44463" w:rsidRPr="00C44463">
        <w:rPr>
          <w:rFonts w:ascii="GHEA Grapalat" w:hAnsi="GHEA Grapalat"/>
          <w:b/>
          <w:bCs/>
          <w:iCs/>
          <w:sz w:val="22"/>
          <w:szCs w:val="24"/>
        </w:rPr>
        <w:t>-</w:t>
      </w:r>
      <w:r w:rsidR="00C44463" w:rsidRPr="00C44463">
        <w:rPr>
          <w:rFonts w:ascii="GHEA Grapalat" w:hAnsi="GHEA Grapalat"/>
          <w:b/>
          <w:bCs/>
          <w:iCs/>
          <w:sz w:val="22"/>
          <w:szCs w:val="24"/>
          <w:lang w:val="en-US"/>
        </w:rPr>
        <w:t>GH</w:t>
      </w:r>
      <w:r w:rsidR="00C44463" w:rsidRPr="00C44463">
        <w:rPr>
          <w:rFonts w:ascii="GHEA Grapalat" w:hAnsi="GHEA Grapalat"/>
          <w:b/>
          <w:bCs/>
          <w:iCs/>
          <w:sz w:val="22"/>
          <w:szCs w:val="24"/>
        </w:rPr>
        <w:t>-</w:t>
      </w:r>
      <w:proofErr w:type="spellStart"/>
      <w:r w:rsidR="00C44463" w:rsidRPr="00C44463">
        <w:rPr>
          <w:rFonts w:ascii="GHEA Grapalat" w:hAnsi="GHEA Grapalat"/>
          <w:b/>
          <w:bCs/>
          <w:iCs/>
          <w:sz w:val="22"/>
          <w:szCs w:val="24"/>
          <w:lang w:val="en-US"/>
        </w:rPr>
        <w:t>APGzB</w:t>
      </w:r>
      <w:proofErr w:type="spellEnd"/>
      <w:r w:rsidR="00C44463" w:rsidRPr="00C44463">
        <w:rPr>
          <w:rFonts w:ascii="GHEA Grapalat" w:hAnsi="GHEA Grapalat"/>
          <w:b/>
          <w:bCs/>
          <w:iCs/>
          <w:sz w:val="22"/>
          <w:szCs w:val="24"/>
        </w:rPr>
        <w:t>-202</w:t>
      </w:r>
      <w:r w:rsidR="004E5ACA" w:rsidRPr="004E5ACA">
        <w:rPr>
          <w:rFonts w:ascii="GHEA Grapalat" w:hAnsi="GHEA Grapalat"/>
          <w:b/>
          <w:bCs/>
          <w:iCs/>
          <w:sz w:val="22"/>
          <w:szCs w:val="24"/>
        </w:rPr>
        <w:t>6</w:t>
      </w:r>
      <w:r w:rsidR="00C44463" w:rsidRPr="00C44463">
        <w:rPr>
          <w:rFonts w:ascii="GHEA Grapalat" w:hAnsi="GHEA Grapalat"/>
          <w:b/>
          <w:bCs/>
          <w:iCs/>
          <w:sz w:val="22"/>
          <w:szCs w:val="24"/>
        </w:rPr>
        <w:t>/01</w:t>
      </w:r>
    </w:p>
    <w:p w14:paraId="1BBA82A9" w14:textId="77777777" w:rsidR="00D043C1" w:rsidRPr="009044F1" w:rsidRDefault="00D043C1" w:rsidP="00C46EFA">
      <w:pPr>
        <w:widowControl w:val="0"/>
        <w:ind w:left="567" w:right="565"/>
        <w:jc w:val="center"/>
        <w:rPr>
          <w:rFonts w:ascii="GHEA Grapalat" w:hAnsi="GHEA Grapalat"/>
          <w:b/>
        </w:rPr>
      </w:pPr>
    </w:p>
    <w:p w14:paraId="5D333D46" w14:textId="77777777" w:rsidR="00D043C1" w:rsidRPr="009044F1" w:rsidRDefault="00D043C1" w:rsidP="00C46EFA">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1C282E5" w14:textId="77777777" w:rsidR="00D043C1" w:rsidRPr="009044F1" w:rsidRDefault="00D043C1" w:rsidP="00C46EFA">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6E244436" w14:textId="77777777" w:rsidR="00D043C1" w:rsidRPr="009044F1" w:rsidRDefault="00D043C1" w:rsidP="00C46EFA">
      <w:pPr>
        <w:pStyle w:val="Heading3"/>
        <w:keepNext w:val="0"/>
        <w:widowControl w:val="0"/>
        <w:spacing w:line="240" w:lineRule="auto"/>
        <w:ind w:left="567" w:right="565"/>
        <w:rPr>
          <w:rFonts w:ascii="GHEA Grapalat" w:hAnsi="GHEA Grapalat" w:cs="Arial"/>
          <w:sz w:val="24"/>
          <w:szCs w:val="24"/>
        </w:rPr>
      </w:pPr>
    </w:p>
    <w:p w14:paraId="0059AE3A" w14:textId="77777777" w:rsidR="00D043C1" w:rsidRPr="00430541" w:rsidRDefault="00D043C1" w:rsidP="00C46EFA">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0B7D9C0C" w14:textId="77777777" w:rsidR="00D043C1" w:rsidRPr="00430541" w:rsidRDefault="00D043C1" w:rsidP="00C46EFA">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14:paraId="6CD83BF2" w14:textId="03391DAF" w:rsidR="00D043C1" w:rsidRPr="009044F1" w:rsidRDefault="00D043C1" w:rsidP="00C46EFA">
      <w:pPr>
        <w:widowControl w:val="0"/>
        <w:jc w:val="both"/>
        <w:rPr>
          <w:rFonts w:ascii="GHEA Grapalat" w:hAnsi="GHEA Grapalat"/>
        </w:rPr>
      </w:pPr>
      <w:r w:rsidRPr="009044F1">
        <w:rPr>
          <w:rFonts w:ascii="GHEA Grapalat" w:hAnsi="GHEA Grapalat"/>
        </w:rPr>
        <w:t xml:space="preserve">рамках </w:t>
      </w:r>
      <w:r w:rsidR="00940249">
        <w:rPr>
          <w:rFonts w:ascii="GHEA Grapalat" w:hAnsi="GHEA Grapalat"/>
        </w:rPr>
        <w:t>запросе котировок</w:t>
      </w:r>
      <w:r w:rsidRPr="009044F1">
        <w:rPr>
          <w:rFonts w:ascii="GHEA Grapalat" w:hAnsi="GHEA Grapalat"/>
        </w:rPr>
        <w:t xml:space="preserve"> под кодом </w:t>
      </w:r>
      <w:r w:rsidR="00C44463" w:rsidRPr="00C44463">
        <w:rPr>
          <w:rFonts w:ascii="GHEA Grapalat" w:hAnsi="GHEA Grapalat"/>
          <w:b/>
          <w:bCs/>
          <w:iCs/>
          <w:sz w:val="22"/>
          <w:lang w:val="en-US"/>
        </w:rPr>
        <w:t>YEG</w:t>
      </w:r>
      <w:r w:rsidR="00C44463" w:rsidRPr="00C44463">
        <w:rPr>
          <w:rFonts w:ascii="GHEA Grapalat" w:hAnsi="GHEA Grapalat"/>
          <w:b/>
          <w:bCs/>
          <w:iCs/>
          <w:sz w:val="22"/>
        </w:rPr>
        <w:t>2</w:t>
      </w:r>
      <w:r w:rsidR="00C44463" w:rsidRPr="00C44463">
        <w:rPr>
          <w:rFonts w:ascii="GHEA Grapalat" w:hAnsi="GHEA Grapalat"/>
          <w:b/>
          <w:bCs/>
          <w:iCs/>
          <w:sz w:val="22"/>
          <w:lang w:val="en-US"/>
        </w:rPr>
        <w:t>HD</w:t>
      </w:r>
      <w:r w:rsidR="00C44463" w:rsidRPr="00C44463">
        <w:rPr>
          <w:rFonts w:ascii="GHEA Grapalat" w:hAnsi="GHEA Grapalat"/>
          <w:b/>
          <w:bCs/>
          <w:iCs/>
          <w:sz w:val="22"/>
        </w:rPr>
        <w:t>-</w:t>
      </w:r>
      <w:r w:rsidR="00C44463" w:rsidRPr="00C44463">
        <w:rPr>
          <w:rFonts w:ascii="GHEA Grapalat" w:hAnsi="GHEA Grapalat"/>
          <w:b/>
          <w:bCs/>
          <w:iCs/>
          <w:sz w:val="22"/>
          <w:lang w:val="en-US"/>
        </w:rPr>
        <w:t>GH</w:t>
      </w:r>
      <w:r w:rsidR="00C44463" w:rsidRPr="00C44463">
        <w:rPr>
          <w:rFonts w:ascii="GHEA Grapalat" w:hAnsi="GHEA Grapalat"/>
          <w:b/>
          <w:bCs/>
          <w:iCs/>
          <w:sz w:val="22"/>
        </w:rPr>
        <w:t>-</w:t>
      </w:r>
      <w:proofErr w:type="spellStart"/>
      <w:r w:rsidR="00C44463" w:rsidRPr="00C44463">
        <w:rPr>
          <w:rFonts w:ascii="GHEA Grapalat" w:hAnsi="GHEA Grapalat"/>
          <w:b/>
          <w:bCs/>
          <w:iCs/>
          <w:sz w:val="22"/>
          <w:lang w:val="en-US"/>
        </w:rPr>
        <w:t>APGzB</w:t>
      </w:r>
      <w:proofErr w:type="spellEnd"/>
      <w:r w:rsidR="00C44463" w:rsidRPr="00C44463">
        <w:rPr>
          <w:rFonts w:ascii="GHEA Grapalat" w:hAnsi="GHEA Grapalat"/>
          <w:b/>
          <w:bCs/>
          <w:iCs/>
          <w:sz w:val="22"/>
        </w:rPr>
        <w:t>-202</w:t>
      </w:r>
      <w:r w:rsidR="004E5ACA" w:rsidRPr="004E5ACA">
        <w:rPr>
          <w:rFonts w:ascii="GHEA Grapalat" w:hAnsi="GHEA Grapalat"/>
          <w:b/>
          <w:bCs/>
          <w:iCs/>
          <w:sz w:val="22"/>
        </w:rPr>
        <w:t>6</w:t>
      </w:r>
      <w:r w:rsidR="00C44463" w:rsidRPr="00C44463">
        <w:rPr>
          <w:rFonts w:ascii="GHEA Grapalat" w:hAnsi="GHEA Grapalat"/>
          <w:b/>
          <w:bCs/>
          <w:iCs/>
          <w:sz w:val="22"/>
        </w:rPr>
        <w:t>/01</w:t>
      </w:r>
      <w:r w:rsidR="00C44463">
        <w:rPr>
          <w:rFonts w:ascii="GHEA Grapalat" w:hAnsi="GHEA Grapalat"/>
          <w:b/>
          <w:bCs/>
          <w:i/>
          <w:sz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355"/>
        <w:gridCol w:w="2551"/>
        <w:gridCol w:w="3260"/>
      </w:tblGrid>
      <w:tr w:rsidR="00D043C1" w:rsidRPr="00206AF8" w14:paraId="6B06B1D4" w14:textId="77777777" w:rsidTr="00AF6A12">
        <w:tc>
          <w:tcPr>
            <w:tcW w:w="1129" w:type="dxa"/>
            <w:vMerge w:val="restart"/>
            <w:vAlign w:val="center"/>
          </w:tcPr>
          <w:p w14:paraId="3E8094FC" w14:textId="77777777" w:rsidR="00EE1022" w:rsidRDefault="00EE1022" w:rsidP="00C46EFA">
            <w:pPr>
              <w:widowControl w:val="0"/>
              <w:jc w:val="center"/>
              <w:rPr>
                <w:rFonts w:ascii="GHEA Grapalat" w:hAnsi="GHEA Grapalat"/>
                <w:b/>
                <w:sz w:val="20"/>
                <w:szCs w:val="20"/>
              </w:rPr>
            </w:pPr>
          </w:p>
          <w:p w14:paraId="65E06F9F" w14:textId="77777777" w:rsidR="00D043C1" w:rsidRPr="00206AF8" w:rsidRDefault="00D043C1" w:rsidP="00C46EF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166" w:type="dxa"/>
            <w:gridSpan w:val="3"/>
            <w:vAlign w:val="center"/>
          </w:tcPr>
          <w:p w14:paraId="6E270C10" w14:textId="77777777" w:rsidR="00D043C1" w:rsidRPr="00206AF8" w:rsidRDefault="00D043C1" w:rsidP="00C46EF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AF6A12" w:rsidRPr="00206AF8" w14:paraId="120A437F" w14:textId="77777777" w:rsidTr="00AF6A12">
        <w:trPr>
          <w:trHeight w:val="696"/>
        </w:trPr>
        <w:tc>
          <w:tcPr>
            <w:tcW w:w="1129" w:type="dxa"/>
            <w:vMerge/>
            <w:vAlign w:val="center"/>
          </w:tcPr>
          <w:p w14:paraId="7AE10122" w14:textId="77777777" w:rsidR="00AF6A12" w:rsidRPr="00206AF8" w:rsidRDefault="00AF6A12" w:rsidP="00C46EFA">
            <w:pPr>
              <w:widowControl w:val="0"/>
              <w:jc w:val="center"/>
              <w:rPr>
                <w:rFonts w:ascii="GHEA Grapalat" w:hAnsi="GHEA Grapalat"/>
                <w:b/>
                <w:bCs/>
                <w:sz w:val="20"/>
                <w:szCs w:val="20"/>
              </w:rPr>
            </w:pPr>
          </w:p>
        </w:tc>
        <w:tc>
          <w:tcPr>
            <w:tcW w:w="2355" w:type="dxa"/>
            <w:vAlign w:val="center"/>
          </w:tcPr>
          <w:p w14:paraId="24F55D94" w14:textId="77777777" w:rsidR="00AF6A12" w:rsidRDefault="00AF6A12" w:rsidP="00C46EFA">
            <w:pPr>
              <w:widowControl w:val="0"/>
              <w:jc w:val="center"/>
              <w:rPr>
                <w:rFonts w:ascii="GHEA Grapalat" w:hAnsi="GHEA Grapalat"/>
                <w:b/>
                <w:sz w:val="20"/>
                <w:szCs w:val="20"/>
              </w:rPr>
            </w:pPr>
            <w:r>
              <w:rPr>
                <w:rFonts w:ascii="GHEA Grapalat" w:hAnsi="GHEA Grapalat"/>
                <w:b/>
                <w:sz w:val="20"/>
                <w:szCs w:val="20"/>
              </w:rPr>
              <w:t>фирменное</w:t>
            </w:r>
          </w:p>
          <w:p w14:paraId="7413C3B7" w14:textId="77777777" w:rsidR="00AF6A12" w:rsidRPr="00BF7253" w:rsidRDefault="00AF6A12" w:rsidP="00C46EFA">
            <w:pPr>
              <w:widowControl w:val="0"/>
              <w:jc w:val="center"/>
              <w:rPr>
                <w:rFonts w:ascii="GHEA Grapalat" w:hAnsi="GHEA Grapalat"/>
                <w:b/>
                <w:bCs/>
                <w:sz w:val="20"/>
                <w:szCs w:val="20"/>
                <w:lang w:val="hy-AM"/>
              </w:rPr>
            </w:pPr>
            <w:r w:rsidRPr="00206AF8">
              <w:rPr>
                <w:rFonts w:ascii="GHEA Grapalat" w:hAnsi="GHEA Grapalat"/>
                <w:b/>
                <w:sz w:val="20"/>
                <w:szCs w:val="20"/>
              </w:rPr>
              <w:t>наименование</w:t>
            </w:r>
          </w:p>
        </w:tc>
        <w:tc>
          <w:tcPr>
            <w:tcW w:w="2551" w:type="dxa"/>
            <w:vAlign w:val="center"/>
          </w:tcPr>
          <w:p w14:paraId="3548323A" w14:textId="77777777" w:rsidR="00AF6A12" w:rsidRPr="00206AF8" w:rsidRDefault="00AF6A12" w:rsidP="00C46EF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3260" w:type="dxa"/>
            <w:vAlign w:val="center"/>
          </w:tcPr>
          <w:p w14:paraId="2DBBA088" w14:textId="77777777" w:rsidR="00AF6A12" w:rsidRPr="00206AF8" w:rsidRDefault="00AF6A12" w:rsidP="00C46EF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AF6A12" w:rsidRPr="00206AF8" w14:paraId="0925D8FE" w14:textId="77777777" w:rsidTr="00AF6A12">
        <w:tc>
          <w:tcPr>
            <w:tcW w:w="1129" w:type="dxa"/>
          </w:tcPr>
          <w:p w14:paraId="2ECC1A8E"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2355" w:type="dxa"/>
          </w:tcPr>
          <w:p w14:paraId="672394FF"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2551" w:type="dxa"/>
          </w:tcPr>
          <w:p w14:paraId="5B17EB8D"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3260" w:type="dxa"/>
          </w:tcPr>
          <w:p w14:paraId="3FB47629" w14:textId="77777777" w:rsidR="00AF6A12" w:rsidRPr="00206AF8" w:rsidRDefault="00AF6A12" w:rsidP="00C46EFA">
            <w:pPr>
              <w:pStyle w:val="Heading3"/>
              <w:keepNext w:val="0"/>
              <w:widowControl w:val="0"/>
              <w:spacing w:line="240" w:lineRule="auto"/>
              <w:jc w:val="left"/>
              <w:rPr>
                <w:rFonts w:ascii="GHEA Grapalat" w:hAnsi="GHEA Grapalat"/>
                <w:b/>
              </w:rPr>
            </w:pPr>
          </w:p>
        </w:tc>
      </w:tr>
      <w:tr w:rsidR="00AF6A12" w:rsidRPr="00206AF8" w14:paraId="43524DBB" w14:textId="77777777" w:rsidTr="00AF6A12">
        <w:tc>
          <w:tcPr>
            <w:tcW w:w="1129" w:type="dxa"/>
          </w:tcPr>
          <w:p w14:paraId="0C023070"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2355" w:type="dxa"/>
          </w:tcPr>
          <w:p w14:paraId="4B08F9F3"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2551" w:type="dxa"/>
          </w:tcPr>
          <w:p w14:paraId="3269C123"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3260" w:type="dxa"/>
          </w:tcPr>
          <w:p w14:paraId="1E2317BC" w14:textId="77777777" w:rsidR="00AF6A12" w:rsidRPr="00206AF8" w:rsidRDefault="00AF6A12" w:rsidP="00C46EFA">
            <w:pPr>
              <w:pStyle w:val="Heading3"/>
              <w:keepNext w:val="0"/>
              <w:widowControl w:val="0"/>
              <w:spacing w:line="240" w:lineRule="auto"/>
              <w:jc w:val="left"/>
              <w:rPr>
                <w:rFonts w:ascii="GHEA Grapalat" w:hAnsi="GHEA Grapalat"/>
                <w:b/>
              </w:rPr>
            </w:pPr>
          </w:p>
        </w:tc>
      </w:tr>
      <w:tr w:rsidR="00AF6A12" w:rsidRPr="00206AF8" w14:paraId="5949E5A3" w14:textId="77777777" w:rsidTr="00AF6A12">
        <w:tc>
          <w:tcPr>
            <w:tcW w:w="1129" w:type="dxa"/>
          </w:tcPr>
          <w:p w14:paraId="477CCEE2"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2355" w:type="dxa"/>
          </w:tcPr>
          <w:p w14:paraId="1A1986AD"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2551" w:type="dxa"/>
          </w:tcPr>
          <w:p w14:paraId="605054C4" w14:textId="77777777" w:rsidR="00AF6A12" w:rsidRPr="00206AF8" w:rsidRDefault="00AF6A12" w:rsidP="00C46EFA">
            <w:pPr>
              <w:pStyle w:val="Heading3"/>
              <w:keepNext w:val="0"/>
              <w:widowControl w:val="0"/>
              <w:spacing w:line="240" w:lineRule="auto"/>
              <w:jc w:val="left"/>
              <w:rPr>
                <w:rFonts w:ascii="GHEA Grapalat" w:hAnsi="GHEA Grapalat"/>
                <w:b/>
              </w:rPr>
            </w:pPr>
          </w:p>
        </w:tc>
        <w:tc>
          <w:tcPr>
            <w:tcW w:w="3260" w:type="dxa"/>
          </w:tcPr>
          <w:p w14:paraId="04D0CCB5" w14:textId="77777777" w:rsidR="00AF6A12" w:rsidRPr="00206AF8" w:rsidRDefault="00AF6A12" w:rsidP="00C46EFA">
            <w:pPr>
              <w:pStyle w:val="Heading3"/>
              <w:keepNext w:val="0"/>
              <w:widowControl w:val="0"/>
              <w:spacing w:line="240" w:lineRule="auto"/>
              <w:jc w:val="left"/>
              <w:rPr>
                <w:rFonts w:ascii="GHEA Grapalat" w:hAnsi="GHEA Grapalat"/>
                <w:b/>
              </w:rPr>
            </w:pPr>
          </w:p>
        </w:tc>
      </w:tr>
    </w:tbl>
    <w:p w14:paraId="02FB8CAA" w14:textId="77777777" w:rsidR="00D043C1" w:rsidRDefault="00D043C1" w:rsidP="00C46EFA">
      <w:pPr>
        <w:widowControl w:val="0"/>
        <w:tabs>
          <w:tab w:val="left" w:pos="6804"/>
        </w:tabs>
        <w:jc w:val="center"/>
        <w:rPr>
          <w:rFonts w:ascii="GHEA Grapalat" w:hAnsi="GHEA Grapalat"/>
          <w:lang w:val="en-US"/>
        </w:rPr>
      </w:pPr>
    </w:p>
    <w:p w14:paraId="074FFF32" w14:textId="77777777" w:rsidR="00D043C1" w:rsidRPr="00DD2B43" w:rsidRDefault="00D043C1" w:rsidP="00C46EF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2FDE5CE" w14:textId="77777777" w:rsidR="00D043C1" w:rsidRPr="00567D3B" w:rsidRDefault="00D043C1" w:rsidP="00C46EFA">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165C2A2" w14:textId="77777777" w:rsidR="00D043C1" w:rsidRPr="008875C7" w:rsidRDefault="00D043C1" w:rsidP="00C46EFA">
      <w:pPr>
        <w:widowControl w:val="0"/>
        <w:jc w:val="right"/>
        <w:rPr>
          <w:rFonts w:ascii="GHEA Grapalat" w:hAnsi="GHEA Grapalat"/>
        </w:rPr>
      </w:pPr>
    </w:p>
    <w:p w14:paraId="37E86AED" w14:textId="77777777" w:rsidR="00D043C1" w:rsidRPr="00D5443D" w:rsidRDefault="00D043C1" w:rsidP="00C46EFA">
      <w:pPr>
        <w:widowControl w:val="0"/>
        <w:jc w:val="right"/>
        <w:rPr>
          <w:rFonts w:ascii="GHEA Grapalat" w:hAnsi="GHEA Grapalat"/>
        </w:rPr>
      </w:pPr>
      <w:r w:rsidRPr="009044F1">
        <w:rPr>
          <w:rFonts w:ascii="GHEA Grapalat" w:hAnsi="GHEA Grapalat"/>
        </w:rPr>
        <w:t>М. П.</w:t>
      </w:r>
    </w:p>
    <w:p w14:paraId="6A5ACC6B" w14:textId="77777777" w:rsidR="00D043C1" w:rsidRDefault="00D043C1" w:rsidP="00C46EFA">
      <w:pPr>
        <w:rPr>
          <w:rFonts w:ascii="GHEA Grapalat" w:hAnsi="GHEA Grapalat"/>
        </w:rPr>
      </w:pPr>
      <w:r>
        <w:rPr>
          <w:rFonts w:ascii="GHEA Grapalat" w:hAnsi="GHEA Grapalat"/>
        </w:rPr>
        <w:br w:type="page"/>
      </w:r>
    </w:p>
    <w:p w14:paraId="3861090D" w14:textId="77777777" w:rsidR="00AB6E69" w:rsidRDefault="00AB6E69" w:rsidP="00C46EFA">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7DA50BF0" w14:textId="77777777" w:rsidR="00AB6E69" w:rsidRPr="00FA6464" w:rsidRDefault="00AB6E69" w:rsidP="00C46EFA">
      <w:pPr>
        <w:jc w:val="right"/>
        <w:rPr>
          <w:rFonts w:ascii="GHEA Grapalat" w:hAnsi="GHEA Grapalat"/>
          <w:b/>
        </w:rPr>
      </w:pPr>
      <w:r w:rsidRPr="001439BD">
        <w:rPr>
          <w:rFonts w:ascii="GHEA Grapalat" w:hAnsi="GHEA Grapalat"/>
          <w:b/>
        </w:rPr>
        <w:t xml:space="preserve">к Приглашению на </w:t>
      </w:r>
      <w:r w:rsidR="00D53459">
        <w:rPr>
          <w:rFonts w:ascii="GHEA Grapalat" w:hAnsi="GHEA Grapalat"/>
          <w:b/>
        </w:rPr>
        <w:t>запрос котировок</w:t>
      </w:r>
    </w:p>
    <w:p w14:paraId="3FC7FCAF" w14:textId="14DB1FD0" w:rsidR="00AB6E69" w:rsidRPr="009044F1" w:rsidRDefault="00AB6E69" w:rsidP="00C46EFA">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4463" w:rsidRPr="00845C0C">
        <w:rPr>
          <w:rFonts w:ascii="GHEA Grapalat" w:hAnsi="GHEA Grapalat"/>
          <w:b/>
          <w:bCs/>
          <w:i w:val="0"/>
          <w:sz w:val="22"/>
          <w:szCs w:val="24"/>
          <w:lang w:val="en-US"/>
        </w:rPr>
        <w:t>YEG</w:t>
      </w:r>
      <w:r w:rsidR="00C44463" w:rsidRPr="00845C0C">
        <w:rPr>
          <w:rFonts w:ascii="GHEA Grapalat" w:hAnsi="GHEA Grapalat"/>
          <w:b/>
          <w:bCs/>
          <w:i w:val="0"/>
          <w:sz w:val="22"/>
          <w:szCs w:val="24"/>
        </w:rPr>
        <w:t>2</w:t>
      </w:r>
      <w:r w:rsidR="00C44463" w:rsidRPr="00845C0C">
        <w:rPr>
          <w:rFonts w:ascii="GHEA Grapalat" w:hAnsi="GHEA Grapalat"/>
          <w:b/>
          <w:bCs/>
          <w:i w:val="0"/>
          <w:sz w:val="22"/>
          <w:szCs w:val="24"/>
          <w:lang w:val="en-US"/>
        </w:rPr>
        <w:t>HD</w:t>
      </w:r>
      <w:r w:rsidR="00C44463" w:rsidRPr="00845C0C">
        <w:rPr>
          <w:rFonts w:ascii="GHEA Grapalat" w:hAnsi="GHEA Grapalat"/>
          <w:b/>
          <w:bCs/>
          <w:i w:val="0"/>
          <w:sz w:val="22"/>
          <w:szCs w:val="24"/>
        </w:rPr>
        <w:t>-</w:t>
      </w:r>
      <w:r w:rsidR="00C44463" w:rsidRPr="00845C0C">
        <w:rPr>
          <w:rFonts w:ascii="GHEA Grapalat" w:hAnsi="GHEA Grapalat"/>
          <w:b/>
          <w:bCs/>
          <w:i w:val="0"/>
          <w:sz w:val="22"/>
          <w:szCs w:val="24"/>
          <w:lang w:val="en-US"/>
        </w:rPr>
        <w:t>GH</w:t>
      </w:r>
      <w:r w:rsidR="00C44463" w:rsidRPr="00845C0C">
        <w:rPr>
          <w:rFonts w:ascii="GHEA Grapalat" w:hAnsi="GHEA Grapalat"/>
          <w:b/>
          <w:bCs/>
          <w:i w:val="0"/>
          <w:sz w:val="22"/>
          <w:szCs w:val="24"/>
        </w:rPr>
        <w:t>-</w:t>
      </w:r>
      <w:proofErr w:type="spellStart"/>
      <w:r w:rsidR="00C44463" w:rsidRPr="00845C0C">
        <w:rPr>
          <w:rFonts w:ascii="GHEA Grapalat" w:hAnsi="GHEA Grapalat"/>
          <w:b/>
          <w:bCs/>
          <w:i w:val="0"/>
          <w:sz w:val="22"/>
          <w:szCs w:val="24"/>
          <w:lang w:val="en-US"/>
        </w:rPr>
        <w:t>APGzB</w:t>
      </w:r>
      <w:proofErr w:type="spellEnd"/>
      <w:r w:rsidR="00C44463" w:rsidRPr="00845C0C">
        <w:rPr>
          <w:rFonts w:ascii="GHEA Grapalat" w:hAnsi="GHEA Grapalat"/>
          <w:b/>
          <w:bCs/>
          <w:i w:val="0"/>
          <w:sz w:val="22"/>
          <w:szCs w:val="24"/>
        </w:rPr>
        <w:t>-202</w:t>
      </w:r>
      <w:r w:rsidR="004E5ACA" w:rsidRPr="004E5ACA">
        <w:rPr>
          <w:rFonts w:ascii="GHEA Grapalat" w:hAnsi="GHEA Grapalat"/>
          <w:b/>
          <w:bCs/>
          <w:i w:val="0"/>
          <w:sz w:val="22"/>
          <w:szCs w:val="24"/>
        </w:rPr>
        <w:t>6</w:t>
      </w:r>
      <w:r w:rsidR="00C44463" w:rsidRPr="00845C0C">
        <w:rPr>
          <w:rFonts w:ascii="GHEA Grapalat" w:hAnsi="GHEA Grapalat"/>
          <w:b/>
          <w:bCs/>
          <w:i w:val="0"/>
          <w:sz w:val="22"/>
          <w:szCs w:val="24"/>
        </w:rPr>
        <w:t>/01</w:t>
      </w:r>
      <w:r>
        <w:rPr>
          <w:rFonts w:ascii="GHEA Grapalat" w:hAnsi="GHEA Grapalat"/>
          <w:b/>
          <w:sz w:val="24"/>
          <w:szCs w:val="24"/>
        </w:rPr>
        <w:t>"</w:t>
      </w:r>
    </w:p>
    <w:p w14:paraId="7635A135" w14:textId="77777777" w:rsidR="00F016A2" w:rsidRDefault="00F016A2" w:rsidP="00C46EFA">
      <w:pPr>
        <w:rPr>
          <w:rFonts w:ascii="GHEA Grapalat" w:hAnsi="GHEA Grapalat"/>
          <w:b/>
        </w:rPr>
      </w:pPr>
    </w:p>
    <w:p w14:paraId="02767414" w14:textId="77777777" w:rsidR="00F016A2" w:rsidRDefault="00F016A2" w:rsidP="00C46EFA">
      <w:pPr>
        <w:ind w:left="360" w:hanging="360"/>
        <w:jc w:val="center"/>
        <w:rPr>
          <w:rFonts w:ascii="GHEA Grapalat" w:hAnsi="GHEA Grapalat"/>
          <w:b/>
        </w:rPr>
      </w:pPr>
      <w:r>
        <w:rPr>
          <w:rFonts w:ascii="GHEA Grapalat" w:hAnsi="GHEA Grapalat"/>
          <w:b/>
        </w:rPr>
        <w:t>ФОРМА</w:t>
      </w:r>
    </w:p>
    <w:p w14:paraId="154FE6A1" w14:textId="77777777" w:rsidR="00F016A2" w:rsidRPr="00C76978" w:rsidRDefault="00F016A2" w:rsidP="00C46EFA">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54F6D48" w14:textId="77777777" w:rsidR="00F016A2" w:rsidRPr="00ED3A13" w:rsidRDefault="00F016A2" w:rsidP="00C46EFA">
      <w:pPr>
        <w:ind w:left="360" w:hanging="360"/>
        <w:jc w:val="center"/>
        <w:rPr>
          <w:rFonts w:ascii="GHEA Grapalat" w:eastAsia="GHEA Grapalat" w:hAnsi="GHEA Grapalat" w:cs="GHEA Grapalat"/>
          <w:b/>
        </w:rPr>
      </w:pPr>
    </w:p>
    <w:p w14:paraId="432035E1" w14:textId="77777777" w:rsidR="00F016A2" w:rsidRPr="00FD1EE4" w:rsidRDefault="00F016A2" w:rsidP="00C46EFA">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45BFC098" w14:textId="77777777"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77E0C7D3" w14:textId="77777777" w:rsidTr="006D2CDF">
        <w:tc>
          <w:tcPr>
            <w:tcW w:w="2836" w:type="dxa"/>
            <w:shd w:val="clear" w:color="auto" w:fill="D9E2F3"/>
            <w:vAlign w:val="center"/>
          </w:tcPr>
          <w:p w14:paraId="684C6879"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650E151" w14:textId="77777777" w:rsidR="00F016A2" w:rsidRPr="00FD1EE4" w:rsidRDefault="00F016A2" w:rsidP="00C46EFA">
            <w:pPr>
              <w:spacing w:before="240"/>
              <w:rPr>
                <w:rFonts w:ascii="GHEA Grapalat" w:eastAsia="GHEA Grapalat" w:hAnsi="GHEA Grapalat" w:cs="GHEA Grapalat"/>
              </w:rPr>
            </w:pPr>
          </w:p>
        </w:tc>
      </w:tr>
      <w:tr w:rsidR="00F016A2" w:rsidRPr="00FD1EE4" w14:paraId="4A199380" w14:textId="77777777" w:rsidTr="006D2CDF">
        <w:tc>
          <w:tcPr>
            <w:tcW w:w="2836" w:type="dxa"/>
            <w:shd w:val="clear" w:color="auto" w:fill="D9E2F3"/>
            <w:vAlign w:val="center"/>
          </w:tcPr>
          <w:p w14:paraId="055EDCF9"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34FDE8D" w14:textId="77777777" w:rsidR="00F016A2" w:rsidRPr="00FD1EE4" w:rsidRDefault="00F016A2" w:rsidP="00C46EFA">
            <w:pPr>
              <w:spacing w:before="240"/>
              <w:rPr>
                <w:rFonts w:ascii="GHEA Grapalat" w:eastAsia="GHEA Grapalat" w:hAnsi="GHEA Grapalat" w:cs="GHEA Grapalat"/>
              </w:rPr>
            </w:pPr>
          </w:p>
        </w:tc>
      </w:tr>
      <w:tr w:rsidR="00F016A2" w:rsidRPr="00FD1EE4" w14:paraId="79BD2C35" w14:textId="77777777" w:rsidTr="006D2CDF">
        <w:tc>
          <w:tcPr>
            <w:tcW w:w="2836" w:type="dxa"/>
            <w:shd w:val="clear" w:color="auto" w:fill="D9E2F3"/>
            <w:vAlign w:val="center"/>
          </w:tcPr>
          <w:p w14:paraId="523C6BE4"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303F439" w14:textId="77777777" w:rsidR="00F016A2" w:rsidRPr="00FD1EE4" w:rsidRDefault="00F016A2" w:rsidP="00C46EFA">
            <w:pPr>
              <w:spacing w:before="240"/>
              <w:rPr>
                <w:rFonts w:ascii="GHEA Grapalat" w:eastAsia="GHEA Grapalat" w:hAnsi="GHEA Grapalat" w:cs="GHEA Grapalat"/>
              </w:rPr>
            </w:pPr>
          </w:p>
        </w:tc>
      </w:tr>
      <w:tr w:rsidR="00F016A2" w:rsidRPr="00FD1EE4" w14:paraId="111E309E" w14:textId="77777777" w:rsidTr="006D2CDF">
        <w:tc>
          <w:tcPr>
            <w:tcW w:w="2836" w:type="dxa"/>
            <w:shd w:val="clear" w:color="auto" w:fill="D9E2F3"/>
            <w:vAlign w:val="center"/>
          </w:tcPr>
          <w:p w14:paraId="6955F70B"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1F362B3" w14:textId="77777777" w:rsidR="00F016A2" w:rsidRPr="00FD1EE4" w:rsidRDefault="00F016A2" w:rsidP="00C46EFA">
            <w:pPr>
              <w:spacing w:before="240"/>
              <w:rPr>
                <w:rFonts w:ascii="GHEA Grapalat" w:eastAsia="GHEA Grapalat" w:hAnsi="GHEA Grapalat" w:cs="GHEA Grapalat"/>
              </w:rPr>
            </w:pPr>
          </w:p>
        </w:tc>
      </w:tr>
      <w:tr w:rsidR="00F016A2" w:rsidRPr="00FD1EE4" w14:paraId="509301B7" w14:textId="77777777" w:rsidTr="006D2CDF">
        <w:tc>
          <w:tcPr>
            <w:tcW w:w="2836" w:type="dxa"/>
            <w:shd w:val="clear" w:color="auto" w:fill="D9E2F3"/>
            <w:vAlign w:val="center"/>
          </w:tcPr>
          <w:p w14:paraId="4E3BCABB"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6DD3DA6" w14:textId="77777777" w:rsidR="00F016A2" w:rsidRPr="00FD1EE4" w:rsidRDefault="00F016A2" w:rsidP="00C46EFA">
            <w:pPr>
              <w:spacing w:before="240"/>
              <w:rPr>
                <w:rFonts w:ascii="GHEA Grapalat" w:eastAsia="GHEA Grapalat" w:hAnsi="GHEA Grapalat" w:cs="GHEA Grapalat"/>
              </w:rPr>
            </w:pPr>
          </w:p>
        </w:tc>
      </w:tr>
      <w:tr w:rsidR="00F016A2" w:rsidRPr="00FD1EE4" w14:paraId="5F9F660D" w14:textId="77777777" w:rsidTr="006D2CDF">
        <w:tc>
          <w:tcPr>
            <w:tcW w:w="2836" w:type="dxa"/>
            <w:shd w:val="clear" w:color="auto" w:fill="D9E2F3"/>
            <w:vAlign w:val="center"/>
          </w:tcPr>
          <w:p w14:paraId="32B59F59"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CAEF950" w14:textId="77777777" w:rsidR="00F016A2" w:rsidRPr="00FD1EE4" w:rsidRDefault="00F016A2" w:rsidP="00C46EFA">
            <w:pPr>
              <w:spacing w:before="240"/>
              <w:ind w:left="993" w:hanging="851"/>
              <w:rPr>
                <w:rFonts w:ascii="GHEA Grapalat" w:eastAsia="GHEA Grapalat" w:hAnsi="GHEA Grapalat" w:cs="GHEA Grapalat"/>
              </w:rPr>
            </w:pPr>
          </w:p>
        </w:tc>
      </w:tr>
      <w:tr w:rsidR="00F016A2" w:rsidRPr="00FD1EE4" w14:paraId="0A0485E2" w14:textId="77777777" w:rsidTr="006D2CDF">
        <w:tc>
          <w:tcPr>
            <w:tcW w:w="2836" w:type="dxa"/>
            <w:shd w:val="clear" w:color="auto" w:fill="D9E2F3"/>
            <w:vAlign w:val="center"/>
          </w:tcPr>
          <w:p w14:paraId="011AE176" w14:textId="77777777" w:rsidR="00F016A2" w:rsidRPr="00FD1EE4" w:rsidRDefault="00F016A2" w:rsidP="00C46EFA">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F480C15" w14:textId="77777777" w:rsidR="00F016A2" w:rsidRPr="00FD1EE4" w:rsidRDefault="00F016A2" w:rsidP="00C46EFA">
            <w:pPr>
              <w:spacing w:before="240"/>
              <w:ind w:left="993" w:hanging="851"/>
              <w:rPr>
                <w:rFonts w:ascii="GHEA Grapalat" w:eastAsia="GHEA Grapalat" w:hAnsi="GHEA Grapalat" w:cs="GHEA Grapalat"/>
              </w:rPr>
            </w:pPr>
          </w:p>
        </w:tc>
      </w:tr>
    </w:tbl>
    <w:p w14:paraId="6A90DEAE" w14:textId="77777777"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080FDF3" w14:textId="77777777" w:rsidTr="006D2CDF">
        <w:tc>
          <w:tcPr>
            <w:tcW w:w="2835" w:type="dxa"/>
            <w:shd w:val="clear" w:color="auto" w:fill="D9E2F3"/>
            <w:vAlign w:val="center"/>
          </w:tcPr>
          <w:p w14:paraId="52BBA029"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2FC34C4" w14:textId="77777777" w:rsidR="00F016A2" w:rsidRPr="00FD1EE4" w:rsidRDefault="00F016A2" w:rsidP="00C46EFA">
            <w:pPr>
              <w:spacing w:before="240"/>
              <w:rPr>
                <w:rFonts w:ascii="GHEA Grapalat" w:eastAsia="GHEA Grapalat" w:hAnsi="GHEA Grapalat" w:cs="GHEA Grapalat"/>
              </w:rPr>
            </w:pPr>
          </w:p>
        </w:tc>
      </w:tr>
      <w:tr w:rsidR="00F016A2" w:rsidRPr="00FD1EE4" w14:paraId="7630D8F6" w14:textId="77777777" w:rsidTr="006D2CDF">
        <w:trPr>
          <w:trHeight w:val="1487"/>
        </w:trPr>
        <w:tc>
          <w:tcPr>
            <w:tcW w:w="2835" w:type="dxa"/>
            <w:shd w:val="clear" w:color="auto" w:fill="D9E2F3"/>
            <w:vAlign w:val="center"/>
          </w:tcPr>
          <w:p w14:paraId="0F9B1658"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BB4E7E3" w14:textId="77777777" w:rsidR="00F016A2" w:rsidRPr="00FD1EE4" w:rsidRDefault="00F016A2" w:rsidP="00C46EFA">
            <w:pPr>
              <w:spacing w:before="240"/>
              <w:rPr>
                <w:rFonts w:ascii="GHEA Grapalat" w:eastAsia="GHEA Grapalat" w:hAnsi="GHEA Grapalat" w:cs="GHEA Grapalat"/>
              </w:rPr>
            </w:pPr>
          </w:p>
        </w:tc>
      </w:tr>
    </w:tbl>
    <w:p w14:paraId="4B004BFA" w14:textId="77777777"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77D4764" w14:textId="77777777" w:rsidTr="006D2CDF">
        <w:tc>
          <w:tcPr>
            <w:tcW w:w="2835" w:type="dxa"/>
            <w:shd w:val="clear" w:color="auto" w:fill="D9E2F3"/>
            <w:vAlign w:val="center"/>
          </w:tcPr>
          <w:p w14:paraId="656FA456" w14:textId="77777777" w:rsidR="00F016A2" w:rsidRPr="00FD1EE4" w:rsidRDefault="00F016A2" w:rsidP="00C46EF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07007460" w14:textId="77777777" w:rsidR="00F016A2" w:rsidRPr="00FD1EE4" w:rsidRDefault="00F016A2" w:rsidP="00C46EFA">
            <w:pPr>
              <w:spacing w:before="240"/>
              <w:rPr>
                <w:rFonts w:ascii="GHEA Grapalat" w:eastAsia="GHEA Grapalat" w:hAnsi="GHEA Grapalat" w:cs="GHEA Grapalat"/>
              </w:rPr>
            </w:pPr>
          </w:p>
        </w:tc>
      </w:tr>
      <w:tr w:rsidR="00F016A2" w:rsidRPr="00FD1EE4" w14:paraId="4F4232A4" w14:textId="77777777" w:rsidTr="006D2CDF">
        <w:tc>
          <w:tcPr>
            <w:tcW w:w="2835" w:type="dxa"/>
            <w:shd w:val="clear" w:color="auto" w:fill="D9E2F3"/>
            <w:vAlign w:val="center"/>
          </w:tcPr>
          <w:p w14:paraId="5C2889DD" w14:textId="77777777" w:rsidR="00F016A2" w:rsidRPr="00FD1EE4" w:rsidRDefault="00F016A2" w:rsidP="00C46EF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1A3DC884" w14:textId="77777777" w:rsidR="00F016A2" w:rsidRPr="00FD1EE4" w:rsidRDefault="00F016A2" w:rsidP="00C46EFA">
            <w:pPr>
              <w:spacing w:before="240"/>
              <w:rPr>
                <w:rFonts w:ascii="GHEA Grapalat" w:eastAsia="GHEA Grapalat" w:hAnsi="GHEA Grapalat" w:cs="GHEA Grapalat"/>
              </w:rPr>
            </w:pPr>
          </w:p>
        </w:tc>
      </w:tr>
      <w:tr w:rsidR="00F016A2" w:rsidRPr="00FD1EE4" w14:paraId="075375EA" w14:textId="77777777" w:rsidTr="006D2CDF">
        <w:tc>
          <w:tcPr>
            <w:tcW w:w="2835" w:type="dxa"/>
            <w:shd w:val="clear" w:color="auto" w:fill="D9E2F3"/>
            <w:vAlign w:val="center"/>
          </w:tcPr>
          <w:p w14:paraId="399D8A61" w14:textId="77777777" w:rsidR="00F016A2" w:rsidRPr="00FD1EE4" w:rsidRDefault="00F016A2" w:rsidP="00C46EFA">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BD28C0B" w14:textId="77777777" w:rsidR="00F016A2" w:rsidRPr="00FD1EE4" w:rsidRDefault="00F016A2" w:rsidP="00C46EFA">
            <w:pPr>
              <w:spacing w:before="240"/>
              <w:rPr>
                <w:rFonts w:ascii="GHEA Grapalat" w:eastAsia="GHEA Grapalat" w:hAnsi="GHEA Grapalat" w:cs="GHEA Grapalat"/>
              </w:rPr>
            </w:pPr>
          </w:p>
        </w:tc>
      </w:tr>
    </w:tbl>
    <w:p w14:paraId="27DF457C" w14:textId="77777777" w:rsidR="00F016A2" w:rsidRPr="009A52BE" w:rsidRDefault="00F016A2" w:rsidP="00C46EFA">
      <w:pPr>
        <w:numPr>
          <w:ilvl w:val="0"/>
          <w:numId w:val="25"/>
        </w:numPr>
        <w:pBdr>
          <w:top w:val="nil"/>
          <w:left w:val="nil"/>
          <w:bottom w:val="nil"/>
          <w:right w:val="nil"/>
          <w:between w:val="nil"/>
        </w:pBdr>
        <w:spacing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3B7977B8" w14:textId="77777777" w:rsidR="00F016A2" w:rsidRPr="004E2F96"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lastRenderedPageBreak/>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010ECEF" w14:textId="77777777" w:rsidTr="006D2CDF">
        <w:tc>
          <w:tcPr>
            <w:tcW w:w="2835" w:type="dxa"/>
            <w:shd w:val="clear" w:color="auto" w:fill="D9E2F3"/>
            <w:vAlign w:val="center"/>
          </w:tcPr>
          <w:p w14:paraId="3DF2A73C" w14:textId="77777777" w:rsidR="00F016A2" w:rsidRPr="00FD1EE4" w:rsidRDefault="00F016A2" w:rsidP="00C46EF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1067706" w14:textId="77777777" w:rsidR="00F016A2" w:rsidRPr="00FD1EE4" w:rsidRDefault="00F016A2" w:rsidP="00C46EFA">
            <w:pPr>
              <w:spacing w:before="240"/>
              <w:rPr>
                <w:rFonts w:ascii="GHEA Grapalat" w:eastAsia="GHEA Grapalat" w:hAnsi="GHEA Grapalat" w:cs="GHEA Grapalat"/>
              </w:rPr>
            </w:pPr>
          </w:p>
        </w:tc>
      </w:tr>
      <w:tr w:rsidR="00F016A2" w:rsidRPr="00FD1EE4" w14:paraId="1FB224A8" w14:textId="77777777" w:rsidTr="006D2CDF">
        <w:tc>
          <w:tcPr>
            <w:tcW w:w="2835" w:type="dxa"/>
            <w:shd w:val="clear" w:color="auto" w:fill="D9E2F3"/>
            <w:vAlign w:val="center"/>
          </w:tcPr>
          <w:p w14:paraId="745E58CC"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281915A" w14:textId="77777777" w:rsidR="00F016A2" w:rsidRPr="00FD1EE4" w:rsidRDefault="00F016A2" w:rsidP="00C46EFA">
            <w:pPr>
              <w:spacing w:before="240"/>
              <w:rPr>
                <w:rFonts w:ascii="GHEA Grapalat" w:eastAsia="GHEA Grapalat" w:hAnsi="GHEA Grapalat" w:cs="GHEA Grapalat"/>
              </w:rPr>
            </w:pPr>
          </w:p>
        </w:tc>
      </w:tr>
    </w:tbl>
    <w:p w14:paraId="1034F748" w14:textId="77777777"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F6929A5" w14:textId="77777777" w:rsidTr="006D2CDF">
        <w:tc>
          <w:tcPr>
            <w:tcW w:w="2835" w:type="dxa"/>
            <w:shd w:val="clear" w:color="auto" w:fill="D9E2F3"/>
            <w:vAlign w:val="center"/>
          </w:tcPr>
          <w:p w14:paraId="5AFF4C1D"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F17CEE7" w14:textId="77777777" w:rsidR="00F016A2" w:rsidRPr="00FD1EE4" w:rsidRDefault="00F016A2" w:rsidP="00C46EFA">
            <w:pPr>
              <w:spacing w:before="240"/>
              <w:rPr>
                <w:rFonts w:ascii="GHEA Grapalat" w:eastAsia="GHEA Grapalat" w:hAnsi="GHEA Grapalat" w:cs="GHEA Grapalat"/>
              </w:rPr>
            </w:pPr>
          </w:p>
        </w:tc>
      </w:tr>
      <w:tr w:rsidR="00F016A2" w:rsidRPr="00FD1EE4" w14:paraId="31324EA8" w14:textId="77777777" w:rsidTr="006D2CDF">
        <w:tc>
          <w:tcPr>
            <w:tcW w:w="2835" w:type="dxa"/>
            <w:shd w:val="clear" w:color="auto" w:fill="D9E2F3"/>
            <w:vAlign w:val="center"/>
          </w:tcPr>
          <w:p w14:paraId="206F5B7C"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B1574E4" w14:textId="77777777" w:rsidR="00F016A2" w:rsidRPr="00FD1EE4" w:rsidRDefault="00F016A2" w:rsidP="00C46EFA">
            <w:pPr>
              <w:spacing w:before="240"/>
              <w:rPr>
                <w:rFonts w:ascii="GHEA Grapalat" w:eastAsia="GHEA Grapalat" w:hAnsi="GHEA Grapalat" w:cs="GHEA Grapalat"/>
              </w:rPr>
            </w:pPr>
          </w:p>
        </w:tc>
      </w:tr>
      <w:tr w:rsidR="00F016A2" w:rsidRPr="00FD1EE4" w14:paraId="698E49AC" w14:textId="77777777" w:rsidTr="006D2CDF">
        <w:tc>
          <w:tcPr>
            <w:tcW w:w="2835" w:type="dxa"/>
            <w:shd w:val="clear" w:color="auto" w:fill="D9E2F3"/>
            <w:vAlign w:val="center"/>
          </w:tcPr>
          <w:p w14:paraId="7200585F"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24B3072" w14:textId="77777777" w:rsidR="00F016A2" w:rsidRPr="00FD1EE4" w:rsidRDefault="00F016A2" w:rsidP="00C46EFA">
            <w:pPr>
              <w:spacing w:before="240"/>
              <w:rPr>
                <w:rFonts w:ascii="GHEA Grapalat" w:eastAsia="GHEA Grapalat" w:hAnsi="GHEA Grapalat" w:cs="GHEA Grapalat"/>
              </w:rPr>
            </w:pPr>
          </w:p>
        </w:tc>
      </w:tr>
      <w:tr w:rsidR="00F016A2" w:rsidRPr="00FD1EE4" w14:paraId="7918A578" w14:textId="77777777" w:rsidTr="006D2CDF">
        <w:tc>
          <w:tcPr>
            <w:tcW w:w="2835" w:type="dxa"/>
            <w:shd w:val="clear" w:color="auto" w:fill="D9E2F3"/>
            <w:vAlign w:val="center"/>
          </w:tcPr>
          <w:p w14:paraId="12AD3789"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A383367" w14:textId="77777777" w:rsidR="00F016A2" w:rsidRPr="00FD1EE4" w:rsidRDefault="00F016A2" w:rsidP="00C46EFA">
            <w:pPr>
              <w:spacing w:before="240"/>
              <w:rPr>
                <w:rFonts w:ascii="GHEA Grapalat" w:eastAsia="GHEA Grapalat" w:hAnsi="GHEA Grapalat" w:cs="GHEA Grapalat"/>
              </w:rPr>
            </w:pPr>
          </w:p>
        </w:tc>
      </w:tr>
      <w:tr w:rsidR="00F016A2" w:rsidRPr="00FD1EE4" w14:paraId="798ED8FA" w14:textId="77777777" w:rsidTr="006D2CDF">
        <w:tc>
          <w:tcPr>
            <w:tcW w:w="2835" w:type="dxa"/>
            <w:shd w:val="clear" w:color="auto" w:fill="D9E2F3"/>
            <w:vAlign w:val="center"/>
          </w:tcPr>
          <w:p w14:paraId="4190EF7E"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0409B33" w14:textId="77777777" w:rsidR="00F016A2" w:rsidRPr="00FD1EE4" w:rsidRDefault="00F016A2" w:rsidP="00C46EFA">
            <w:pPr>
              <w:spacing w:before="240"/>
              <w:rPr>
                <w:rFonts w:ascii="GHEA Grapalat" w:eastAsia="GHEA Grapalat" w:hAnsi="GHEA Grapalat" w:cs="GHEA Grapalat"/>
              </w:rPr>
            </w:pPr>
          </w:p>
        </w:tc>
      </w:tr>
      <w:tr w:rsidR="00F016A2" w:rsidRPr="00FD1EE4" w14:paraId="4EA6F197" w14:textId="77777777" w:rsidTr="006D2CDF">
        <w:trPr>
          <w:trHeight w:val="1361"/>
        </w:trPr>
        <w:tc>
          <w:tcPr>
            <w:tcW w:w="2835" w:type="dxa"/>
            <w:shd w:val="clear" w:color="auto" w:fill="D9E2F3"/>
            <w:vAlign w:val="center"/>
          </w:tcPr>
          <w:p w14:paraId="7826ECEC"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085C0E8D" w14:textId="77777777" w:rsidR="00F016A2" w:rsidRPr="00FD1EE4" w:rsidRDefault="00F016A2" w:rsidP="00C46EFA">
            <w:pPr>
              <w:spacing w:before="240"/>
              <w:rPr>
                <w:rFonts w:ascii="GHEA Grapalat" w:eastAsia="GHEA Grapalat" w:hAnsi="GHEA Grapalat" w:cs="GHEA Grapalat"/>
              </w:rPr>
            </w:pPr>
          </w:p>
        </w:tc>
      </w:tr>
      <w:tr w:rsidR="00F016A2" w:rsidRPr="00FD1EE4" w14:paraId="4BC17BD3" w14:textId="77777777" w:rsidTr="006D2CDF">
        <w:tc>
          <w:tcPr>
            <w:tcW w:w="2835" w:type="dxa"/>
            <w:shd w:val="clear" w:color="auto" w:fill="D9E2F3"/>
            <w:vAlign w:val="center"/>
          </w:tcPr>
          <w:p w14:paraId="758F1ACC"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04085C" w14:textId="77777777" w:rsidR="00F016A2" w:rsidRPr="00FD1EE4" w:rsidRDefault="00F016A2" w:rsidP="00C46EFA">
            <w:pPr>
              <w:spacing w:before="240"/>
              <w:rPr>
                <w:rFonts w:ascii="GHEA Grapalat" w:eastAsia="GHEA Grapalat" w:hAnsi="GHEA Grapalat" w:cs="GHEA Grapalat"/>
              </w:rPr>
            </w:pPr>
          </w:p>
        </w:tc>
      </w:tr>
    </w:tbl>
    <w:p w14:paraId="58B835A7" w14:textId="77777777" w:rsidR="00F016A2" w:rsidRPr="00574FF7"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4D1A762" w14:textId="77777777" w:rsidTr="006D2CDF">
        <w:tc>
          <w:tcPr>
            <w:tcW w:w="2836" w:type="dxa"/>
            <w:shd w:val="clear" w:color="auto" w:fill="D9E2F3"/>
            <w:vAlign w:val="center"/>
          </w:tcPr>
          <w:p w14:paraId="2DEF2601" w14:textId="77777777" w:rsidR="00F016A2" w:rsidRPr="00FD1EE4" w:rsidRDefault="00F016A2" w:rsidP="00C46EFA">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A91C223" w14:textId="77777777" w:rsidR="00F016A2" w:rsidRPr="00FD1EE4" w:rsidRDefault="00F016A2" w:rsidP="00C46EFA">
            <w:pPr>
              <w:spacing w:before="240"/>
              <w:rPr>
                <w:rFonts w:ascii="GHEA Grapalat" w:eastAsia="GHEA Grapalat" w:hAnsi="GHEA Grapalat" w:cs="GHEA Grapalat"/>
              </w:rPr>
            </w:pPr>
          </w:p>
        </w:tc>
      </w:tr>
      <w:tr w:rsidR="00F016A2" w:rsidRPr="00FD1EE4" w14:paraId="4CCDF735" w14:textId="77777777" w:rsidTr="006D2CDF">
        <w:tc>
          <w:tcPr>
            <w:tcW w:w="2836" w:type="dxa"/>
            <w:shd w:val="clear" w:color="auto" w:fill="D9E2F3"/>
            <w:vAlign w:val="center"/>
          </w:tcPr>
          <w:p w14:paraId="0A0F3F4F" w14:textId="77777777" w:rsidR="00F016A2" w:rsidRPr="00FD1EE4" w:rsidRDefault="00F016A2" w:rsidP="00C46EFA">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5FC71F9"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40AD20BE"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14919276" w14:textId="77777777" w:rsidR="00F016A2" w:rsidRPr="00451A55" w:rsidRDefault="00F016A2" w:rsidP="00451A55">
      <w:pPr>
        <w:pStyle w:val="ListParagraph"/>
        <w:numPr>
          <w:ilvl w:val="0"/>
          <w:numId w:val="25"/>
        </w:numPr>
        <w:pBdr>
          <w:top w:val="nil"/>
          <w:left w:val="nil"/>
          <w:bottom w:val="nil"/>
          <w:right w:val="nil"/>
          <w:between w:val="nil"/>
        </w:pBdr>
        <w:spacing w:before="240"/>
        <w:rPr>
          <w:rFonts w:ascii="GHEA Grapalat" w:eastAsia="GHEA Grapalat" w:hAnsi="GHEA Grapalat" w:cs="GHEA Grapalat"/>
          <w:b/>
          <w:color w:val="000000"/>
        </w:rPr>
      </w:pPr>
      <w:r w:rsidRPr="00451A55">
        <w:rPr>
          <w:rFonts w:ascii="GHEA Grapalat" w:eastAsia="GHEA Grapalat" w:hAnsi="GHEA Grapalat" w:cs="GHEA Grapalat"/>
          <w:b/>
          <w:color w:val="000000"/>
        </w:rPr>
        <w:t>Участие государства, муниципалитета или международной организации</w:t>
      </w:r>
    </w:p>
    <w:p w14:paraId="2FAC630E" w14:textId="77777777"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4CC1402D" w14:textId="77777777" w:rsidTr="006D2CDF">
        <w:tc>
          <w:tcPr>
            <w:tcW w:w="2837" w:type="dxa"/>
            <w:shd w:val="clear" w:color="auto" w:fill="D9E2F3"/>
            <w:vAlign w:val="center"/>
          </w:tcPr>
          <w:p w14:paraId="0360CDAE"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3BF4B87" w14:textId="77777777" w:rsidR="00F016A2" w:rsidRPr="00FD1EE4" w:rsidRDefault="00F016A2" w:rsidP="00C46EFA">
            <w:pPr>
              <w:spacing w:before="240"/>
              <w:rPr>
                <w:rFonts w:ascii="GHEA Grapalat" w:eastAsia="GHEA Grapalat" w:hAnsi="GHEA Grapalat" w:cs="GHEA Grapalat"/>
              </w:rPr>
            </w:pPr>
          </w:p>
        </w:tc>
      </w:tr>
      <w:tr w:rsidR="00F016A2" w:rsidRPr="00FD1EE4" w14:paraId="375C09B0" w14:textId="77777777" w:rsidTr="006D2CDF">
        <w:tc>
          <w:tcPr>
            <w:tcW w:w="2837" w:type="dxa"/>
            <w:shd w:val="clear" w:color="auto" w:fill="D9E2F3"/>
            <w:vAlign w:val="center"/>
          </w:tcPr>
          <w:p w14:paraId="2CC7D8CA"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09D47A14" w14:textId="77777777" w:rsidR="00F016A2" w:rsidRPr="00FD1EE4" w:rsidRDefault="00F016A2" w:rsidP="00C46EFA">
            <w:pPr>
              <w:spacing w:before="240"/>
              <w:rPr>
                <w:rFonts w:ascii="GHEA Grapalat" w:eastAsia="GHEA Grapalat" w:hAnsi="GHEA Grapalat" w:cs="GHEA Grapalat"/>
              </w:rPr>
            </w:pPr>
          </w:p>
        </w:tc>
      </w:tr>
      <w:tr w:rsidR="00F016A2" w:rsidRPr="00FD1EE4" w14:paraId="78F470B1" w14:textId="77777777" w:rsidTr="006D2CDF">
        <w:tc>
          <w:tcPr>
            <w:tcW w:w="2837" w:type="dxa"/>
            <w:shd w:val="clear" w:color="auto" w:fill="D9E2F3"/>
            <w:vAlign w:val="center"/>
          </w:tcPr>
          <w:p w14:paraId="60EC7628"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A7DD8D6" w14:textId="77777777" w:rsidR="00F016A2" w:rsidRPr="00FD1EE4" w:rsidRDefault="00F016A2" w:rsidP="00C46EFA">
            <w:pPr>
              <w:spacing w:before="240"/>
              <w:rPr>
                <w:rFonts w:ascii="GHEA Grapalat" w:eastAsia="GHEA Grapalat" w:hAnsi="GHEA Grapalat" w:cs="GHEA Grapalat"/>
              </w:rPr>
            </w:pPr>
          </w:p>
        </w:tc>
      </w:tr>
      <w:tr w:rsidR="00F016A2" w:rsidRPr="00FD1EE4" w14:paraId="5F4431CE" w14:textId="77777777" w:rsidTr="006D2CDF">
        <w:tc>
          <w:tcPr>
            <w:tcW w:w="2837" w:type="dxa"/>
            <w:shd w:val="clear" w:color="auto" w:fill="D9E2F3"/>
            <w:vAlign w:val="center"/>
          </w:tcPr>
          <w:p w14:paraId="5494262B"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528920CD"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1BC48DD"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56379EDA" w14:textId="77777777"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372441D" w14:textId="77777777" w:rsidTr="006D2CDF">
        <w:tc>
          <w:tcPr>
            <w:tcW w:w="2837" w:type="dxa"/>
            <w:shd w:val="clear" w:color="auto" w:fill="D9E2F3"/>
            <w:vAlign w:val="center"/>
          </w:tcPr>
          <w:p w14:paraId="2ED5E411" w14:textId="77777777" w:rsidR="00F016A2" w:rsidRPr="00B047A2"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E9B35F8" w14:textId="77777777" w:rsidR="00F016A2" w:rsidRPr="00FD1EE4" w:rsidRDefault="00F016A2" w:rsidP="00C46EFA">
            <w:pPr>
              <w:spacing w:before="240"/>
              <w:rPr>
                <w:rFonts w:ascii="GHEA Grapalat" w:eastAsia="GHEA Grapalat" w:hAnsi="GHEA Grapalat" w:cs="GHEA Grapalat"/>
              </w:rPr>
            </w:pPr>
          </w:p>
        </w:tc>
      </w:tr>
      <w:tr w:rsidR="00F016A2" w:rsidRPr="00FD1EE4" w14:paraId="0DF8DA0B" w14:textId="77777777" w:rsidTr="006D2CDF">
        <w:tc>
          <w:tcPr>
            <w:tcW w:w="2837" w:type="dxa"/>
            <w:shd w:val="clear" w:color="auto" w:fill="D9E2F3"/>
            <w:vAlign w:val="center"/>
          </w:tcPr>
          <w:p w14:paraId="51ABB7EB"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3BB92BB" w14:textId="77777777" w:rsidR="00F016A2" w:rsidRPr="00FD1EE4" w:rsidRDefault="00F016A2" w:rsidP="00C46EFA">
            <w:pPr>
              <w:spacing w:before="240"/>
              <w:rPr>
                <w:rFonts w:ascii="GHEA Grapalat" w:eastAsia="GHEA Grapalat" w:hAnsi="GHEA Grapalat" w:cs="GHEA Grapalat"/>
              </w:rPr>
            </w:pPr>
          </w:p>
        </w:tc>
      </w:tr>
      <w:tr w:rsidR="00F016A2" w:rsidRPr="00FD1EE4" w14:paraId="5444B1E3" w14:textId="77777777" w:rsidTr="006D2CDF">
        <w:tc>
          <w:tcPr>
            <w:tcW w:w="2837" w:type="dxa"/>
            <w:shd w:val="clear" w:color="auto" w:fill="D9E2F3"/>
            <w:vAlign w:val="center"/>
          </w:tcPr>
          <w:p w14:paraId="1ED17DC3"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5D26A4B" w14:textId="77777777" w:rsidR="00F016A2" w:rsidRPr="00FD1EE4" w:rsidRDefault="00F016A2" w:rsidP="00C46EFA">
            <w:pPr>
              <w:spacing w:before="240"/>
              <w:rPr>
                <w:rFonts w:ascii="GHEA Grapalat" w:eastAsia="GHEA Grapalat" w:hAnsi="GHEA Grapalat" w:cs="GHEA Grapalat"/>
              </w:rPr>
            </w:pPr>
          </w:p>
        </w:tc>
      </w:tr>
      <w:tr w:rsidR="00F016A2" w:rsidRPr="00FD1EE4" w14:paraId="55A39ACC" w14:textId="77777777" w:rsidTr="006D2CDF">
        <w:tc>
          <w:tcPr>
            <w:tcW w:w="2837" w:type="dxa"/>
            <w:shd w:val="clear" w:color="auto" w:fill="D9E2F3"/>
            <w:vAlign w:val="center"/>
          </w:tcPr>
          <w:p w14:paraId="6A6927DB"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F2AE6F5"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BEB1C26"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0765868" w14:textId="77777777" w:rsidR="00F016A2" w:rsidRPr="00451A55" w:rsidRDefault="00F016A2" w:rsidP="00451A55">
      <w:pPr>
        <w:pStyle w:val="ListParagraph"/>
        <w:numPr>
          <w:ilvl w:val="0"/>
          <w:numId w:val="25"/>
        </w:numPr>
        <w:rPr>
          <w:rFonts w:ascii="GHEA Grapalat" w:hAnsi="GHEA Grapalat"/>
          <w:lang w:val="en-US"/>
        </w:rPr>
      </w:pPr>
      <w:r w:rsidRPr="00451A55">
        <w:rPr>
          <w:rFonts w:ascii="GHEA Grapalat" w:eastAsia="GHEA Grapalat" w:hAnsi="GHEA Grapalat" w:cs="GHEA Grapalat"/>
          <w:b/>
          <w:color w:val="000000"/>
        </w:rPr>
        <w:t>Данные реального бенефициара</w:t>
      </w:r>
    </w:p>
    <w:p w14:paraId="572A4E85" w14:textId="77777777"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7DD51FE" w14:textId="77777777" w:rsidTr="006D2CDF">
        <w:tc>
          <w:tcPr>
            <w:tcW w:w="2836" w:type="dxa"/>
            <w:shd w:val="clear" w:color="auto" w:fill="D9E2F3"/>
            <w:vAlign w:val="center"/>
          </w:tcPr>
          <w:p w14:paraId="0D131BC3"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11CC5CF" w14:textId="77777777" w:rsidR="00F016A2" w:rsidRPr="00FD1EE4" w:rsidRDefault="00F016A2" w:rsidP="00C46EFA">
            <w:pPr>
              <w:spacing w:before="240"/>
              <w:rPr>
                <w:rFonts w:ascii="GHEA Grapalat" w:eastAsia="GHEA Grapalat" w:hAnsi="GHEA Grapalat" w:cs="GHEA Grapalat"/>
              </w:rPr>
            </w:pPr>
          </w:p>
        </w:tc>
      </w:tr>
      <w:tr w:rsidR="00F016A2" w:rsidRPr="00FD1EE4" w14:paraId="12BC9A7D" w14:textId="77777777" w:rsidTr="006D2CDF">
        <w:tc>
          <w:tcPr>
            <w:tcW w:w="2836" w:type="dxa"/>
            <w:shd w:val="clear" w:color="auto" w:fill="D9E2F3"/>
            <w:vAlign w:val="center"/>
          </w:tcPr>
          <w:p w14:paraId="409F552A"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3B930892" w14:textId="77777777" w:rsidR="00F016A2" w:rsidRPr="00FD1EE4" w:rsidRDefault="00F016A2" w:rsidP="00C46EFA">
            <w:pPr>
              <w:spacing w:before="240"/>
              <w:rPr>
                <w:rFonts w:ascii="GHEA Grapalat" w:eastAsia="GHEA Grapalat" w:hAnsi="GHEA Grapalat" w:cs="GHEA Grapalat"/>
              </w:rPr>
            </w:pPr>
          </w:p>
        </w:tc>
      </w:tr>
      <w:tr w:rsidR="00F016A2" w:rsidRPr="00FD1EE4" w14:paraId="6D2C1B48" w14:textId="77777777" w:rsidTr="006D2CDF">
        <w:tc>
          <w:tcPr>
            <w:tcW w:w="2836" w:type="dxa"/>
            <w:shd w:val="clear" w:color="auto" w:fill="D9E2F3"/>
            <w:vAlign w:val="center"/>
          </w:tcPr>
          <w:p w14:paraId="687F71E4"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4138C7" w14:textId="77777777" w:rsidR="00F016A2" w:rsidRPr="00FD1EE4" w:rsidRDefault="00F016A2" w:rsidP="00C46EFA">
            <w:pPr>
              <w:spacing w:before="240"/>
              <w:rPr>
                <w:rFonts w:ascii="GHEA Grapalat" w:eastAsia="GHEA Grapalat" w:hAnsi="GHEA Grapalat" w:cs="GHEA Grapalat"/>
              </w:rPr>
            </w:pPr>
          </w:p>
        </w:tc>
      </w:tr>
      <w:tr w:rsidR="00F016A2" w:rsidRPr="00FD1EE4" w14:paraId="56698ECA" w14:textId="77777777" w:rsidTr="006D2CDF">
        <w:tc>
          <w:tcPr>
            <w:tcW w:w="2836" w:type="dxa"/>
            <w:shd w:val="clear" w:color="auto" w:fill="D9E2F3"/>
            <w:vAlign w:val="center"/>
          </w:tcPr>
          <w:p w14:paraId="501F9610"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6CCB5DB" w14:textId="77777777" w:rsidR="00F016A2" w:rsidRPr="00FD1EE4" w:rsidRDefault="00F016A2" w:rsidP="00C46EFA">
            <w:pPr>
              <w:spacing w:before="240"/>
              <w:rPr>
                <w:rFonts w:ascii="GHEA Grapalat" w:eastAsia="GHEA Grapalat" w:hAnsi="GHEA Grapalat" w:cs="GHEA Grapalat"/>
              </w:rPr>
            </w:pPr>
          </w:p>
        </w:tc>
      </w:tr>
      <w:tr w:rsidR="00F016A2" w:rsidRPr="00FD1EE4" w14:paraId="6CD1D6A9" w14:textId="77777777" w:rsidTr="006D2CDF">
        <w:tc>
          <w:tcPr>
            <w:tcW w:w="2836" w:type="dxa"/>
            <w:shd w:val="clear" w:color="auto" w:fill="D9E2F3"/>
            <w:vAlign w:val="center"/>
          </w:tcPr>
          <w:p w14:paraId="2A97BB5E"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9FBD2C7" w14:textId="77777777" w:rsidR="00F016A2" w:rsidRPr="00FD1EE4" w:rsidRDefault="00F016A2" w:rsidP="00C46EFA">
            <w:pPr>
              <w:spacing w:before="240"/>
              <w:rPr>
                <w:rFonts w:ascii="GHEA Grapalat" w:eastAsia="GHEA Grapalat" w:hAnsi="GHEA Grapalat" w:cs="GHEA Grapalat"/>
              </w:rPr>
            </w:pPr>
          </w:p>
        </w:tc>
      </w:tr>
      <w:tr w:rsidR="00F016A2" w:rsidRPr="00FD1EE4" w14:paraId="0B69C4D9" w14:textId="77777777" w:rsidTr="006D2CDF">
        <w:tc>
          <w:tcPr>
            <w:tcW w:w="2836" w:type="dxa"/>
            <w:shd w:val="clear" w:color="auto" w:fill="D9E2F3"/>
            <w:vAlign w:val="center"/>
          </w:tcPr>
          <w:p w14:paraId="4924FE57"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B3E2DA4" w14:textId="77777777" w:rsidR="00F016A2" w:rsidRPr="00FD1EE4" w:rsidRDefault="00F016A2" w:rsidP="00C46EFA">
            <w:pPr>
              <w:spacing w:before="240"/>
              <w:rPr>
                <w:rFonts w:ascii="GHEA Grapalat" w:eastAsia="GHEA Grapalat" w:hAnsi="GHEA Grapalat" w:cs="GHEA Grapalat"/>
              </w:rPr>
            </w:pPr>
          </w:p>
        </w:tc>
      </w:tr>
    </w:tbl>
    <w:p w14:paraId="73B16B42" w14:textId="77777777"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0032AE62" w14:textId="77777777" w:rsidTr="006D2CDF">
        <w:tc>
          <w:tcPr>
            <w:tcW w:w="2977" w:type="dxa"/>
            <w:shd w:val="clear" w:color="auto" w:fill="D9E2F3"/>
            <w:vAlign w:val="center"/>
          </w:tcPr>
          <w:p w14:paraId="786CA62E"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7B301F6E" w14:textId="77777777" w:rsidR="00F016A2" w:rsidRPr="00FD1EE4" w:rsidRDefault="00F016A2" w:rsidP="00C46EFA">
            <w:pPr>
              <w:spacing w:before="240"/>
              <w:rPr>
                <w:rFonts w:ascii="GHEA Grapalat" w:eastAsia="GHEA Grapalat" w:hAnsi="GHEA Grapalat" w:cs="GHEA Grapalat"/>
              </w:rPr>
            </w:pPr>
          </w:p>
        </w:tc>
      </w:tr>
      <w:tr w:rsidR="00F016A2" w:rsidRPr="00FD1EE4" w14:paraId="0FA21248" w14:textId="77777777" w:rsidTr="006D2CDF">
        <w:tc>
          <w:tcPr>
            <w:tcW w:w="2977" w:type="dxa"/>
            <w:shd w:val="clear" w:color="auto" w:fill="D9E2F3"/>
            <w:vAlign w:val="center"/>
          </w:tcPr>
          <w:p w14:paraId="33589CFA"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98ADF36" w14:textId="77777777" w:rsidR="00F016A2" w:rsidRPr="00FD1EE4" w:rsidRDefault="00F016A2" w:rsidP="00C46EFA">
            <w:pPr>
              <w:spacing w:before="240"/>
              <w:rPr>
                <w:rFonts w:ascii="GHEA Grapalat" w:eastAsia="GHEA Grapalat" w:hAnsi="GHEA Grapalat" w:cs="GHEA Grapalat"/>
              </w:rPr>
            </w:pPr>
          </w:p>
        </w:tc>
      </w:tr>
      <w:tr w:rsidR="00F016A2" w:rsidRPr="00FD1EE4" w14:paraId="44661A96" w14:textId="77777777" w:rsidTr="006D2CDF">
        <w:tc>
          <w:tcPr>
            <w:tcW w:w="2977" w:type="dxa"/>
            <w:shd w:val="clear" w:color="auto" w:fill="D9E2F3"/>
            <w:vAlign w:val="center"/>
          </w:tcPr>
          <w:p w14:paraId="57A40AB4" w14:textId="77777777" w:rsidR="00F016A2" w:rsidRPr="00FD1EE4" w:rsidRDefault="00F016A2" w:rsidP="00C46EFA">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B3B7E38" w14:textId="77777777" w:rsidR="00F016A2" w:rsidRPr="00FD1EE4" w:rsidRDefault="00F016A2" w:rsidP="00C46EFA">
            <w:pPr>
              <w:spacing w:before="240"/>
              <w:rPr>
                <w:rFonts w:ascii="GHEA Grapalat" w:eastAsia="GHEA Grapalat" w:hAnsi="GHEA Grapalat" w:cs="GHEA Grapalat"/>
              </w:rPr>
            </w:pPr>
          </w:p>
        </w:tc>
      </w:tr>
      <w:tr w:rsidR="00F016A2" w:rsidRPr="00FD1EE4" w14:paraId="604EB525" w14:textId="77777777" w:rsidTr="006D2CDF">
        <w:tc>
          <w:tcPr>
            <w:tcW w:w="2977" w:type="dxa"/>
            <w:shd w:val="clear" w:color="auto" w:fill="D9E2F3"/>
            <w:vAlign w:val="center"/>
          </w:tcPr>
          <w:p w14:paraId="1C16CA15" w14:textId="77777777" w:rsidR="00F016A2" w:rsidRPr="00FD1EE4" w:rsidRDefault="00F016A2" w:rsidP="00C46EFA">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1533616" w14:textId="77777777" w:rsidR="00F016A2" w:rsidRPr="00FD1EE4" w:rsidRDefault="00F016A2" w:rsidP="00C46EFA">
            <w:pPr>
              <w:spacing w:before="240"/>
              <w:rPr>
                <w:rFonts w:ascii="GHEA Grapalat" w:eastAsia="GHEA Grapalat" w:hAnsi="GHEA Grapalat" w:cs="GHEA Grapalat"/>
              </w:rPr>
            </w:pPr>
          </w:p>
        </w:tc>
      </w:tr>
      <w:tr w:rsidR="00F016A2" w:rsidRPr="00FD1EE4" w14:paraId="1ED70F05" w14:textId="77777777" w:rsidTr="006D2CDF">
        <w:tc>
          <w:tcPr>
            <w:tcW w:w="2977" w:type="dxa"/>
            <w:shd w:val="clear" w:color="auto" w:fill="D9E2F3"/>
            <w:vAlign w:val="center"/>
          </w:tcPr>
          <w:p w14:paraId="46882D66"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71427D8A" w14:textId="77777777" w:rsidR="00F016A2" w:rsidRPr="00FD1EE4" w:rsidRDefault="00F016A2" w:rsidP="00C46EFA">
            <w:pPr>
              <w:spacing w:before="240"/>
              <w:rPr>
                <w:rFonts w:ascii="GHEA Grapalat" w:eastAsia="GHEA Grapalat" w:hAnsi="GHEA Grapalat" w:cs="GHEA Grapalat"/>
              </w:rPr>
            </w:pPr>
          </w:p>
        </w:tc>
      </w:tr>
    </w:tbl>
    <w:p w14:paraId="3B67FE45" w14:textId="77777777"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E5493F4" w14:textId="77777777" w:rsidTr="006D2CDF">
        <w:tc>
          <w:tcPr>
            <w:tcW w:w="2943" w:type="dxa"/>
            <w:shd w:val="clear" w:color="auto" w:fill="D9E2F3"/>
            <w:vAlign w:val="center"/>
          </w:tcPr>
          <w:p w14:paraId="1F927389"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072" w:type="dxa"/>
            <w:vAlign w:val="center"/>
          </w:tcPr>
          <w:p w14:paraId="506719C6" w14:textId="77777777" w:rsidR="00F016A2" w:rsidRPr="00FD1EE4" w:rsidRDefault="00F016A2" w:rsidP="00C46EFA">
            <w:pPr>
              <w:spacing w:before="240"/>
              <w:rPr>
                <w:rFonts w:ascii="GHEA Grapalat" w:eastAsia="GHEA Grapalat" w:hAnsi="GHEA Grapalat" w:cs="GHEA Grapalat"/>
              </w:rPr>
            </w:pPr>
          </w:p>
        </w:tc>
      </w:tr>
      <w:tr w:rsidR="00F016A2" w:rsidRPr="00FD1EE4" w14:paraId="26FCA6FF" w14:textId="77777777" w:rsidTr="006D2CDF">
        <w:tc>
          <w:tcPr>
            <w:tcW w:w="2943" w:type="dxa"/>
            <w:shd w:val="clear" w:color="auto" w:fill="D9E2F3"/>
            <w:vAlign w:val="center"/>
          </w:tcPr>
          <w:p w14:paraId="2DBCB502"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3B78DE80" w14:textId="77777777" w:rsidR="00F016A2" w:rsidRPr="00FD1EE4" w:rsidRDefault="00F016A2" w:rsidP="00C46EFA">
            <w:pPr>
              <w:spacing w:before="240"/>
              <w:rPr>
                <w:rFonts w:ascii="GHEA Grapalat" w:eastAsia="GHEA Grapalat" w:hAnsi="GHEA Grapalat" w:cs="GHEA Grapalat"/>
              </w:rPr>
            </w:pPr>
          </w:p>
        </w:tc>
      </w:tr>
      <w:tr w:rsidR="00F016A2" w:rsidRPr="00FD1EE4" w14:paraId="03CEE76F" w14:textId="77777777" w:rsidTr="006D2CDF">
        <w:tc>
          <w:tcPr>
            <w:tcW w:w="2943" w:type="dxa"/>
            <w:shd w:val="clear" w:color="auto" w:fill="D9E2F3"/>
            <w:vAlign w:val="center"/>
          </w:tcPr>
          <w:p w14:paraId="459F5DF4" w14:textId="77777777" w:rsidR="00F016A2" w:rsidRPr="00FD1EE4" w:rsidRDefault="00F016A2" w:rsidP="00C46EF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DE420E7" w14:textId="77777777" w:rsidR="00F016A2" w:rsidRPr="00FD1EE4" w:rsidRDefault="00F016A2" w:rsidP="00C46EFA">
            <w:pPr>
              <w:spacing w:before="240"/>
              <w:rPr>
                <w:rFonts w:ascii="GHEA Grapalat" w:eastAsia="GHEA Grapalat" w:hAnsi="GHEA Grapalat" w:cs="GHEA Grapalat"/>
              </w:rPr>
            </w:pPr>
          </w:p>
        </w:tc>
      </w:tr>
      <w:tr w:rsidR="00F016A2" w:rsidRPr="00FD1EE4" w14:paraId="11682F9C" w14:textId="77777777" w:rsidTr="006D2CDF">
        <w:tc>
          <w:tcPr>
            <w:tcW w:w="2943" w:type="dxa"/>
            <w:shd w:val="clear" w:color="auto" w:fill="D9E2F3"/>
            <w:vAlign w:val="center"/>
          </w:tcPr>
          <w:p w14:paraId="33913291" w14:textId="77777777" w:rsidR="00F016A2" w:rsidRPr="00FD1EE4" w:rsidRDefault="00F016A2" w:rsidP="00C46EFA">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44DA2B7" w14:textId="77777777" w:rsidR="00F016A2" w:rsidRPr="00FD1EE4" w:rsidRDefault="00F016A2" w:rsidP="00C46EFA">
            <w:pPr>
              <w:spacing w:before="240"/>
              <w:rPr>
                <w:rFonts w:ascii="GHEA Grapalat" w:eastAsia="GHEA Grapalat" w:hAnsi="GHEA Grapalat" w:cs="GHEA Grapalat"/>
              </w:rPr>
            </w:pPr>
          </w:p>
        </w:tc>
      </w:tr>
    </w:tbl>
    <w:p w14:paraId="64F72114" w14:textId="77777777"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66C34EEB" w14:textId="77777777" w:rsidTr="006D2CDF">
        <w:tc>
          <w:tcPr>
            <w:tcW w:w="2837" w:type="dxa"/>
            <w:shd w:val="clear" w:color="auto" w:fill="D9E2F3"/>
            <w:vAlign w:val="center"/>
          </w:tcPr>
          <w:p w14:paraId="77BCD8F3"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2DBD691" w14:textId="77777777" w:rsidR="00F016A2" w:rsidRPr="00FD1EE4" w:rsidRDefault="00F016A2" w:rsidP="00C46EFA">
            <w:pPr>
              <w:spacing w:before="240"/>
              <w:rPr>
                <w:rFonts w:ascii="GHEA Grapalat" w:eastAsia="GHEA Grapalat" w:hAnsi="GHEA Grapalat" w:cs="GHEA Grapalat"/>
              </w:rPr>
            </w:pPr>
          </w:p>
        </w:tc>
      </w:tr>
      <w:tr w:rsidR="00F016A2" w:rsidRPr="00FD1EE4" w14:paraId="04F1EE86" w14:textId="77777777" w:rsidTr="006D2CDF">
        <w:tc>
          <w:tcPr>
            <w:tcW w:w="2837" w:type="dxa"/>
            <w:shd w:val="clear" w:color="auto" w:fill="D9E2F3"/>
            <w:vAlign w:val="center"/>
          </w:tcPr>
          <w:p w14:paraId="6DB769D5"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063EFC4" w14:textId="77777777" w:rsidR="00F016A2" w:rsidRPr="00FD1EE4" w:rsidRDefault="00F016A2" w:rsidP="00C46EFA">
            <w:pPr>
              <w:spacing w:before="240"/>
              <w:rPr>
                <w:rFonts w:ascii="GHEA Grapalat" w:eastAsia="GHEA Grapalat" w:hAnsi="GHEA Grapalat" w:cs="GHEA Grapalat"/>
              </w:rPr>
            </w:pPr>
          </w:p>
        </w:tc>
      </w:tr>
      <w:tr w:rsidR="00F016A2" w:rsidRPr="00FD1EE4" w14:paraId="65ED9FEC" w14:textId="77777777" w:rsidTr="006D2CDF">
        <w:tc>
          <w:tcPr>
            <w:tcW w:w="2837" w:type="dxa"/>
            <w:shd w:val="clear" w:color="auto" w:fill="D9E2F3"/>
            <w:vAlign w:val="center"/>
          </w:tcPr>
          <w:p w14:paraId="5058469F"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59A2796" w14:textId="77777777" w:rsidR="00F016A2" w:rsidRPr="00FD1EE4" w:rsidRDefault="00F016A2" w:rsidP="00C46EFA">
            <w:pPr>
              <w:spacing w:before="240"/>
              <w:rPr>
                <w:rFonts w:ascii="GHEA Grapalat" w:eastAsia="GHEA Grapalat" w:hAnsi="GHEA Grapalat" w:cs="GHEA Grapalat"/>
              </w:rPr>
            </w:pPr>
          </w:p>
        </w:tc>
      </w:tr>
      <w:tr w:rsidR="00F016A2" w:rsidRPr="00FD1EE4" w14:paraId="69066876" w14:textId="77777777" w:rsidTr="006D2CDF">
        <w:tc>
          <w:tcPr>
            <w:tcW w:w="2837" w:type="dxa"/>
            <w:shd w:val="clear" w:color="auto" w:fill="D9E2F3"/>
            <w:vAlign w:val="center"/>
          </w:tcPr>
          <w:p w14:paraId="681D194B"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F60360D" w14:textId="77777777" w:rsidR="00F016A2" w:rsidRPr="00FD1EE4" w:rsidRDefault="00F016A2" w:rsidP="00C46EFA">
            <w:pPr>
              <w:spacing w:before="240"/>
              <w:rPr>
                <w:rFonts w:ascii="GHEA Grapalat" w:eastAsia="GHEA Grapalat" w:hAnsi="GHEA Grapalat" w:cs="GHEA Grapalat"/>
              </w:rPr>
            </w:pPr>
          </w:p>
        </w:tc>
      </w:tr>
    </w:tbl>
    <w:p w14:paraId="35E26B9B" w14:textId="77777777" w:rsidR="00F016A2" w:rsidRPr="008C665F"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1EE50ABD" w14:textId="77777777" w:rsidTr="006D2CDF">
        <w:trPr>
          <w:trHeight w:val="924"/>
        </w:trPr>
        <w:tc>
          <w:tcPr>
            <w:tcW w:w="9016" w:type="dxa"/>
            <w:gridSpan w:val="2"/>
            <w:vAlign w:val="center"/>
          </w:tcPr>
          <w:p w14:paraId="4A46F2FF" w14:textId="77777777" w:rsidR="00F016A2" w:rsidRPr="00FD1EE4" w:rsidRDefault="004E75F3" w:rsidP="00C46EFA">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A936BFC" w14:textId="77777777" w:rsidTr="006D2CDF">
        <w:trPr>
          <w:trHeight w:val="684"/>
        </w:trPr>
        <w:tc>
          <w:tcPr>
            <w:tcW w:w="4508" w:type="dxa"/>
            <w:shd w:val="clear" w:color="auto" w:fill="D9E2F3"/>
            <w:vAlign w:val="center"/>
          </w:tcPr>
          <w:p w14:paraId="53D9AFED"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13F0AEF" w14:textId="77777777" w:rsidR="00F016A2" w:rsidRPr="00FD1EE4" w:rsidRDefault="00F016A2" w:rsidP="00C46EFA">
            <w:pPr>
              <w:spacing w:before="240"/>
              <w:rPr>
                <w:rFonts w:ascii="GHEA Grapalat" w:eastAsia="GHEA Grapalat" w:hAnsi="GHEA Grapalat" w:cs="GHEA Grapalat"/>
              </w:rPr>
            </w:pPr>
          </w:p>
        </w:tc>
      </w:tr>
      <w:tr w:rsidR="00F016A2" w:rsidRPr="00FD1EE4" w14:paraId="734DF3B9" w14:textId="77777777" w:rsidTr="006D2CDF">
        <w:trPr>
          <w:trHeight w:val="1282"/>
        </w:trPr>
        <w:tc>
          <w:tcPr>
            <w:tcW w:w="4508" w:type="dxa"/>
            <w:shd w:val="clear" w:color="auto" w:fill="D9E2F3"/>
            <w:vAlign w:val="center"/>
          </w:tcPr>
          <w:p w14:paraId="14A27160"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6E426A6" w14:textId="77777777" w:rsidR="00F016A2" w:rsidRPr="006B364D" w:rsidRDefault="004E75F3"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9AB7FAD" w14:textId="77777777" w:rsidR="00F016A2" w:rsidRPr="00F10CBA" w:rsidRDefault="004E75F3"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6B36568" w14:textId="77777777" w:rsidTr="006D2CDF">
        <w:tc>
          <w:tcPr>
            <w:tcW w:w="9016" w:type="dxa"/>
            <w:gridSpan w:val="2"/>
            <w:vAlign w:val="center"/>
          </w:tcPr>
          <w:p w14:paraId="108C0548"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2226A2D5" w14:textId="77777777" w:rsidTr="006D2CDF">
        <w:tc>
          <w:tcPr>
            <w:tcW w:w="9016" w:type="dxa"/>
            <w:gridSpan w:val="2"/>
            <w:vAlign w:val="center"/>
          </w:tcPr>
          <w:p w14:paraId="0B464736" w14:textId="77777777" w:rsidR="00F016A2" w:rsidRPr="00FD1EE4" w:rsidRDefault="004E75F3" w:rsidP="00C46EFA">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3F419268" w14:textId="77777777" w:rsidR="00F016A2" w:rsidRPr="00A5193B"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CA62C8A" w14:textId="77777777" w:rsidTr="006D2CDF">
        <w:trPr>
          <w:trHeight w:val="924"/>
        </w:trPr>
        <w:tc>
          <w:tcPr>
            <w:tcW w:w="9016" w:type="dxa"/>
            <w:gridSpan w:val="2"/>
            <w:vAlign w:val="center"/>
          </w:tcPr>
          <w:p w14:paraId="519A6F21" w14:textId="77777777" w:rsidR="00F016A2" w:rsidRPr="00FD1EE4" w:rsidRDefault="004E75F3" w:rsidP="00C46EFA">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31CACAD9" w14:textId="77777777" w:rsidTr="006D2CDF">
        <w:trPr>
          <w:trHeight w:val="684"/>
        </w:trPr>
        <w:tc>
          <w:tcPr>
            <w:tcW w:w="4508" w:type="dxa"/>
            <w:shd w:val="clear" w:color="auto" w:fill="D9E2F3"/>
            <w:vAlign w:val="center"/>
          </w:tcPr>
          <w:p w14:paraId="7E078504"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186F753" w14:textId="77777777" w:rsidR="00F016A2" w:rsidRPr="00FD1EE4" w:rsidRDefault="00F016A2" w:rsidP="00C46EFA">
            <w:pPr>
              <w:spacing w:before="240"/>
              <w:rPr>
                <w:rFonts w:ascii="GHEA Grapalat" w:eastAsia="GHEA Grapalat" w:hAnsi="GHEA Grapalat" w:cs="GHEA Grapalat"/>
              </w:rPr>
            </w:pPr>
          </w:p>
        </w:tc>
      </w:tr>
      <w:tr w:rsidR="00F016A2" w:rsidRPr="00FD1EE4" w14:paraId="6C82ABE0" w14:textId="77777777" w:rsidTr="006D2CDF">
        <w:trPr>
          <w:trHeight w:val="1282"/>
        </w:trPr>
        <w:tc>
          <w:tcPr>
            <w:tcW w:w="4508" w:type="dxa"/>
            <w:shd w:val="clear" w:color="auto" w:fill="D9E2F3"/>
            <w:vAlign w:val="center"/>
          </w:tcPr>
          <w:p w14:paraId="4BD4BA4E"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AFC0EA7" w14:textId="77777777" w:rsidR="00F016A2" w:rsidRPr="00C843BA" w:rsidRDefault="004E75F3"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2CAE366" w14:textId="77777777" w:rsidR="00F016A2" w:rsidRPr="00C843BA" w:rsidRDefault="004E75F3"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0DE9862" w14:textId="77777777" w:rsidTr="006D2CDF">
        <w:tc>
          <w:tcPr>
            <w:tcW w:w="9016" w:type="dxa"/>
            <w:gridSpan w:val="2"/>
            <w:vAlign w:val="center"/>
          </w:tcPr>
          <w:p w14:paraId="6C0898E6"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125E982E" w14:textId="77777777" w:rsidTr="006D2CDF">
        <w:tc>
          <w:tcPr>
            <w:tcW w:w="9016" w:type="dxa"/>
            <w:gridSpan w:val="2"/>
            <w:vAlign w:val="center"/>
          </w:tcPr>
          <w:p w14:paraId="16889F93"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075EAF29" w14:textId="77777777" w:rsidTr="006D2CDF">
        <w:tc>
          <w:tcPr>
            <w:tcW w:w="9016" w:type="dxa"/>
            <w:gridSpan w:val="2"/>
            <w:vAlign w:val="center"/>
          </w:tcPr>
          <w:p w14:paraId="5200E504"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7F45E4E7" w14:textId="77777777" w:rsidTr="006D2CDF">
        <w:tc>
          <w:tcPr>
            <w:tcW w:w="9016" w:type="dxa"/>
            <w:gridSpan w:val="2"/>
            <w:vAlign w:val="center"/>
          </w:tcPr>
          <w:p w14:paraId="5672702A" w14:textId="77777777" w:rsidR="00F016A2" w:rsidRPr="00FD1EE4" w:rsidRDefault="004E75F3" w:rsidP="00C46EFA">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376B7678" w14:textId="77777777" w:rsidR="00F016A2" w:rsidRPr="00FD1EE4"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D8C43DC" w14:textId="77777777" w:rsidTr="006D2CDF">
        <w:tc>
          <w:tcPr>
            <w:tcW w:w="2837" w:type="dxa"/>
            <w:shd w:val="clear" w:color="auto" w:fill="D9E2F3"/>
            <w:vAlign w:val="center"/>
          </w:tcPr>
          <w:p w14:paraId="30AC9982" w14:textId="77777777" w:rsidR="00F016A2" w:rsidRPr="00FD1EE4" w:rsidRDefault="00F016A2" w:rsidP="00C46EFA">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889E7BE" w14:textId="77777777" w:rsidR="00F016A2" w:rsidRPr="00FD1EE4" w:rsidRDefault="00F016A2" w:rsidP="00C46EFA">
            <w:pPr>
              <w:spacing w:before="240"/>
              <w:rPr>
                <w:rFonts w:ascii="GHEA Grapalat" w:eastAsia="GHEA Grapalat" w:hAnsi="GHEA Grapalat" w:cs="GHEA Grapalat"/>
              </w:rPr>
            </w:pPr>
          </w:p>
        </w:tc>
      </w:tr>
      <w:tr w:rsidR="00F016A2" w:rsidRPr="00FD1EE4" w14:paraId="111A08A5" w14:textId="77777777" w:rsidTr="006D2CDF">
        <w:tc>
          <w:tcPr>
            <w:tcW w:w="2837" w:type="dxa"/>
            <w:shd w:val="clear" w:color="auto" w:fill="D9E2F3"/>
            <w:vAlign w:val="center"/>
          </w:tcPr>
          <w:p w14:paraId="59140E9C" w14:textId="77777777" w:rsidR="00F016A2" w:rsidRPr="00FD1EE4" w:rsidRDefault="00F016A2" w:rsidP="00C46EF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1815FA5" w14:textId="77777777" w:rsidR="00F016A2" w:rsidRPr="00B23852" w:rsidRDefault="004E75F3"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0B3F2924" w14:textId="77777777" w:rsidR="00F016A2" w:rsidRPr="00FD1EE4" w:rsidRDefault="004E75F3" w:rsidP="00C46EFA">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294CF43E" w14:textId="77777777" w:rsidTr="006D2CDF">
        <w:tc>
          <w:tcPr>
            <w:tcW w:w="2837" w:type="dxa"/>
            <w:shd w:val="clear" w:color="auto" w:fill="D9E2F3"/>
            <w:vAlign w:val="center"/>
          </w:tcPr>
          <w:p w14:paraId="2ECA6F1E" w14:textId="77777777" w:rsidR="00F016A2" w:rsidRPr="00FD1EE4" w:rsidRDefault="00F016A2" w:rsidP="00C46EF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2715AF30" w14:textId="77777777" w:rsidR="00F016A2" w:rsidRPr="005600B4" w:rsidRDefault="004E75F3"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5EE7D63" w14:textId="77777777" w:rsidR="00F016A2" w:rsidRPr="005600B4" w:rsidRDefault="004E75F3" w:rsidP="00C46EFA">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0842A79F" w14:textId="77777777"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B65E4D0" w14:textId="77777777" w:rsidTr="006D2CDF">
        <w:tc>
          <w:tcPr>
            <w:tcW w:w="2837" w:type="dxa"/>
            <w:shd w:val="clear" w:color="auto" w:fill="D9E2F3"/>
            <w:vAlign w:val="center"/>
          </w:tcPr>
          <w:p w14:paraId="002541FA"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3060C4AD" w14:textId="77777777" w:rsidR="00F016A2" w:rsidRPr="00FD1EE4" w:rsidRDefault="00F016A2" w:rsidP="00C46EFA">
            <w:pPr>
              <w:spacing w:before="240"/>
              <w:rPr>
                <w:rFonts w:ascii="GHEA Grapalat" w:eastAsia="GHEA Grapalat" w:hAnsi="GHEA Grapalat" w:cs="GHEA Grapalat"/>
              </w:rPr>
            </w:pPr>
          </w:p>
        </w:tc>
      </w:tr>
      <w:tr w:rsidR="00F016A2" w:rsidRPr="00FD1EE4" w14:paraId="0BD890D7" w14:textId="77777777" w:rsidTr="006D2CDF">
        <w:tc>
          <w:tcPr>
            <w:tcW w:w="2837" w:type="dxa"/>
            <w:shd w:val="clear" w:color="auto" w:fill="D9E2F3"/>
            <w:vAlign w:val="center"/>
          </w:tcPr>
          <w:p w14:paraId="5F07B7C2"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6217028" w14:textId="77777777" w:rsidR="00F016A2" w:rsidRPr="00FD1EE4" w:rsidRDefault="00F016A2" w:rsidP="00C46EFA">
            <w:pPr>
              <w:spacing w:before="240"/>
              <w:rPr>
                <w:rFonts w:ascii="GHEA Grapalat" w:eastAsia="GHEA Grapalat" w:hAnsi="GHEA Grapalat" w:cs="GHEA Grapalat"/>
              </w:rPr>
            </w:pPr>
          </w:p>
        </w:tc>
      </w:tr>
    </w:tbl>
    <w:p w14:paraId="0E394793" w14:textId="77777777" w:rsidR="00F016A2" w:rsidRPr="00451A55" w:rsidRDefault="00F016A2" w:rsidP="00451A55">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451A55">
        <w:rPr>
          <w:rFonts w:ascii="GHEA Grapalat" w:eastAsia="GHEA Grapalat" w:hAnsi="GHEA Grapalat" w:cs="GHEA Grapalat"/>
          <w:b/>
          <w:color w:val="000000"/>
        </w:rPr>
        <w:t>Промежуточные юридические лица</w:t>
      </w:r>
    </w:p>
    <w:p w14:paraId="467B801C" w14:textId="77777777"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DAD8162" w14:textId="77777777" w:rsidTr="006D2CDF">
        <w:tc>
          <w:tcPr>
            <w:tcW w:w="2835" w:type="dxa"/>
            <w:shd w:val="clear" w:color="auto" w:fill="D9E2F3"/>
            <w:vAlign w:val="center"/>
          </w:tcPr>
          <w:p w14:paraId="0AEE845F"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w:t>
            </w:r>
          </w:p>
        </w:tc>
        <w:tc>
          <w:tcPr>
            <w:tcW w:w="6180" w:type="dxa"/>
            <w:vAlign w:val="center"/>
          </w:tcPr>
          <w:p w14:paraId="7B58EDF3" w14:textId="77777777" w:rsidR="00F016A2" w:rsidRPr="00FD1EE4" w:rsidRDefault="00F016A2" w:rsidP="00C46EFA">
            <w:pPr>
              <w:spacing w:before="240"/>
              <w:rPr>
                <w:rFonts w:ascii="GHEA Grapalat" w:eastAsia="GHEA Grapalat" w:hAnsi="GHEA Grapalat" w:cs="GHEA Grapalat"/>
              </w:rPr>
            </w:pPr>
          </w:p>
        </w:tc>
      </w:tr>
      <w:tr w:rsidR="00F016A2" w:rsidRPr="00FD1EE4" w14:paraId="2D978938" w14:textId="77777777" w:rsidTr="006D2CDF">
        <w:tc>
          <w:tcPr>
            <w:tcW w:w="2835" w:type="dxa"/>
            <w:shd w:val="clear" w:color="auto" w:fill="D9E2F3"/>
            <w:vAlign w:val="center"/>
          </w:tcPr>
          <w:p w14:paraId="24495B0E"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D36E262" w14:textId="77777777" w:rsidR="00F016A2" w:rsidRPr="00FD1EE4" w:rsidRDefault="00F016A2" w:rsidP="00C46EFA">
            <w:pPr>
              <w:spacing w:before="240"/>
              <w:rPr>
                <w:rFonts w:ascii="GHEA Grapalat" w:eastAsia="GHEA Grapalat" w:hAnsi="GHEA Grapalat" w:cs="GHEA Grapalat"/>
              </w:rPr>
            </w:pPr>
          </w:p>
        </w:tc>
      </w:tr>
      <w:tr w:rsidR="00F016A2" w:rsidRPr="00FD1EE4" w14:paraId="31A10DD7" w14:textId="77777777" w:rsidTr="006D2CDF">
        <w:tc>
          <w:tcPr>
            <w:tcW w:w="2835" w:type="dxa"/>
            <w:shd w:val="clear" w:color="auto" w:fill="D9E2F3"/>
            <w:vAlign w:val="center"/>
          </w:tcPr>
          <w:p w14:paraId="2977E4FD"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79887DC" w14:textId="77777777" w:rsidR="00F016A2" w:rsidRPr="00FD1EE4" w:rsidRDefault="00F016A2" w:rsidP="00C46EFA">
            <w:pPr>
              <w:spacing w:before="240"/>
              <w:rPr>
                <w:rFonts w:ascii="GHEA Grapalat" w:eastAsia="GHEA Grapalat" w:hAnsi="GHEA Grapalat" w:cs="GHEA Grapalat"/>
              </w:rPr>
            </w:pPr>
          </w:p>
        </w:tc>
      </w:tr>
      <w:tr w:rsidR="00F016A2" w:rsidRPr="00FD1EE4" w14:paraId="6050EC00" w14:textId="77777777" w:rsidTr="006D2CDF">
        <w:tc>
          <w:tcPr>
            <w:tcW w:w="2835" w:type="dxa"/>
            <w:shd w:val="clear" w:color="auto" w:fill="D9E2F3"/>
            <w:vAlign w:val="center"/>
          </w:tcPr>
          <w:p w14:paraId="0A9CC1F5"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AC9871B" w14:textId="77777777" w:rsidR="00F016A2" w:rsidRPr="00FD1EE4" w:rsidRDefault="00F016A2" w:rsidP="00C46EFA">
            <w:pPr>
              <w:spacing w:before="240"/>
              <w:rPr>
                <w:rFonts w:ascii="GHEA Grapalat" w:eastAsia="GHEA Grapalat" w:hAnsi="GHEA Grapalat" w:cs="GHEA Grapalat"/>
              </w:rPr>
            </w:pPr>
          </w:p>
        </w:tc>
      </w:tr>
      <w:tr w:rsidR="00F016A2" w:rsidRPr="00FD1EE4" w14:paraId="481A3245" w14:textId="77777777" w:rsidTr="006D2CDF">
        <w:tc>
          <w:tcPr>
            <w:tcW w:w="2835" w:type="dxa"/>
            <w:shd w:val="clear" w:color="auto" w:fill="D9E2F3"/>
            <w:vAlign w:val="center"/>
          </w:tcPr>
          <w:p w14:paraId="1B7AA9FF"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BD867FD" w14:textId="77777777" w:rsidR="00F016A2" w:rsidRPr="00FD1EE4" w:rsidRDefault="00F016A2" w:rsidP="00C46EFA">
            <w:pPr>
              <w:spacing w:before="240"/>
              <w:rPr>
                <w:rFonts w:ascii="GHEA Grapalat" w:eastAsia="GHEA Grapalat" w:hAnsi="GHEA Grapalat" w:cs="GHEA Grapalat"/>
              </w:rPr>
            </w:pPr>
          </w:p>
        </w:tc>
      </w:tr>
      <w:tr w:rsidR="00F016A2" w:rsidRPr="00FD1EE4" w14:paraId="5678DEE1" w14:textId="77777777" w:rsidTr="006D2CDF">
        <w:tc>
          <w:tcPr>
            <w:tcW w:w="2835" w:type="dxa"/>
            <w:shd w:val="clear" w:color="auto" w:fill="D9E2F3"/>
            <w:vAlign w:val="center"/>
          </w:tcPr>
          <w:p w14:paraId="30076758"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714727D" w14:textId="77777777" w:rsidR="00F016A2" w:rsidRPr="00FD1EE4" w:rsidRDefault="00F016A2" w:rsidP="00C46EFA">
            <w:pPr>
              <w:spacing w:before="240"/>
              <w:rPr>
                <w:rFonts w:ascii="GHEA Grapalat" w:eastAsia="GHEA Grapalat" w:hAnsi="GHEA Grapalat" w:cs="GHEA Grapalat"/>
              </w:rPr>
            </w:pPr>
          </w:p>
        </w:tc>
      </w:tr>
      <w:tr w:rsidR="00F016A2" w:rsidRPr="00FD1EE4" w14:paraId="5EECE054" w14:textId="77777777" w:rsidTr="006D2CDF">
        <w:tc>
          <w:tcPr>
            <w:tcW w:w="2835" w:type="dxa"/>
            <w:shd w:val="clear" w:color="auto" w:fill="D9E2F3"/>
            <w:vAlign w:val="center"/>
          </w:tcPr>
          <w:p w14:paraId="760B43CA"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934855C" w14:textId="77777777" w:rsidR="00F016A2" w:rsidRPr="00FD1EE4" w:rsidRDefault="00F016A2" w:rsidP="00C46EFA">
            <w:pPr>
              <w:spacing w:before="240"/>
              <w:rPr>
                <w:rFonts w:ascii="GHEA Grapalat" w:eastAsia="GHEA Grapalat" w:hAnsi="GHEA Grapalat" w:cs="GHEA Grapalat"/>
              </w:rPr>
            </w:pPr>
          </w:p>
        </w:tc>
      </w:tr>
    </w:tbl>
    <w:p w14:paraId="4066E26A" w14:textId="77777777" w:rsidR="00F016A2" w:rsidRPr="00FD1EE4" w:rsidRDefault="00F016A2" w:rsidP="00C46EFA">
      <w:pPr>
        <w:numPr>
          <w:ilvl w:val="1"/>
          <w:numId w:val="25"/>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4CEE640" w14:textId="77777777" w:rsidTr="006D2CDF">
        <w:trPr>
          <w:trHeight w:val="853"/>
        </w:trPr>
        <w:tc>
          <w:tcPr>
            <w:tcW w:w="2835" w:type="dxa"/>
            <w:vMerge w:val="restart"/>
            <w:shd w:val="clear" w:color="auto" w:fill="D9E2F3"/>
            <w:vAlign w:val="center"/>
          </w:tcPr>
          <w:p w14:paraId="4608C590" w14:textId="77777777" w:rsidR="00F016A2" w:rsidRPr="00FD1EE4" w:rsidRDefault="00F016A2" w:rsidP="00C46EFA">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99002F9" w14:textId="77777777" w:rsidR="00F016A2" w:rsidRPr="00FD1EE4" w:rsidRDefault="00F016A2" w:rsidP="00C46EFA">
            <w:pPr>
              <w:spacing w:before="240"/>
              <w:rPr>
                <w:rFonts w:ascii="GHEA Grapalat" w:eastAsia="GHEA Grapalat" w:hAnsi="GHEA Grapalat" w:cs="GHEA Grapalat"/>
              </w:rPr>
            </w:pPr>
          </w:p>
        </w:tc>
      </w:tr>
      <w:tr w:rsidR="00F016A2" w:rsidRPr="00FD1EE4" w14:paraId="20F7365C" w14:textId="77777777" w:rsidTr="006D2CDF">
        <w:trPr>
          <w:trHeight w:val="850"/>
        </w:trPr>
        <w:tc>
          <w:tcPr>
            <w:tcW w:w="2835" w:type="dxa"/>
            <w:vMerge/>
            <w:shd w:val="clear" w:color="auto" w:fill="D9E2F3"/>
            <w:vAlign w:val="center"/>
          </w:tcPr>
          <w:p w14:paraId="1063C5EC"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ACA9B4" w14:textId="77777777" w:rsidR="00F016A2" w:rsidRPr="00FD1EE4" w:rsidRDefault="00F016A2" w:rsidP="00C46EFA">
            <w:pPr>
              <w:spacing w:before="240"/>
              <w:rPr>
                <w:rFonts w:ascii="GHEA Grapalat" w:eastAsia="GHEA Grapalat" w:hAnsi="GHEA Grapalat" w:cs="GHEA Grapalat"/>
              </w:rPr>
            </w:pPr>
          </w:p>
        </w:tc>
      </w:tr>
      <w:tr w:rsidR="00F016A2" w:rsidRPr="00FD1EE4" w14:paraId="691C97AE" w14:textId="77777777" w:rsidTr="006D2CDF">
        <w:trPr>
          <w:trHeight w:val="850"/>
        </w:trPr>
        <w:tc>
          <w:tcPr>
            <w:tcW w:w="2835" w:type="dxa"/>
            <w:vMerge/>
            <w:shd w:val="clear" w:color="auto" w:fill="D9E2F3"/>
            <w:vAlign w:val="center"/>
          </w:tcPr>
          <w:p w14:paraId="46ED2457"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97EAEF" w14:textId="77777777" w:rsidR="00F016A2" w:rsidRPr="00FD1EE4" w:rsidRDefault="00F016A2" w:rsidP="00C46EFA">
            <w:pPr>
              <w:spacing w:before="240"/>
              <w:rPr>
                <w:rFonts w:ascii="GHEA Grapalat" w:eastAsia="GHEA Grapalat" w:hAnsi="GHEA Grapalat" w:cs="GHEA Grapalat"/>
              </w:rPr>
            </w:pPr>
          </w:p>
        </w:tc>
      </w:tr>
      <w:tr w:rsidR="00F016A2" w:rsidRPr="00FD1EE4" w14:paraId="7747B225" w14:textId="77777777" w:rsidTr="006D2CDF">
        <w:trPr>
          <w:trHeight w:val="850"/>
        </w:trPr>
        <w:tc>
          <w:tcPr>
            <w:tcW w:w="2835" w:type="dxa"/>
            <w:vMerge/>
            <w:shd w:val="clear" w:color="auto" w:fill="D9E2F3"/>
            <w:vAlign w:val="center"/>
          </w:tcPr>
          <w:p w14:paraId="08F3EBA5"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0A3CEF8" w14:textId="77777777" w:rsidR="00F016A2" w:rsidRPr="00FD1EE4" w:rsidRDefault="00F016A2" w:rsidP="00C46EFA">
            <w:pPr>
              <w:spacing w:before="240"/>
              <w:rPr>
                <w:rFonts w:ascii="GHEA Grapalat" w:eastAsia="GHEA Grapalat" w:hAnsi="GHEA Grapalat" w:cs="GHEA Grapalat"/>
              </w:rPr>
            </w:pPr>
          </w:p>
        </w:tc>
      </w:tr>
      <w:tr w:rsidR="00F016A2" w:rsidRPr="00FD1EE4" w14:paraId="498CB978" w14:textId="77777777" w:rsidTr="006D2CDF">
        <w:trPr>
          <w:trHeight w:val="850"/>
        </w:trPr>
        <w:tc>
          <w:tcPr>
            <w:tcW w:w="2835" w:type="dxa"/>
            <w:vMerge/>
            <w:shd w:val="clear" w:color="auto" w:fill="D9E2F3"/>
            <w:vAlign w:val="center"/>
          </w:tcPr>
          <w:p w14:paraId="148A1C2C" w14:textId="77777777" w:rsidR="00F016A2" w:rsidRPr="00FD1EE4" w:rsidRDefault="00F016A2" w:rsidP="00C46EFA">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16778AA" w14:textId="77777777" w:rsidR="00F016A2" w:rsidRPr="00FD1EE4" w:rsidRDefault="00F016A2" w:rsidP="00C46EFA">
            <w:pPr>
              <w:spacing w:before="240"/>
              <w:rPr>
                <w:rFonts w:ascii="GHEA Grapalat" w:eastAsia="GHEA Grapalat" w:hAnsi="GHEA Grapalat" w:cs="GHEA Grapalat"/>
              </w:rPr>
            </w:pPr>
          </w:p>
        </w:tc>
      </w:tr>
    </w:tbl>
    <w:p w14:paraId="36B414C6" w14:textId="77777777" w:rsidR="00F016A2" w:rsidRDefault="00F016A2" w:rsidP="00C46EFA">
      <w:pPr>
        <w:numPr>
          <w:ilvl w:val="1"/>
          <w:numId w:val="25"/>
        </w:numPr>
        <w:pBdr>
          <w:top w:val="nil"/>
          <w:left w:val="nil"/>
          <w:bottom w:val="nil"/>
          <w:right w:val="nil"/>
          <w:between w:val="nil"/>
        </w:pBdr>
        <w:spacing w:before="24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47863C0" w14:textId="77777777" w:rsidTr="006D2CDF">
        <w:tc>
          <w:tcPr>
            <w:tcW w:w="2835" w:type="dxa"/>
            <w:shd w:val="clear" w:color="auto" w:fill="D9E2F3"/>
            <w:vAlign w:val="center"/>
          </w:tcPr>
          <w:p w14:paraId="358DC426"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AAAC5F1" w14:textId="77777777" w:rsidR="00F016A2" w:rsidRPr="00FD1EE4" w:rsidRDefault="00F016A2" w:rsidP="00C46EFA">
            <w:pPr>
              <w:spacing w:before="240"/>
              <w:rPr>
                <w:rFonts w:ascii="GHEA Grapalat" w:eastAsia="GHEA Grapalat" w:hAnsi="GHEA Grapalat" w:cs="GHEA Grapalat"/>
              </w:rPr>
            </w:pPr>
          </w:p>
        </w:tc>
      </w:tr>
      <w:tr w:rsidR="00F016A2" w:rsidRPr="00FD1EE4" w14:paraId="04BCD268" w14:textId="77777777" w:rsidTr="006D2CDF">
        <w:tc>
          <w:tcPr>
            <w:tcW w:w="2835" w:type="dxa"/>
            <w:shd w:val="clear" w:color="auto" w:fill="D9E2F3"/>
            <w:vAlign w:val="center"/>
          </w:tcPr>
          <w:p w14:paraId="3997953E" w14:textId="77777777" w:rsidR="00F016A2" w:rsidRPr="00FD1EE4" w:rsidRDefault="00F016A2" w:rsidP="00C46EFA">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74532DC" w14:textId="77777777" w:rsidR="00F016A2" w:rsidRPr="00FD1EE4" w:rsidRDefault="00F016A2" w:rsidP="00C46EFA">
            <w:pPr>
              <w:spacing w:before="240"/>
              <w:rPr>
                <w:rFonts w:ascii="GHEA Grapalat" w:eastAsia="GHEA Grapalat" w:hAnsi="GHEA Grapalat" w:cs="GHEA Grapalat"/>
              </w:rPr>
            </w:pPr>
          </w:p>
        </w:tc>
      </w:tr>
    </w:tbl>
    <w:p w14:paraId="5AE080E6" w14:textId="77777777" w:rsidR="00F016A2" w:rsidRPr="005B10E1" w:rsidRDefault="00F016A2" w:rsidP="005B10E1">
      <w:pPr>
        <w:pStyle w:val="ListParagraph"/>
        <w:numPr>
          <w:ilvl w:val="0"/>
          <w:numId w:val="25"/>
        </w:numPr>
        <w:pBdr>
          <w:top w:val="nil"/>
          <w:left w:val="nil"/>
          <w:bottom w:val="nil"/>
          <w:right w:val="nil"/>
          <w:between w:val="nil"/>
        </w:pBdr>
        <w:spacing w:before="240"/>
        <w:rPr>
          <w:rFonts w:ascii="GHEA Grapalat" w:eastAsia="GHEA Grapalat" w:hAnsi="GHEA Grapalat" w:cs="GHEA Grapalat"/>
          <w:b/>
          <w:color w:val="000000"/>
        </w:rPr>
      </w:pPr>
      <w:r w:rsidRPr="005B10E1">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1BBA8E7C" w14:textId="77777777" w:rsidTr="006D2CDF">
        <w:tc>
          <w:tcPr>
            <w:tcW w:w="9016" w:type="dxa"/>
            <w:shd w:val="clear" w:color="auto" w:fill="DBE5F1" w:themeFill="accent1" w:themeFillTint="33"/>
          </w:tcPr>
          <w:p w14:paraId="71BDDC55" w14:textId="77777777" w:rsidR="00F016A2" w:rsidRPr="00FD1EE4" w:rsidRDefault="00F016A2" w:rsidP="00C46EFA">
            <w:pPr>
              <w:spacing w:before="24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0E3DF82E" w14:textId="77777777" w:rsidTr="006D2CDF">
        <w:trPr>
          <w:trHeight w:val="10187"/>
        </w:trPr>
        <w:tc>
          <w:tcPr>
            <w:tcW w:w="9016" w:type="dxa"/>
          </w:tcPr>
          <w:p w14:paraId="5EF8EA36" w14:textId="77777777" w:rsidR="00F016A2" w:rsidRPr="00FD1EE4" w:rsidRDefault="00F016A2" w:rsidP="00C46EFA">
            <w:pPr>
              <w:rPr>
                <w:rFonts w:ascii="GHEA Grapalat" w:eastAsia="GHEA Grapalat" w:hAnsi="GHEA Grapalat" w:cs="GHEA Grapalat"/>
                <w:b/>
                <w:color w:val="000000"/>
              </w:rPr>
            </w:pPr>
          </w:p>
        </w:tc>
      </w:tr>
    </w:tbl>
    <w:p w14:paraId="7A66B906" w14:textId="77777777" w:rsidR="00F016A2" w:rsidRPr="00FD1EE4" w:rsidRDefault="00F016A2" w:rsidP="00C46EFA">
      <w:pPr>
        <w:pBdr>
          <w:top w:val="nil"/>
          <w:left w:val="nil"/>
          <w:bottom w:val="nil"/>
          <w:right w:val="nil"/>
          <w:between w:val="nil"/>
        </w:pBdr>
        <w:rPr>
          <w:rFonts w:ascii="GHEA Grapalat" w:eastAsia="GHEA Grapalat" w:hAnsi="GHEA Grapalat" w:cs="GHEA Grapalat"/>
          <w:b/>
          <w:color w:val="000000"/>
        </w:rPr>
      </w:pPr>
    </w:p>
    <w:p w14:paraId="51D523D9" w14:textId="77777777" w:rsidR="00F016A2" w:rsidRDefault="00F016A2" w:rsidP="00C46EFA">
      <w:pPr>
        <w:rPr>
          <w:rFonts w:ascii="GHEA Grapalat" w:hAnsi="GHEA Grapalat"/>
          <w:b/>
        </w:rPr>
      </w:pPr>
    </w:p>
    <w:p w14:paraId="78CD21A8" w14:textId="77777777" w:rsidR="00F016A2" w:rsidRDefault="00F016A2" w:rsidP="00C46EFA">
      <w:pPr>
        <w:rPr>
          <w:ins w:id="8" w:author="Inesa Kocharyan" w:date="2021-09-01T11:45:00Z"/>
          <w:rFonts w:ascii="GHEA Grapalat" w:hAnsi="GHEA Grapalat"/>
          <w:b/>
        </w:rPr>
      </w:pPr>
    </w:p>
    <w:p w14:paraId="70912476" w14:textId="77777777" w:rsidR="00F016A2" w:rsidRDefault="00F016A2" w:rsidP="00C46EFA">
      <w:pPr>
        <w:rPr>
          <w:rFonts w:ascii="GHEA Grapalat" w:hAnsi="GHEA Grapalat"/>
          <w:b/>
        </w:rPr>
      </w:pPr>
      <w:r>
        <w:rPr>
          <w:rFonts w:ascii="GHEA Grapalat" w:hAnsi="GHEA Grapalat"/>
          <w:b/>
        </w:rPr>
        <w:br w:type="page"/>
      </w:r>
    </w:p>
    <w:p w14:paraId="0B30BB95" w14:textId="77777777" w:rsidR="00F016A2" w:rsidRPr="005B10E1" w:rsidRDefault="00F016A2" w:rsidP="005B10E1">
      <w:pPr>
        <w:contextualSpacing/>
        <w:jc w:val="center"/>
        <w:rPr>
          <w:rFonts w:ascii="GHEA Grapalat" w:hAnsi="GHEA Grapalat"/>
          <w:b/>
          <w:sz w:val="20"/>
          <w:szCs w:val="18"/>
          <w:lang w:val="hy-AM"/>
        </w:rPr>
      </w:pPr>
      <w:r w:rsidRPr="005B10E1">
        <w:rPr>
          <w:rFonts w:ascii="GHEA Grapalat" w:hAnsi="GHEA Grapalat"/>
          <w:b/>
          <w:sz w:val="20"/>
          <w:szCs w:val="18"/>
        </w:rPr>
        <w:lastRenderedPageBreak/>
        <w:t>Порядок заполнения декларации</w:t>
      </w:r>
    </w:p>
    <w:p w14:paraId="6798E837" w14:textId="77777777" w:rsidR="00F016A2" w:rsidRPr="005B10E1" w:rsidRDefault="00F016A2" w:rsidP="005B10E1">
      <w:pPr>
        <w:pStyle w:val="ListParagraph"/>
        <w:numPr>
          <w:ilvl w:val="0"/>
          <w:numId w:val="26"/>
        </w:numPr>
        <w:ind w:left="0"/>
        <w:contextualSpacing/>
        <w:jc w:val="both"/>
        <w:rPr>
          <w:rFonts w:ascii="GHEA Grapalat" w:hAnsi="GHEA Grapalat"/>
          <w:sz w:val="20"/>
          <w:szCs w:val="18"/>
        </w:rPr>
      </w:pPr>
      <w:r w:rsidRPr="005B10E1">
        <w:rPr>
          <w:rFonts w:ascii="GHEA Grapalat" w:hAnsi="GHEA Grapalat"/>
          <w:sz w:val="20"/>
          <w:szCs w:val="18"/>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1182CF" w14:textId="77777777" w:rsidR="00F016A2" w:rsidRPr="005B10E1" w:rsidRDefault="00F016A2" w:rsidP="005B10E1">
      <w:pPr>
        <w:pStyle w:val="ListParagraph"/>
        <w:numPr>
          <w:ilvl w:val="0"/>
          <w:numId w:val="27"/>
        </w:numPr>
        <w:ind w:left="0" w:firstLine="142"/>
        <w:contextualSpacing/>
        <w:jc w:val="both"/>
        <w:rPr>
          <w:rFonts w:ascii="GHEA Grapalat" w:hAnsi="GHEA Grapalat"/>
          <w:sz w:val="20"/>
          <w:szCs w:val="18"/>
        </w:rPr>
      </w:pPr>
      <w:r w:rsidRPr="005B10E1">
        <w:rPr>
          <w:rFonts w:ascii="GHEA Grapalat" w:hAnsi="GHEA Grapalat"/>
          <w:sz w:val="20"/>
          <w:szCs w:val="18"/>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AD43090" w14:textId="77777777" w:rsidR="00F016A2" w:rsidRPr="005B10E1" w:rsidRDefault="00F016A2" w:rsidP="005B10E1">
      <w:pPr>
        <w:pStyle w:val="ListParagraph"/>
        <w:numPr>
          <w:ilvl w:val="0"/>
          <w:numId w:val="27"/>
        </w:numPr>
        <w:contextualSpacing/>
        <w:jc w:val="both"/>
        <w:rPr>
          <w:rFonts w:ascii="GHEA Grapalat" w:hAnsi="GHEA Grapalat"/>
          <w:sz w:val="20"/>
          <w:szCs w:val="18"/>
        </w:rPr>
      </w:pPr>
      <w:r w:rsidRPr="005B10E1">
        <w:rPr>
          <w:rFonts w:ascii="GHEA Grapalat" w:hAnsi="GHEA Grapalat"/>
          <w:sz w:val="20"/>
          <w:szCs w:val="18"/>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957FDC5" w14:textId="77777777" w:rsidR="00F016A2" w:rsidRPr="005B10E1" w:rsidRDefault="00F016A2" w:rsidP="005B10E1">
      <w:pPr>
        <w:pStyle w:val="ListParagraph"/>
        <w:numPr>
          <w:ilvl w:val="0"/>
          <w:numId w:val="27"/>
        </w:numPr>
        <w:ind w:left="0" w:firstLine="0"/>
        <w:contextualSpacing/>
        <w:jc w:val="both"/>
        <w:rPr>
          <w:rFonts w:ascii="GHEA Grapalat" w:hAnsi="GHEA Grapalat"/>
          <w:sz w:val="20"/>
          <w:szCs w:val="18"/>
        </w:rPr>
      </w:pPr>
      <w:r w:rsidRPr="005B10E1">
        <w:rPr>
          <w:rFonts w:ascii="GHEA Grapalat" w:hAnsi="GHEA Grapalat"/>
          <w:sz w:val="20"/>
          <w:szCs w:val="18"/>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FAF5956" w14:textId="77777777" w:rsidR="00F016A2" w:rsidRPr="005B10E1" w:rsidRDefault="00F016A2" w:rsidP="005B10E1">
      <w:pPr>
        <w:pStyle w:val="ListParagraph"/>
        <w:numPr>
          <w:ilvl w:val="0"/>
          <w:numId w:val="26"/>
        </w:numPr>
        <w:ind w:left="142" w:hanging="284"/>
        <w:contextualSpacing/>
        <w:jc w:val="both"/>
        <w:rPr>
          <w:rFonts w:ascii="GHEA Grapalat" w:hAnsi="GHEA Grapalat"/>
          <w:sz w:val="20"/>
          <w:szCs w:val="18"/>
        </w:rPr>
      </w:pPr>
      <w:r w:rsidRPr="005B10E1">
        <w:rPr>
          <w:rFonts w:ascii="GHEA Grapalat" w:hAnsi="GHEA Grapalat"/>
          <w:sz w:val="20"/>
          <w:szCs w:val="18"/>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B10E1">
        <w:rPr>
          <w:sz w:val="20"/>
          <w:szCs w:val="18"/>
        </w:rPr>
        <w:t xml:space="preserve"> </w:t>
      </w:r>
      <w:r w:rsidRPr="005B10E1">
        <w:rPr>
          <w:rFonts w:ascii="GHEA Grapalat" w:hAnsi="GHEA Grapalat"/>
          <w:sz w:val="20"/>
          <w:szCs w:val="18"/>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503323A" w14:textId="77777777" w:rsidR="00F016A2" w:rsidRPr="005B10E1" w:rsidRDefault="00F016A2" w:rsidP="005B10E1">
      <w:pPr>
        <w:pStyle w:val="ListParagraph"/>
        <w:numPr>
          <w:ilvl w:val="0"/>
          <w:numId w:val="28"/>
        </w:numPr>
        <w:contextualSpacing/>
        <w:jc w:val="both"/>
        <w:rPr>
          <w:rFonts w:ascii="GHEA Grapalat" w:hAnsi="GHEA Grapalat"/>
          <w:sz w:val="20"/>
          <w:szCs w:val="18"/>
        </w:rPr>
      </w:pPr>
      <w:r w:rsidRPr="005B10E1">
        <w:rPr>
          <w:rFonts w:ascii="GHEA Grapalat" w:hAnsi="GHEA Grapalat"/>
          <w:sz w:val="20"/>
          <w:szCs w:val="18"/>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6AAA9D2" w14:textId="77777777" w:rsidR="00F016A2" w:rsidRPr="005B10E1" w:rsidRDefault="00F016A2" w:rsidP="005B10E1">
      <w:pPr>
        <w:pStyle w:val="ListParagraph"/>
        <w:numPr>
          <w:ilvl w:val="0"/>
          <w:numId w:val="28"/>
        </w:numPr>
        <w:contextualSpacing/>
        <w:jc w:val="both"/>
        <w:rPr>
          <w:rFonts w:ascii="GHEA Grapalat" w:hAnsi="GHEA Grapalat"/>
          <w:sz w:val="20"/>
          <w:szCs w:val="18"/>
        </w:rPr>
      </w:pPr>
      <w:r w:rsidRPr="005B10E1">
        <w:rPr>
          <w:rFonts w:ascii="GHEA Grapalat" w:hAnsi="GHEA Grapalat"/>
          <w:sz w:val="20"/>
          <w:szCs w:val="18"/>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C41B374" w14:textId="77777777" w:rsidR="00F016A2" w:rsidRPr="005B10E1" w:rsidRDefault="00F016A2" w:rsidP="005B10E1">
      <w:pPr>
        <w:pStyle w:val="ListParagraph"/>
        <w:numPr>
          <w:ilvl w:val="0"/>
          <w:numId w:val="28"/>
        </w:numPr>
        <w:contextualSpacing/>
        <w:jc w:val="both"/>
        <w:rPr>
          <w:rFonts w:ascii="GHEA Grapalat" w:hAnsi="GHEA Grapalat"/>
          <w:sz w:val="20"/>
          <w:szCs w:val="18"/>
        </w:rPr>
      </w:pPr>
      <w:r w:rsidRPr="005B10E1">
        <w:rPr>
          <w:rFonts w:ascii="GHEA Grapalat" w:hAnsi="GHEA Grapalat"/>
          <w:sz w:val="20"/>
          <w:szCs w:val="18"/>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8E6500" w14:textId="77777777" w:rsidR="00F016A2" w:rsidRPr="005B10E1" w:rsidRDefault="00F016A2" w:rsidP="005B10E1">
      <w:pPr>
        <w:pStyle w:val="ListParagraph"/>
        <w:numPr>
          <w:ilvl w:val="0"/>
          <w:numId w:val="26"/>
        </w:numPr>
        <w:ind w:left="0"/>
        <w:contextualSpacing/>
        <w:jc w:val="both"/>
        <w:rPr>
          <w:rFonts w:ascii="GHEA Grapalat" w:hAnsi="GHEA Grapalat"/>
          <w:sz w:val="20"/>
          <w:szCs w:val="18"/>
        </w:rPr>
      </w:pPr>
      <w:r w:rsidRPr="005B10E1">
        <w:rPr>
          <w:rFonts w:ascii="GHEA Grapalat" w:hAnsi="GHEA Grapalat"/>
          <w:sz w:val="20"/>
          <w:szCs w:val="18"/>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B10E1">
        <w:rPr>
          <w:rFonts w:ascii="MS Mincho" w:eastAsia="MS Mincho" w:hAnsi="MS Mincho" w:cs="MS Mincho" w:hint="eastAsia"/>
          <w:sz w:val="20"/>
          <w:szCs w:val="18"/>
        </w:rPr>
        <w:t>․</w:t>
      </w:r>
    </w:p>
    <w:p w14:paraId="04C56E38" w14:textId="77777777" w:rsidR="00F016A2" w:rsidRPr="005B10E1" w:rsidRDefault="00F016A2" w:rsidP="005B10E1">
      <w:pPr>
        <w:pStyle w:val="ListParagraph"/>
        <w:numPr>
          <w:ilvl w:val="0"/>
          <w:numId w:val="29"/>
        </w:numPr>
        <w:ind w:left="0" w:hanging="426"/>
        <w:contextualSpacing/>
        <w:jc w:val="both"/>
        <w:rPr>
          <w:rFonts w:ascii="GHEA Grapalat" w:hAnsi="GHEA Grapalat"/>
          <w:sz w:val="20"/>
          <w:szCs w:val="18"/>
        </w:rPr>
      </w:pPr>
      <w:r w:rsidRPr="005B10E1">
        <w:rPr>
          <w:rFonts w:ascii="GHEA Grapalat" w:hAnsi="GHEA Grapalat"/>
          <w:sz w:val="20"/>
          <w:szCs w:val="18"/>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221D2F" w14:textId="77777777" w:rsidR="00F016A2" w:rsidRPr="005B10E1" w:rsidRDefault="00F016A2" w:rsidP="005B10E1">
      <w:pPr>
        <w:ind w:left="-360"/>
        <w:contextualSpacing/>
        <w:jc w:val="both"/>
        <w:rPr>
          <w:rFonts w:ascii="GHEA Grapalat" w:hAnsi="GHEA Grapalat"/>
          <w:sz w:val="20"/>
          <w:szCs w:val="18"/>
        </w:rPr>
      </w:pPr>
      <w:r w:rsidRPr="005B10E1">
        <w:rPr>
          <w:rFonts w:ascii="GHEA Grapalat" w:hAnsi="GHEA Grapalat"/>
          <w:sz w:val="20"/>
          <w:szCs w:val="18"/>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C64873" w14:textId="77777777" w:rsidR="00F016A2" w:rsidRPr="005B10E1" w:rsidRDefault="00F016A2" w:rsidP="005B10E1">
      <w:pPr>
        <w:pStyle w:val="ListParagraph"/>
        <w:numPr>
          <w:ilvl w:val="0"/>
          <w:numId w:val="26"/>
        </w:numPr>
        <w:ind w:left="0"/>
        <w:contextualSpacing/>
        <w:jc w:val="both"/>
        <w:rPr>
          <w:rFonts w:ascii="GHEA Grapalat" w:hAnsi="GHEA Grapalat"/>
          <w:sz w:val="20"/>
          <w:szCs w:val="18"/>
        </w:rPr>
      </w:pPr>
      <w:r w:rsidRPr="005B10E1">
        <w:rPr>
          <w:rFonts w:ascii="GHEA Grapalat" w:hAnsi="GHEA Grapalat"/>
          <w:sz w:val="20"/>
          <w:szCs w:val="18"/>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B10E1">
        <w:rPr>
          <w:rFonts w:ascii="MS Mincho" w:eastAsia="MS Mincho" w:hAnsi="MS Mincho" w:cs="MS Mincho" w:hint="eastAsia"/>
          <w:sz w:val="20"/>
          <w:szCs w:val="18"/>
        </w:rPr>
        <w:t>․</w:t>
      </w:r>
    </w:p>
    <w:p w14:paraId="59D63C57" w14:textId="77777777" w:rsidR="00F016A2" w:rsidRPr="005B10E1" w:rsidRDefault="00F016A2" w:rsidP="005B10E1">
      <w:pPr>
        <w:pStyle w:val="ListParagraph"/>
        <w:numPr>
          <w:ilvl w:val="0"/>
          <w:numId w:val="30"/>
        </w:numPr>
        <w:ind w:left="0"/>
        <w:contextualSpacing/>
        <w:jc w:val="both"/>
        <w:rPr>
          <w:rFonts w:ascii="GHEA Grapalat" w:hAnsi="GHEA Grapalat"/>
          <w:sz w:val="20"/>
          <w:szCs w:val="18"/>
        </w:rPr>
      </w:pPr>
      <w:r w:rsidRPr="005B10E1">
        <w:rPr>
          <w:rFonts w:ascii="GHEA Grapalat" w:hAnsi="GHEA Grapalat"/>
          <w:sz w:val="20"/>
          <w:szCs w:val="18"/>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w:t>
      </w:r>
      <w:r w:rsidRPr="005B10E1">
        <w:rPr>
          <w:rFonts w:ascii="GHEA Grapalat" w:hAnsi="GHEA Grapalat"/>
          <w:sz w:val="20"/>
          <w:szCs w:val="18"/>
        </w:rPr>
        <w:lastRenderedPageBreak/>
        <w:t>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AD5CA46" w14:textId="77777777" w:rsidR="00F016A2" w:rsidRPr="005B10E1" w:rsidRDefault="00F016A2" w:rsidP="005B10E1">
      <w:pPr>
        <w:ind w:left="-375"/>
        <w:contextualSpacing/>
        <w:jc w:val="both"/>
        <w:rPr>
          <w:rFonts w:ascii="GHEA Grapalat" w:hAnsi="GHEA Grapalat"/>
          <w:sz w:val="20"/>
          <w:szCs w:val="18"/>
          <w:highlight w:val="yellow"/>
        </w:rPr>
      </w:pPr>
      <w:r w:rsidRPr="005B10E1">
        <w:rPr>
          <w:rFonts w:ascii="GHEA Grapalat" w:hAnsi="GHEA Grapalat"/>
          <w:sz w:val="20"/>
          <w:szCs w:val="18"/>
        </w:rPr>
        <w:t>2)  в подразделе "Документ, удостоверяющий личность" вносятся сведения о документе, удостоверяющем личность реального бенефициара;</w:t>
      </w:r>
    </w:p>
    <w:p w14:paraId="46BD8BCA" w14:textId="77777777" w:rsidR="00F016A2" w:rsidRPr="005B10E1" w:rsidRDefault="00F016A2" w:rsidP="005B10E1">
      <w:pPr>
        <w:ind w:left="-375"/>
        <w:contextualSpacing/>
        <w:jc w:val="both"/>
        <w:rPr>
          <w:rFonts w:ascii="GHEA Grapalat" w:hAnsi="GHEA Grapalat"/>
          <w:sz w:val="20"/>
          <w:szCs w:val="18"/>
          <w:highlight w:val="yellow"/>
        </w:rPr>
      </w:pPr>
      <w:r w:rsidRPr="005B10E1">
        <w:rPr>
          <w:rFonts w:ascii="GHEA Grapalat" w:hAnsi="GHEA Grapalat"/>
          <w:sz w:val="20"/>
          <w:szCs w:val="18"/>
        </w:rPr>
        <w:t>3) в подразделе "Адрес учета лица" заполняется адрес места учета реального бенефициара;</w:t>
      </w:r>
    </w:p>
    <w:p w14:paraId="70A88C3D" w14:textId="77777777" w:rsidR="00F016A2" w:rsidRPr="005B10E1" w:rsidRDefault="00F016A2" w:rsidP="005B10E1">
      <w:pPr>
        <w:ind w:left="-375"/>
        <w:contextualSpacing/>
        <w:jc w:val="both"/>
        <w:rPr>
          <w:rFonts w:ascii="GHEA Grapalat" w:hAnsi="GHEA Grapalat"/>
          <w:sz w:val="20"/>
          <w:szCs w:val="18"/>
          <w:highlight w:val="yellow"/>
        </w:rPr>
      </w:pPr>
      <w:r w:rsidRPr="005B10E1">
        <w:rPr>
          <w:rFonts w:ascii="GHEA Grapalat" w:hAnsi="GHEA Grapalat"/>
          <w:sz w:val="20"/>
          <w:szCs w:val="18"/>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D18E16C" w14:textId="77777777" w:rsidR="00F016A2" w:rsidRPr="005B10E1" w:rsidRDefault="00F016A2" w:rsidP="005B10E1">
      <w:pPr>
        <w:ind w:left="-375"/>
        <w:contextualSpacing/>
        <w:jc w:val="both"/>
        <w:rPr>
          <w:rFonts w:ascii="GHEA Grapalat" w:hAnsi="GHEA Grapalat"/>
          <w:sz w:val="20"/>
          <w:szCs w:val="18"/>
        </w:rPr>
      </w:pPr>
      <w:r w:rsidRPr="005B10E1">
        <w:rPr>
          <w:rFonts w:ascii="GHEA Grapalat" w:hAnsi="GHEA Grapalat"/>
          <w:sz w:val="20"/>
          <w:szCs w:val="18"/>
        </w:rPr>
        <w:t xml:space="preserve">5) подраздел "Основания </w:t>
      </w:r>
      <w:r w:rsidRPr="005B10E1">
        <w:rPr>
          <w:rFonts w:ascii="GHEA Grapalat" w:eastAsiaTheme="minorHAnsi" w:hAnsi="GHEA Grapalat" w:cstheme="minorBidi"/>
          <w:sz w:val="20"/>
          <w:szCs w:val="18"/>
        </w:rPr>
        <w:t>являться</w:t>
      </w:r>
      <w:r w:rsidRPr="005B10E1">
        <w:rPr>
          <w:rFonts w:ascii="GHEA Grapalat" w:hAnsi="GHEA Grapalat"/>
          <w:sz w:val="20"/>
          <w:szCs w:val="18"/>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E8C9706" w14:textId="77777777" w:rsidR="00F016A2" w:rsidRPr="005B10E1" w:rsidRDefault="00F016A2" w:rsidP="005B10E1">
      <w:pPr>
        <w:contextualSpacing/>
        <w:jc w:val="both"/>
        <w:rPr>
          <w:rFonts w:ascii="GHEA Grapalat" w:eastAsia="GHEA Grapalat" w:hAnsi="GHEA Grapalat" w:cs="GHEA Grapalat"/>
          <w:sz w:val="20"/>
          <w:szCs w:val="18"/>
        </w:rPr>
      </w:pPr>
      <w:r w:rsidRPr="005B10E1">
        <w:rPr>
          <w:rFonts w:ascii="GHEA Grapalat" w:hAnsi="GHEA Grapalat"/>
          <w:sz w:val="20"/>
          <w:szCs w:val="18"/>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B10E1">
        <w:rPr>
          <w:rFonts w:ascii="GHEA Grapalat" w:hAnsi="GHEA Grapalat"/>
          <w:sz w:val="20"/>
          <w:szCs w:val="18"/>
          <w:lang w:val="hy-AM"/>
        </w:rPr>
        <w:t>Օ</w:t>
      </w:r>
      <w:r w:rsidRPr="005B10E1">
        <w:rPr>
          <w:rFonts w:ascii="GHEA Grapalat" w:hAnsi="GHEA Grapalat"/>
          <w:sz w:val="20"/>
          <w:szCs w:val="18"/>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B10E1">
        <w:rPr>
          <w:rFonts w:ascii="GHEA Grapalat" w:hAnsi="GHEA Grapalat"/>
          <w:sz w:val="20"/>
          <w:szCs w:val="18"/>
          <w:lang w:val="hy-AM"/>
        </w:rPr>
        <w:t>Օ</w:t>
      </w:r>
      <w:r w:rsidRPr="005B10E1">
        <w:rPr>
          <w:rFonts w:ascii="GHEA Grapalat" w:hAnsi="GHEA Grapalat"/>
          <w:sz w:val="20"/>
          <w:szCs w:val="18"/>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B10E1">
        <w:rPr>
          <w:rFonts w:ascii="GHEA Grapalat" w:hAnsi="GHEA Grapalat"/>
          <w:sz w:val="20"/>
          <w:szCs w:val="18"/>
          <w:lang w:val="hy-AM"/>
        </w:rPr>
        <w:t>Օ</w:t>
      </w:r>
      <w:r w:rsidRPr="005B10E1">
        <w:rPr>
          <w:rFonts w:ascii="GHEA Grapalat" w:hAnsi="GHEA Grapalat"/>
          <w:sz w:val="20"/>
          <w:szCs w:val="18"/>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B10E1">
        <w:rPr>
          <w:rFonts w:ascii="GHEA Grapalat" w:eastAsia="GHEA Grapalat" w:hAnsi="GHEA Grapalat" w:cs="GHEA Grapalat"/>
          <w:sz w:val="20"/>
          <w:szCs w:val="18"/>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28A69CA" w14:textId="77777777" w:rsidR="00F016A2" w:rsidRPr="005B10E1" w:rsidRDefault="00F016A2" w:rsidP="005B10E1">
      <w:pPr>
        <w:contextualSpacing/>
        <w:jc w:val="both"/>
        <w:rPr>
          <w:rFonts w:ascii="GHEA Grapalat" w:hAnsi="GHEA Grapalat"/>
          <w:sz w:val="20"/>
          <w:szCs w:val="18"/>
          <w:lang w:val="hy-AM"/>
        </w:rPr>
      </w:pPr>
      <w:r w:rsidRPr="005B10E1">
        <w:rPr>
          <w:rFonts w:ascii="GHEA Grapalat" w:hAnsi="GHEA Grapalat"/>
          <w:sz w:val="20"/>
          <w:szCs w:val="18"/>
        </w:rPr>
        <w:t xml:space="preserve">б. в пункте </w:t>
      </w:r>
      <w:r w:rsidRPr="005B10E1">
        <w:rPr>
          <w:rFonts w:ascii="GHEA Grapalat" w:eastAsia="GHEA Grapalat" w:hAnsi="GHEA Grapalat" w:cs="GHEA Grapalat"/>
          <w:sz w:val="20"/>
          <w:szCs w:val="18"/>
        </w:rPr>
        <w:t>"</w:t>
      </w:r>
      <w:r w:rsidRPr="005B10E1">
        <w:rPr>
          <w:rFonts w:ascii="GHEA Grapalat" w:hAnsi="GHEA Grapalat"/>
          <w:sz w:val="20"/>
          <w:szCs w:val="18"/>
        </w:rPr>
        <w:t>б</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делается отметка, если лицо по смыслу пункта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 xml:space="preserve"> не является реальным бенефициаром Организации, но контролирует </w:t>
      </w:r>
      <w:r w:rsidRPr="005B10E1">
        <w:rPr>
          <w:rFonts w:ascii="GHEA Grapalat" w:hAnsi="GHEA Grapalat"/>
          <w:sz w:val="20"/>
          <w:szCs w:val="18"/>
          <w:lang w:val="hy-AM"/>
        </w:rPr>
        <w:t>Օ</w:t>
      </w:r>
      <w:r w:rsidRPr="005B10E1">
        <w:rPr>
          <w:rFonts w:ascii="GHEA Grapalat" w:hAnsi="GHEA Grapalat"/>
          <w:sz w:val="20"/>
          <w:szCs w:val="18"/>
        </w:rPr>
        <w:t>рганизацию в силу правовых инструментов (в том числе заключенных сделок), на основе личного влияния иного характера или иными средствами;</w:t>
      </w:r>
    </w:p>
    <w:p w14:paraId="53095574"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в</w:t>
      </w:r>
      <w:r w:rsidRPr="005B10E1">
        <w:rPr>
          <w:rFonts w:ascii="GHEA Grapalat" w:hAnsi="GHEA Grapalat"/>
          <w:sz w:val="20"/>
          <w:szCs w:val="18"/>
          <w:lang w:val="hy-AM"/>
        </w:rPr>
        <w:t xml:space="preserve">. </w:t>
      </w:r>
      <w:r w:rsidRPr="005B10E1">
        <w:rPr>
          <w:rFonts w:ascii="GHEA Grapalat" w:hAnsi="GHEA Grapalat"/>
          <w:sz w:val="20"/>
          <w:szCs w:val="18"/>
        </w:rPr>
        <w:t>в</w:t>
      </w:r>
      <w:r w:rsidRPr="005B10E1">
        <w:rPr>
          <w:rFonts w:ascii="GHEA Grapalat" w:hAnsi="GHEA Grapalat"/>
          <w:sz w:val="20"/>
          <w:szCs w:val="18"/>
          <w:lang w:val="hy-AM"/>
        </w:rPr>
        <w:t xml:space="preserve"> пункте </w:t>
      </w:r>
      <w:r w:rsidRPr="005B10E1">
        <w:rPr>
          <w:rFonts w:ascii="GHEA Grapalat" w:eastAsia="GHEA Grapalat" w:hAnsi="GHEA Grapalat" w:cs="GHEA Grapalat"/>
          <w:sz w:val="20"/>
          <w:szCs w:val="18"/>
        </w:rPr>
        <w:t>"</w:t>
      </w:r>
      <w:r w:rsidRPr="005B10E1">
        <w:rPr>
          <w:rFonts w:ascii="GHEA Grapalat" w:hAnsi="GHEA Grapalat"/>
          <w:sz w:val="20"/>
          <w:szCs w:val="18"/>
        </w:rPr>
        <w:t>в</w:t>
      </w:r>
      <w:r w:rsidRPr="005B10E1">
        <w:rPr>
          <w:rFonts w:ascii="GHEA Grapalat" w:eastAsia="GHEA Grapalat" w:hAnsi="GHEA Grapalat" w:cs="GHEA Grapalat"/>
          <w:sz w:val="20"/>
          <w:szCs w:val="18"/>
        </w:rPr>
        <w:t>"</w:t>
      </w:r>
      <w:r w:rsidRPr="005B10E1">
        <w:rPr>
          <w:rFonts w:ascii="GHEA Grapalat" w:hAnsi="GHEA Grapalat"/>
          <w:sz w:val="20"/>
          <w:szCs w:val="18"/>
        </w:rPr>
        <w:t xml:space="preserve"> </w:t>
      </w:r>
      <w:r w:rsidRPr="005B10E1">
        <w:rPr>
          <w:rFonts w:ascii="GHEA Grapalat" w:hAnsi="GHEA Grapalat"/>
          <w:sz w:val="20"/>
          <w:szCs w:val="18"/>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B10E1">
        <w:rPr>
          <w:rFonts w:ascii="GHEA Grapalat" w:hAnsi="GHEA Grapalat"/>
          <w:sz w:val="20"/>
          <w:szCs w:val="18"/>
        </w:rPr>
        <w:t>О</w:t>
      </w:r>
      <w:r w:rsidRPr="005B10E1">
        <w:rPr>
          <w:rFonts w:ascii="GHEA Grapalat" w:hAnsi="GHEA Grapalat"/>
          <w:sz w:val="20"/>
          <w:szCs w:val="18"/>
          <w:lang w:val="hy-AM"/>
        </w:rPr>
        <w:t xml:space="preserve">рганизации, в случае если не имеется физическое лицо, соответствующее требованиям пунктов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 xml:space="preserve"> </w:t>
      </w:r>
      <w:r w:rsidRPr="005B10E1">
        <w:rPr>
          <w:rFonts w:ascii="GHEA Grapalat" w:hAnsi="GHEA Grapalat"/>
          <w:sz w:val="20"/>
          <w:szCs w:val="18"/>
          <w:lang w:val="hy-AM"/>
        </w:rPr>
        <w:t xml:space="preserve">и </w:t>
      </w:r>
      <w:r w:rsidRPr="005B10E1">
        <w:rPr>
          <w:rFonts w:ascii="GHEA Grapalat" w:eastAsia="GHEA Grapalat" w:hAnsi="GHEA Grapalat" w:cs="GHEA Grapalat"/>
          <w:sz w:val="20"/>
          <w:szCs w:val="18"/>
        </w:rPr>
        <w:t>"</w:t>
      </w:r>
      <w:r w:rsidRPr="005B10E1">
        <w:rPr>
          <w:rFonts w:ascii="GHEA Grapalat" w:hAnsi="GHEA Grapalat"/>
          <w:sz w:val="20"/>
          <w:szCs w:val="18"/>
        </w:rPr>
        <w:t>б</w:t>
      </w:r>
      <w:r w:rsidRPr="005B10E1">
        <w:rPr>
          <w:rFonts w:ascii="GHEA Grapalat" w:eastAsia="GHEA Grapalat" w:hAnsi="GHEA Grapalat" w:cs="GHEA Grapalat"/>
          <w:sz w:val="20"/>
          <w:szCs w:val="18"/>
        </w:rPr>
        <w:t>"</w:t>
      </w:r>
      <w:r w:rsidRPr="005B10E1">
        <w:rPr>
          <w:rFonts w:ascii="GHEA Grapalat" w:hAnsi="GHEA Grapalat"/>
          <w:sz w:val="20"/>
          <w:szCs w:val="18"/>
        </w:rPr>
        <w:t xml:space="preserve"> </w:t>
      </w:r>
      <w:r w:rsidRPr="005B10E1">
        <w:rPr>
          <w:rFonts w:ascii="GHEA Grapalat" w:hAnsi="GHEA Grapalat"/>
          <w:sz w:val="20"/>
          <w:szCs w:val="18"/>
          <w:lang w:val="hy-AM"/>
        </w:rPr>
        <w:t>этого подраздела</w:t>
      </w:r>
      <w:r w:rsidRPr="005B10E1">
        <w:rPr>
          <w:rFonts w:ascii="GHEA Grapalat" w:hAnsi="GHEA Grapalat"/>
          <w:sz w:val="20"/>
          <w:szCs w:val="18"/>
        </w:rPr>
        <w:t>.</w:t>
      </w:r>
    </w:p>
    <w:p w14:paraId="282032A3" w14:textId="77777777" w:rsidR="00F016A2" w:rsidRPr="005B10E1" w:rsidRDefault="00F016A2" w:rsidP="005B10E1">
      <w:pPr>
        <w:contextualSpacing/>
        <w:jc w:val="both"/>
        <w:rPr>
          <w:rFonts w:ascii="Cambria Math" w:hAnsi="Cambria Math" w:cs="Cambria Math"/>
          <w:sz w:val="20"/>
          <w:szCs w:val="18"/>
        </w:rPr>
      </w:pPr>
      <w:r w:rsidRPr="005B10E1">
        <w:rPr>
          <w:rFonts w:ascii="GHEA Grapalat" w:hAnsi="GHEA Grapalat"/>
          <w:sz w:val="20"/>
          <w:szCs w:val="18"/>
          <w:lang w:val="hy-AM"/>
        </w:rPr>
        <w:t xml:space="preserve">6) </w:t>
      </w:r>
      <w:r w:rsidRPr="005B10E1">
        <w:rPr>
          <w:rFonts w:ascii="GHEA Grapalat" w:hAnsi="GHEA Grapalat"/>
          <w:sz w:val="20"/>
          <w:szCs w:val="18"/>
        </w:rPr>
        <w:t>П</w:t>
      </w:r>
      <w:r w:rsidRPr="005B10E1">
        <w:rPr>
          <w:rFonts w:ascii="GHEA Grapalat" w:hAnsi="GHEA Grapalat"/>
          <w:sz w:val="20"/>
          <w:szCs w:val="18"/>
          <w:lang w:val="hy-AM"/>
        </w:rPr>
        <w:t xml:space="preserve">одраздел </w:t>
      </w:r>
      <w:r w:rsidRPr="005B10E1">
        <w:rPr>
          <w:rFonts w:ascii="GHEA Grapalat" w:eastAsia="GHEA Grapalat" w:hAnsi="GHEA Grapalat" w:cs="GHEA Grapalat"/>
          <w:sz w:val="20"/>
          <w:szCs w:val="18"/>
        </w:rPr>
        <w:t>"</w:t>
      </w:r>
      <w:r w:rsidRPr="005B10E1">
        <w:rPr>
          <w:rFonts w:ascii="GHEA Grapalat" w:hAnsi="GHEA Grapalat"/>
          <w:sz w:val="20"/>
          <w:szCs w:val="18"/>
        </w:rPr>
        <w:t>О</w:t>
      </w:r>
      <w:r w:rsidRPr="005B10E1">
        <w:rPr>
          <w:rFonts w:ascii="GHEA Grapalat" w:hAnsi="GHEA Grapalat"/>
          <w:sz w:val="20"/>
          <w:szCs w:val="18"/>
          <w:lang w:val="hy-AM"/>
        </w:rPr>
        <w:t xml:space="preserve">снования </w:t>
      </w:r>
      <w:r w:rsidRPr="005B10E1">
        <w:rPr>
          <w:rFonts w:ascii="GHEA Grapalat" w:hAnsi="GHEA Grapalat"/>
          <w:sz w:val="20"/>
          <w:szCs w:val="18"/>
        </w:rPr>
        <w:t>являться</w:t>
      </w:r>
      <w:r w:rsidRPr="005B10E1">
        <w:rPr>
          <w:rFonts w:ascii="GHEA Grapalat" w:hAnsi="GHEA Grapalat"/>
          <w:sz w:val="20"/>
          <w:szCs w:val="18"/>
          <w:lang w:val="hy-AM"/>
        </w:rPr>
        <w:t xml:space="preserve"> реальн</w:t>
      </w:r>
      <w:r w:rsidRPr="005B10E1">
        <w:rPr>
          <w:rFonts w:ascii="GHEA Grapalat" w:hAnsi="GHEA Grapalat"/>
          <w:sz w:val="20"/>
          <w:szCs w:val="18"/>
        </w:rPr>
        <w:t>ым</w:t>
      </w:r>
      <w:r w:rsidRPr="005B10E1">
        <w:rPr>
          <w:rFonts w:ascii="GHEA Grapalat" w:hAnsi="GHEA Grapalat"/>
          <w:sz w:val="20"/>
          <w:szCs w:val="18"/>
          <w:lang w:val="hy-AM"/>
        </w:rPr>
        <w:t xml:space="preserve"> </w:t>
      </w:r>
      <w:r w:rsidRPr="005B10E1">
        <w:rPr>
          <w:rFonts w:ascii="GHEA Grapalat" w:hAnsi="GHEA Grapalat"/>
          <w:sz w:val="20"/>
          <w:szCs w:val="18"/>
        </w:rPr>
        <w:t>бенефициаром</w:t>
      </w:r>
      <w:r w:rsidRPr="005B10E1">
        <w:rPr>
          <w:rFonts w:ascii="GHEA Grapalat" w:hAnsi="GHEA Grapalat"/>
          <w:sz w:val="20"/>
          <w:szCs w:val="18"/>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B10E1">
        <w:rPr>
          <w:sz w:val="20"/>
          <w:szCs w:val="18"/>
        </w:rPr>
        <w:t xml:space="preserve"> </w:t>
      </w:r>
      <w:r w:rsidRPr="005B10E1">
        <w:rPr>
          <w:rFonts w:ascii="GHEA Grapalat" w:hAnsi="GHEA Grapalat"/>
          <w:sz w:val="20"/>
          <w:szCs w:val="18"/>
          <w:lang w:val="hy-AM"/>
        </w:rPr>
        <w:t xml:space="preserve">Раскрытие реальных </w:t>
      </w:r>
      <w:r w:rsidRPr="005B10E1">
        <w:rPr>
          <w:rFonts w:ascii="GHEA Grapalat" w:hAnsi="GHEA Grapalat"/>
          <w:sz w:val="20"/>
          <w:szCs w:val="18"/>
        </w:rPr>
        <w:t>бенефициаров</w:t>
      </w:r>
      <w:r w:rsidRPr="005B10E1">
        <w:rPr>
          <w:rFonts w:ascii="GHEA Grapalat" w:hAnsi="GHEA Grapalat"/>
          <w:sz w:val="20"/>
          <w:szCs w:val="18"/>
          <w:lang w:val="hy-AM"/>
        </w:rPr>
        <w:t xml:space="preserve"> осуществляется по критериям, установленным Кодексом О недрах</w:t>
      </w:r>
      <w:r w:rsidRPr="005B10E1">
        <w:rPr>
          <w:rFonts w:ascii="GHEA Grapalat" w:hAnsi="GHEA Grapalat"/>
          <w:sz w:val="20"/>
          <w:szCs w:val="18"/>
        </w:rPr>
        <w:t>.</w:t>
      </w:r>
      <w:r w:rsidRPr="005B10E1">
        <w:rPr>
          <w:sz w:val="20"/>
          <w:szCs w:val="18"/>
        </w:rPr>
        <w:t xml:space="preserve"> </w:t>
      </w:r>
      <w:r w:rsidRPr="005B10E1">
        <w:rPr>
          <w:rFonts w:ascii="GHEA Grapalat" w:hAnsi="GHEA Grapalat"/>
          <w:sz w:val="20"/>
          <w:szCs w:val="18"/>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B10E1">
        <w:rPr>
          <w:rFonts w:ascii="Cambria Math" w:hAnsi="Cambria Math" w:cs="Cambria Math"/>
          <w:sz w:val="20"/>
          <w:szCs w:val="18"/>
        </w:rPr>
        <w:t>:</w:t>
      </w:r>
    </w:p>
    <w:p w14:paraId="7643557A"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а. в пункте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hAnsi="GHEA Grapalat"/>
          <w:sz w:val="20"/>
          <w:szCs w:val="18"/>
        </w:rPr>
        <w:t xml:space="preserve"> подпункта 5 пункта 4 настоящего Порядка;</w:t>
      </w:r>
    </w:p>
    <w:p w14:paraId="1033275A" w14:textId="77777777" w:rsidR="00F016A2" w:rsidRPr="005B10E1" w:rsidRDefault="00F016A2" w:rsidP="005B10E1">
      <w:pPr>
        <w:contextualSpacing/>
        <w:jc w:val="both"/>
        <w:rPr>
          <w:rFonts w:ascii="GHEA Grapalat" w:hAnsi="GHEA Grapalat"/>
          <w:sz w:val="20"/>
          <w:szCs w:val="18"/>
          <w:lang w:val="hy-AM"/>
        </w:rPr>
      </w:pPr>
      <w:r w:rsidRPr="005B10E1">
        <w:rPr>
          <w:rFonts w:ascii="GHEA Grapalat" w:hAnsi="GHEA Grapalat"/>
          <w:sz w:val="20"/>
          <w:szCs w:val="18"/>
          <w:lang w:val="hy-AM"/>
        </w:rPr>
        <w:t xml:space="preserve">б.в пункте </w:t>
      </w:r>
      <w:r w:rsidRPr="005B10E1">
        <w:rPr>
          <w:rFonts w:ascii="GHEA Grapalat" w:eastAsia="GHEA Grapalat" w:hAnsi="GHEA Grapalat" w:cs="GHEA Grapalat"/>
          <w:sz w:val="20"/>
          <w:szCs w:val="18"/>
        </w:rPr>
        <w:t>"</w:t>
      </w:r>
      <w:r w:rsidRPr="005B10E1">
        <w:rPr>
          <w:rFonts w:ascii="GHEA Grapalat" w:hAnsi="GHEA Grapalat"/>
          <w:sz w:val="20"/>
          <w:szCs w:val="18"/>
        </w:rPr>
        <w:t>б</w:t>
      </w:r>
      <w:r w:rsidRPr="005B10E1">
        <w:rPr>
          <w:rFonts w:ascii="GHEA Grapalat" w:eastAsia="GHEA Grapalat" w:hAnsi="GHEA Grapalat" w:cs="GHEA Grapalat"/>
          <w:sz w:val="20"/>
          <w:szCs w:val="18"/>
        </w:rPr>
        <w:t>"</w:t>
      </w:r>
      <w:r w:rsidRPr="005B10E1">
        <w:rPr>
          <w:rFonts w:ascii="GHEA Grapalat" w:hAnsi="GHEA Grapalat"/>
          <w:sz w:val="20"/>
          <w:szCs w:val="18"/>
        </w:rPr>
        <w:t xml:space="preserve"> </w:t>
      </w:r>
      <w:r w:rsidRPr="005B10E1">
        <w:rPr>
          <w:rFonts w:ascii="GHEA Grapalat" w:hAnsi="GHEA Grapalat"/>
          <w:sz w:val="20"/>
          <w:szCs w:val="18"/>
          <w:lang w:val="hy-AM"/>
        </w:rPr>
        <w:t xml:space="preserve">этого подраздела производится отметка, если лицо имеет право назначать или </w:t>
      </w:r>
      <w:r w:rsidRPr="005B10E1">
        <w:rPr>
          <w:rFonts w:ascii="GHEA Grapalat" w:hAnsi="GHEA Grapalat"/>
          <w:sz w:val="20"/>
          <w:szCs w:val="18"/>
        </w:rPr>
        <w:t>отстраня</w:t>
      </w:r>
      <w:r w:rsidRPr="005B10E1">
        <w:rPr>
          <w:rFonts w:ascii="GHEA Grapalat" w:hAnsi="GHEA Grapalat"/>
          <w:sz w:val="20"/>
          <w:szCs w:val="18"/>
          <w:lang w:val="hy-AM"/>
        </w:rPr>
        <w:t>ть большинство членов органов управления юридического лица;</w:t>
      </w:r>
    </w:p>
    <w:p w14:paraId="15796F41"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в. В пункте </w:t>
      </w:r>
      <w:r w:rsidRPr="005B10E1">
        <w:rPr>
          <w:rFonts w:ascii="GHEA Grapalat" w:eastAsia="GHEA Grapalat" w:hAnsi="GHEA Grapalat" w:cs="GHEA Grapalat"/>
          <w:sz w:val="20"/>
          <w:szCs w:val="18"/>
        </w:rPr>
        <w:t>"</w:t>
      </w:r>
      <w:r w:rsidRPr="005B10E1">
        <w:rPr>
          <w:rFonts w:ascii="GHEA Grapalat" w:hAnsi="GHEA Grapalat"/>
          <w:sz w:val="20"/>
          <w:szCs w:val="18"/>
        </w:rPr>
        <w:t>в</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EADD5FF"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г. в пункте </w:t>
      </w:r>
      <w:r w:rsidRPr="005B10E1">
        <w:rPr>
          <w:rFonts w:ascii="GHEA Grapalat" w:eastAsia="GHEA Grapalat" w:hAnsi="GHEA Grapalat" w:cs="GHEA Grapalat"/>
          <w:sz w:val="20"/>
          <w:szCs w:val="18"/>
        </w:rPr>
        <w:t>"</w:t>
      </w:r>
      <w:r w:rsidRPr="005B10E1">
        <w:rPr>
          <w:rFonts w:ascii="GHEA Grapalat" w:hAnsi="GHEA Grapalat"/>
          <w:sz w:val="20"/>
          <w:szCs w:val="18"/>
        </w:rPr>
        <w:t>г</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лицо по смыслу пунктов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w:t>
      </w:r>
      <w:r w:rsidRPr="005B10E1">
        <w:rPr>
          <w:rFonts w:ascii="GHEA Grapalat" w:eastAsia="GHEA Grapalat" w:hAnsi="GHEA Grapalat" w:cs="GHEA Grapalat"/>
          <w:sz w:val="20"/>
          <w:szCs w:val="18"/>
          <w:lang w:val="hy-AM"/>
        </w:rPr>
        <w:t xml:space="preserve"> </w:t>
      </w:r>
      <w:r w:rsidRPr="005B10E1">
        <w:rPr>
          <w:rFonts w:ascii="GHEA Grapalat" w:hAnsi="GHEA Grapalat"/>
          <w:sz w:val="20"/>
          <w:szCs w:val="18"/>
        </w:rPr>
        <w:t>-</w:t>
      </w:r>
      <w:r w:rsidRPr="005B10E1">
        <w:rPr>
          <w:rFonts w:ascii="GHEA Grapalat" w:hAnsi="GHEA Grapalat"/>
          <w:sz w:val="20"/>
          <w:szCs w:val="18"/>
          <w:lang w:val="hy-AM"/>
        </w:rPr>
        <w:t xml:space="preserve"> </w:t>
      </w:r>
      <w:r w:rsidRPr="005B10E1">
        <w:rPr>
          <w:rFonts w:ascii="GHEA Grapalat" w:eastAsia="GHEA Grapalat" w:hAnsi="GHEA Grapalat" w:cs="GHEA Grapalat"/>
          <w:sz w:val="20"/>
          <w:szCs w:val="18"/>
        </w:rPr>
        <w:t>"</w:t>
      </w:r>
      <w:r w:rsidRPr="005B10E1">
        <w:rPr>
          <w:rFonts w:ascii="GHEA Grapalat" w:hAnsi="GHEA Grapalat"/>
          <w:sz w:val="20"/>
          <w:szCs w:val="18"/>
        </w:rPr>
        <w:t>в</w:t>
      </w:r>
      <w:r w:rsidRPr="005B10E1">
        <w:rPr>
          <w:rFonts w:ascii="GHEA Grapalat" w:eastAsia="GHEA Grapalat" w:hAnsi="GHEA Grapalat" w:cs="GHEA Grapalat"/>
          <w:sz w:val="20"/>
          <w:szCs w:val="18"/>
        </w:rPr>
        <w:t>"</w:t>
      </w:r>
      <w:r w:rsidRPr="005B10E1">
        <w:rPr>
          <w:rFonts w:ascii="GHEA Grapalat" w:hAnsi="GHEA Grapalat"/>
          <w:sz w:val="20"/>
          <w:szCs w:val="18"/>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DF7791F"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lastRenderedPageBreak/>
        <w:t xml:space="preserve">д. в пункте </w:t>
      </w:r>
      <w:r w:rsidRPr="005B10E1">
        <w:rPr>
          <w:rFonts w:ascii="GHEA Grapalat" w:eastAsia="GHEA Grapalat" w:hAnsi="GHEA Grapalat" w:cs="GHEA Grapalat"/>
          <w:sz w:val="20"/>
          <w:szCs w:val="18"/>
        </w:rPr>
        <w:t>"</w:t>
      </w:r>
      <w:r w:rsidRPr="005B10E1">
        <w:rPr>
          <w:rFonts w:ascii="GHEA Grapalat" w:hAnsi="GHEA Grapalat"/>
          <w:sz w:val="20"/>
          <w:szCs w:val="18"/>
        </w:rPr>
        <w:t>д</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B10E1">
        <w:rPr>
          <w:rFonts w:ascii="GHEA Grapalat" w:eastAsia="GHEA Grapalat" w:hAnsi="GHEA Grapalat" w:cs="GHEA Grapalat"/>
          <w:sz w:val="20"/>
          <w:szCs w:val="18"/>
        </w:rPr>
        <w:t>"</w:t>
      </w:r>
      <w:r w:rsidRPr="005B10E1">
        <w:rPr>
          <w:rFonts w:ascii="GHEA Grapalat" w:hAnsi="GHEA Grapalat"/>
          <w:sz w:val="20"/>
          <w:szCs w:val="18"/>
        </w:rPr>
        <w:t>а</w:t>
      </w:r>
      <w:r w:rsidRPr="005B10E1">
        <w:rPr>
          <w:rFonts w:ascii="GHEA Grapalat" w:eastAsia="GHEA Grapalat" w:hAnsi="GHEA Grapalat" w:cs="GHEA Grapalat"/>
          <w:sz w:val="20"/>
          <w:szCs w:val="18"/>
        </w:rPr>
        <w:t xml:space="preserve">" </w:t>
      </w:r>
      <w:r w:rsidRPr="005B10E1">
        <w:rPr>
          <w:rFonts w:ascii="GHEA Grapalat" w:hAnsi="GHEA Grapalat"/>
          <w:sz w:val="20"/>
          <w:szCs w:val="18"/>
        </w:rPr>
        <w:t xml:space="preserve">- </w:t>
      </w:r>
      <w:r w:rsidRPr="005B10E1">
        <w:rPr>
          <w:rFonts w:ascii="GHEA Grapalat" w:eastAsia="GHEA Grapalat" w:hAnsi="GHEA Grapalat" w:cs="GHEA Grapalat"/>
          <w:sz w:val="20"/>
          <w:szCs w:val="18"/>
        </w:rPr>
        <w:t>"</w:t>
      </w:r>
      <w:r w:rsidRPr="005B10E1">
        <w:rPr>
          <w:rFonts w:ascii="GHEA Grapalat" w:hAnsi="GHEA Grapalat"/>
          <w:sz w:val="20"/>
          <w:szCs w:val="18"/>
        </w:rPr>
        <w:t>г</w:t>
      </w:r>
      <w:r w:rsidRPr="005B10E1">
        <w:rPr>
          <w:rFonts w:ascii="GHEA Grapalat" w:eastAsia="GHEA Grapalat" w:hAnsi="GHEA Grapalat" w:cs="GHEA Grapalat"/>
          <w:sz w:val="20"/>
          <w:szCs w:val="18"/>
        </w:rPr>
        <w:t>"</w:t>
      </w:r>
      <w:r w:rsidRPr="005B10E1">
        <w:rPr>
          <w:rFonts w:ascii="GHEA Grapalat" w:hAnsi="GHEA Grapalat"/>
          <w:sz w:val="20"/>
          <w:szCs w:val="18"/>
        </w:rPr>
        <w:t xml:space="preserve"> этого подраздела.</w:t>
      </w:r>
    </w:p>
    <w:p w14:paraId="39EE59E0"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B10E1">
        <w:rPr>
          <w:rFonts w:ascii="GHEA Grapalat" w:hAnsi="GHEA Grapalat"/>
          <w:sz w:val="20"/>
          <w:szCs w:val="18"/>
          <w:lang w:val="hy-AM"/>
        </w:rPr>
        <w:t>Օ</w:t>
      </w:r>
      <w:r w:rsidRPr="005B10E1">
        <w:rPr>
          <w:rFonts w:ascii="GHEA Grapalat" w:hAnsi="GHEA Grapalat"/>
          <w:sz w:val="20"/>
          <w:szCs w:val="18"/>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7FAC863" w14:textId="77777777" w:rsidR="00F016A2" w:rsidRPr="005B10E1" w:rsidRDefault="00F016A2" w:rsidP="005B10E1">
      <w:pPr>
        <w:contextualSpacing/>
        <w:jc w:val="both"/>
        <w:rPr>
          <w:rFonts w:ascii="GHEA Grapalat" w:eastAsia="GHEA Grapalat" w:hAnsi="GHEA Grapalat" w:cs="GHEA Grapalat"/>
          <w:sz w:val="20"/>
          <w:szCs w:val="18"/>
        </w:rPr>
      </w:pPr>
      <w:r w:rsidRPr="005B10E1">
        <w:rPr>
          <w:rFonts w:ascii="GHEA Grapalat" w:eastAsia="GHEA Grapalat" w:hAnsi="GHEA Grapalat" w:cs="GHEA Grapalat"/>
          <w:sz w:val="20"/>
          <w:szCs w:val="18"/>
        </w:rPr>
        <w:t>8) в подразделе</w:t>
      </w:r>
      <w:r w:rsidRPr="005B10E1">
        <w:rPr>
          <w:rFonts w:ascii="GHEA Grapalat" w:eastAsia="GHEA Grapalat" w:hAnsi="GHEA Grapalat" w:cs="GHEA Grapalat"/>
          <w:sz w:val="20"/>
          <w:szCs w:val="18"/>
          <w:lang w:val="hy-AM"/>
        </w:rPr>
        <w:t xml:space="preserve"> </w:t>
      </w:r>
      <w:r w:rsidRPr="005B10E1">
        <w:rPr>
          <w:rFonts w:ascii="GHEA Grapalat" w:eastAsia="GHEA Grapalat" w:hAnsi="GHEA Grapalat" w:cs="GHEA Grapalat"/>
          <w:sz w:val="20"/>
          <w:szCs w:val="18"/>
        </w:rPr>
        <w:t xml:space="preserve">"Контактные данные реального </w:t>
      </w:r>
      <w:r w:rsidRPr="005B10E1">
        <w:rPr>
          <w:rFonts w:ascii="GHEA Grapalat" w:hAnsi="GHEA Grapalat"/>
          <w:sz w:val="20"/>
          <w:szCs w:val="18"/>
        </w:rPr>
        <w:t>бенефициара</w:t>
      </w:r>
      <w:r w:rsidRPr="005B10E1">
        <w:rPr>
          <w:rFonts w:ascii="GHEA Grapalat" w:eastAsia="GHEA Grapalat" w:hAnsi="GHEA Grapalat" w:cs="GHEA Grapalat"/>
          <w:sz w:val="20"/>
          <w:szCs w:val="18"/>
        </w:rPr>
        <w:t xml:space="preserve">" заполняются адрес электронной почты и номер телефона реального </w:t>
      </w:r>
      <w:r w:rsidRPr="005B10E1">
        <w:rPr>
          <w:rFonts w:ascii="GHEA Grapalat" w:hAnsi="GHEA Grapalat"/>
          <w:sz w:val="20"/>
          <w:szCs w:val="18"/>
        </w:rPr>
        <w:t>бенефициара</w:t>
      </w:r>
      <w:r w:rsidRPr="005B10E1">
        <w:rPr>
          <w:rFonts w:ascii="GHEA Grapalat" w:eastAsia="GHEA Grapalat" w:hAnsi="GHEA Grapalat" w:cs="GHEA Grapalat"/>
          <w:sz w:val="20"/>
          <w:szCs w:val="18"/>
        </w:rPr>
        <w:t>.</w:t>
      </w:r>
    </w:p>
    <w:p w14:paraId="3AE6218E"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5. Раздел 5 декларации (Промежуточные юридические лица) заполняется, </w:t>
      </w:r>
    </w:p>
    <w:p w14:paraId="29A22924"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B10E1">
        <w:rPr>
          <w:rFonts w:ascii="MS Mincho" w:eastAsia="MS Mincho" w:hAnsi="MS Mincho" w:cs="MS Mincho" w:hint="eastAsia"/>
          <w:sz w:val="20"/>
          <w:szCs w:val="18"/>
        </w:rPr>
        <w:t>․</w:t>
      </w:r>
    </w:p>
    <w:p w14:paraId="4D111AC7"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1) в подразделе</w:t>
      </w:r>
      <w:r w:rsidRPr="005B10E1">
        <w:rPr>
          <w:rFonts w:ascii="GHEA Grapalat" w:hAnsi="GHEA Grapalat"/>
          <w:sz w:val="20"/>
          <w:szCs w:val="18"/>
          <w:lang w:val="hy-AM"/>
        </w:rPr>
        <w:t xml:space="preserve"> </w:t>
      </w:r>
      <w:r w:rsidRPr="005B10E1">
        <w:rPr>
          <w:rFonts w:ascii="GHEA Grapalat" w:eastAsia="GHEA Grapalat" w:hAnsi="GHEA Grapalat" w:cs="GHEA Grapalat"/>
          <w:sz w:val="20"/>
          <w:szCs w:val="18"/>
        </w:rPr>
        <w:t>"</w:t>
      </w:r>
      <w:r w:rsidRPr="005B10E1">
        <w:rPr>
          <w:rFonts w:ascii="GHEA Grapalat" w:hAnsi="GHEA Grapalat"/>
          <w:sz w:val="20"/>
          <w:szCs w:val="18"/>
        </w:rPr>
        <w:t>Данные организации"</w:t>
      </w:r>
      <w:r w:rsidRPr="005B10E1">
        <w:rPr>
          <w:rFonts w:ascii="GHEA Grapalat" w:hAnsi="GHEA Grapalat"/>
          <w:sz w:val="20"/>
          <w:szCs w:val="18"/>
          <w:lang w:val="hy-AM"/>
        </w:rPr>
        <w:t xml:space="preserve"> </w:t>
      </w:r>
      <w:r w:rsidRPr="005B10E1">
        <w:rPr>
          <w:rFonts w:ascii="GHEA Grapalat" w:hAnsi="GHEA Grapalat"/>
          <w:sz w:val="20"/>
          <w:szCs w:val="18"/>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43D0FD3"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594C8B9"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3) Подраздел</w:t>
      </w:r>
      <w:r w:rsidRPr="005B10E1">
        <w:rPr>
          <w:rFonts w:ascii="GHEA Grapalat" w:hAnsi="GHEA Grapalat"/>
          <w:sz w:val="20"/>
          <w:szCs w:val="18"/>
          <w:lang w:val="hy-AM"/>
        </w:rPr>
        <w:t xml:space="preserve"> </w:t>
      </w:r>
      <w:r w:rsidRPr="005B10E1">
        <w:rPr>
          <w:rFonts w:ascii="GHEA Grapalat" w:eastAsia="GHEA Grapalat" w:hAnsi="GHEA Grapalat" w:cs="GHEA Grapalat"/>
          <w:sz w:val="20"/>
          <w:szCs w:val="18"/>
        </w:rPr>
        <w:t>"</w:t>
      </w:r>
      <w:r w:rsidRPr="005B10E1">
        <w:rPr>
          <w:rFonts w:ascii="GHEA Grapalat" w:hAnsi="GHEA Grapalat"/>
          <w:sz w:val="20"/>
          <w:szCs w:val="18"/>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7E54E74"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 xml:space="preserve">6. Раздел 6 декларации (Дополнительные </w:t>
      </w:r>
      <w:r w:rsidR="007F4126" w:rsidRPr="005B10E1">
        <w:rPr>
          <w:rFonts w:ascii="GHEA Grapalat" w:hAnsi="GHEA Grapalat"/>
          <w:sz w:val="20"/>
          <w:szCs w:val="18"/>
        </w:rPr>
        <w:t>примечания</w:t>
      </w:r>
      <w:r w:rsidRPr="005B10E1">
        <w:rPr>
          <w:rFonts w:ascii="GHEA Grapalat" w:hAnsi="GHEA Grapalat"/>
          <w:sz w:val="20"/>
          <w:szCs w:val="18"/>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2FF8B89" w14:textId="77777777" w:rsidR="00F016A2" w:rsidRPr="005B10E1" w:rsidRDefault="00F016A2" w:rsidP="005B10E1">
      <w:pPr>
        <w:contextualSpacing/>
        <w:jc w:val="both"/>
        <w:rPr>
          <w:rFonts w:ascii="GHEA Grapalat" w:hAnsi="GHEA Grapalat"/>
          <w:sz w:val="20"/>
          <w:szCs w:val="18"/>
        </w:rPr>
      </w:pPr>
      <w:r w:rsidRPr="005B10E1">
        <w:rPr>
          <w:rFonts w:ascii="GHEA Grapalat" w:hAnsi="GHEA Grapalat"/>
          <w:sz w:val="20"/>
          <w:szCs w:val="18"/>
        </w:rPr>
        <w:t>7. Декларация заполняется и подписывается лицом, подающим заявку.</w:t>
      </w:r>
      <w:r w:rsidRPr="005B10E1">
        <w:rPr>
          <w:rFonts w:ascii="GHEA Grapalat" w:hAnsi="GHEA Grapalat"/>
          <w:sz w:val="20"/>
          <w:szCs w:val="18"/>
          <w:lang w:val="hy-AM"/>
        </w:rPr>
        <w:t xml:space="preserve"> </w:t>
      </w:r>
    </w:p>
    <w:p w14:paraId="6098E6FA" w14:textId="77777777" w:rsidR="00F016A2" w:rsidRPr="005B10E1" w:rsidRDefault="00F016A2" w:rsidP="005B10E1">
      <w:pPr>
        <w:contextualSpacing/>
        <w:jc w:val="both"/>
        <w:rPr>
          <w:rFonts w:ascii="GHEA Grapalat" w:hAnsi="GHEA Grapalat"/>
          <w:i/>
          <w:sz w:val="20"/>
          <w:szCs w:val="18"/>
        </w:rPr>
      </w:pPr>
      <w:r w:rsidRPr="005B10E1">
        <w:rPr>
          <w:rFonts w:ascii="GHEA Grapalat" w:hAnsi="GHEA Grapalat"/>
          <w:sz w:val="20"/>
          <w:szCs w:val="18"/>
        </w:rPr>
        <w:t xml:space="preserve">* </w:t>
      </w:r>
      <w:r w:rsidRPr="005B10E1">
        <w:rPr>
          <w:rFonts w:ascii="GHEA Grapalat" w:hAnsi="GHEA Grapalat"/>
          <w:i/>
          <w:sz w:val="20"/>
          <w:szCs w:val="18"/>
        </w:rPr>
        <w:t>заполняется секретарем комиссии до публикации приглашения в бюллетене:</w:t>
      </w:r>
    </w:p>
    <w:p w14:paraId="64E1E759" w14:textId="77777777" w:rsidR="00F016A2" w:rsidRPr="005B10E1" w:rsidRDefault="00F016A2" w:rsidP="005B10E1">
      <w:pPr>
        <w:contextualSpacing/>
        <w:jc w:val="both"/>
        <w:rPr>
          <w:rFonts w:ascii="GHEA Grapalat" w:hAnsi="GHEA Grapalat"/>
          <w:i/>
          <w:sz w:val="20"/>
          <w:szCs w:val="18"/>
        </w:rPr>
      </w:pPr>
      <w:r w:rsidRPr="005B10E1">
        <w:rPr>
          <w:rFonts w:ascii="GHEA Grapalat" w:hAnsi="GHEA Grapalat"/>
          <w:i/>
          <w:sz w:val="20"/>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9753C10" w14:textId="77777777" w:rsidR="00B2572B" w:rsidRPr="00DC619D" w:rsidRDefault="00AF0EF7" w:rsidP="005B10E1">
      <w:pPr>
        <w:jc w:val="right"/>
        <w:rPr>
          <w:rFonts w:ascii="GHEA Grapalat" w:hAnsi="GHEA Grapalat" w:cs="Arial"/>
          <w:b/>
        </w:rPr>
      </w:pPr>
      <w:r w:rsidRPr="005B10E1">
        <w:rPr>
          <w:rFonts w:ascii="GHEA Grapalat" w:hAnsi="GHEA Grapalat"/>
          <w:b/>
          <w:sz w:val="20"/>
          <w:szCs w:val="18"/>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318E1FE2" w14:textId="468D6E35" w:rsidR="00B2572B" w:rsidRPr="009044F1" w:rsidRDefault="00B2572B" w:rsidP="00C46EFA">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5345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4463" w:rsidRPr="00C44463">
        <w:rPr>
          <w:rFonts w:ascii="GHEA Grapalat" w:hAnsi="GHEA Grapalat"/>
          <w:b/>
          <w:bCs/>
          <w:iCs/>
          <w:sz w:val="22"/>
          <w:szCs w:val="24"/>
          <w:lang w:val="en-US"/>
        </w:rPr>
        <w:t>YEG</w:t>
      </w:r>
      <w:r w:rsidR="00C44463" w:rsidRPr="00C44463">
        <w:rPr>
          <w:rFonts w:ascii="GHEA Grapalat" w:hAnsi="GHEA Grapalat"/>
          <w:b/>
          <w:bCs/>
          <w:iCs/>
          <w:sz w:val="22"/>
          <w:szCs w:val="24"/>
        </w:rPr>
        <w:t>2</w:t>
      </w:r>
      <w:r w:rsidR="00C44463" w:rsidRPr="00C44463">
        <w:rPr>
          <w:rFonts w:ascii="GHEA Grapalat" w:hAnsi="GHEA Grapalat"/>
          <w:b/>
          <w:bCs/>
          <w:iCs/>
          <w:sz w:val="22"/>
          <w:szCs w:val="24"/>
          <w:lang w:val="en-US"/>
        </w:rPr>
        <w:t>HD</w:t>
      </w:r>
      <w:r w:rsidR="00C44463" w:rsidRPr="00C44463">
        <w:rPr>
          <w:rFonts w:ascii="GHEA Grapalat" w:hAnsi="GHEA Grapalat"/>
          <w:b/>
          <w:bCs/>
          <w:iCs/>
          <w:sz w:val="22"/>
          <w:szCs w:val="24"/>
        </w:rPr>
        <w:t>-</w:t>
      </w:r>
      <w:r w:rsidR="00C44463" w:rsidRPr="00C44463">
        <w:rPr>
          <w:rFonts w:ascii="GHEA Grapalat" w:hAnsi="GHEA Grapalat"/>
          <w:b/>
          <w:bCs/>
          <w:iCs/>
          <w:sz w:val="22"/>
          <w:szCs w:val="24"/>
          <w:lang w:val="en-US"/>
        </w:rPr>
        <w:t>GH</w:t>
      </w:r>
      <w:r w:rsidR="00C44463" w:rsidRPr="00C44463">
        <w:rPr>
          <w:rFonts w:ascii="GHEA Grapalat" w:hAnsi="GHEA Grapalat"/>
          <w:b/>
          <w:bCs/>
          <w:iCs/>
          <w:sz w:val="22"/>
          <w:szCs w:val="24"/>
        </w:rPr>
        <w:t>-</w:t>
      </w:r>
      <w:proofErr w:type="spellStart"/>
      <w:r w:rsidR="00C44463" w:rsidRPr="00C44463">
        <w:rPr>
          <w:rFonts w:ascii="GHEA Grapalat" w:hAnsi="GHEA Grapalat"/>
          <w:b/>
          <w:bCs/>
          <w:iCs/>
          <w:sz w:val="22"/>
          <w:szCs w:val="24"/>
          <w:lang w:val="en-US"/>
        </w:rPr>
        <w:t>APGzB</w:t>
      </w:r>
      <w:proofErr w:type="spellEnd"/>
      <w:r w:rsidR="00C44463" w:rsidRPr="00C44463">
        <w:rPr>
          <w:rFonts w:ascii="GHEA Grapalat" w:hAnsi="GHEA Grapalat"/>
          <w:b/>
          <w:bCs/>
          <w:iCs/>
          <w:sz w:val="22"/>
          <w:szCs w:val="24"/>
        </w:rPr>
        <w:t>-202</w:t>
      </w:r>
      <w:r w:rsidR="004E5ACA" w:rsidRPr="004E5ACA">
        <w:rPr>
          <w:rFonts w:ascii="GHEA Grapalat" w:hAnsi="GHEA Grapalat"/>
          <w:b/>
          <w:bCs/>
          <w:iCs/>
          <w:sz w:val="22"/>
          <w:szCs w:val="24"/>
        </w:rPr>
        <w:t>6</w:t>
      </w:r>
      <w:r w:rsidR="00C44463" w:rsidRPr="00C44463">
        <w:rPr>
          <w:rFonts w:ascii="GHEA Grapalat" w:hAnsi="GHEA Grapalat"/>
          <w:b/>
          <w:bCs/>
          <w:iCs/>
          <w:sz w:val="22"/>
          <w:szCs w:val="24"/>
        </w:rPr>
        <w:t>/01</w:t>
      </w:r>
      <w:r w:rsidR="00DC619D" w:rsidRPr="00C44463">
        <w:rPr>
          <w:rStyle w:val="FootnoteReference"/>
          <w:rFonts w:ascii="GHEA Grapalat" w:hAnsi="GHEA Grapalat"/>
          <w:b/>
          <w:iCs/>
          <w:sz w:val="24"/>
          <w:szCs w:val="24"/>
        </w:rPr>
        <w:footnoteReference w:customMarkFollows="1" w:id="3"/>
        <w:t>*</w:t>
      </w:r>
    </w:p>
    <w:p w14:paraId="3469F46C" w14:textId="77777777" w:rsidR="00B2572B" w:rsidRPr="009044F1" w:rsidRDefault="00B2572B" w:rsidP="00C46EFA">
      <w:pPr>
        <w:widowControl w:val="0"/>
        <w:ind w:firstLine="567"/>
        <w:jc w:val="center"/>
        <w:rPr>
          <w:rFonts w:ascii="GHEA Grapalat" w:hAnsi="GHEA Grapalat"/>
        </w:rPr>
      </w:pPr>
    </w:p>
    <w:p w14:paraId="5FD2AC79" w14:textId="77777777" w:rsidR="00B2572B" w:rsidRPr="009044F1" w:rsidRDefault="00B2572B" w:rsidP="00C46EFA">
      <w:pPr>
        <w:widowControl w:val="0"/>
        <w:ind w:left="-66"/>
        <w:jc w:val="center"/>
        <w:rPr>
          <w:rFonts w:ascii="GHEA Grapalat" w:hAnsi="GHEA Grapalat"/>
          <w:b/>
        </w:rPr>
      </w:pPr>
      <w:r w:rsidRPr="009044F1">
        <w:rPr>
          <w:rFonts w:ascii="GHEA Grapalat" w:hAnsi="GHEA Grapalat"/>
          <w:b/>
        </w:rPr>
        <w:t>ЦЕНОВОЕ ПРЕДЛОЖЕНИЕ</w:t>
      </w:r>
    </w:p>
    <w:p w14:paraId="302F849C" w14:textId="77777777" w:rsidR="00B2572B" w:rsidRPr="009044F1" w:rsidRDefault="00B2572B" w:rsidP="00C46EFA">
      <w:pPr>
        <w:widowControl w:val="0"/>
        <w:ind w:firstLine="567"/>
        <w:jc w:val="center"/>
        <w:rPr>
          <w:rFonts w:ascii="GHEA Grapalat" w:hAnsi="GHEA Grapalat"/>
        </w:rPr>
      </w:pPr>
    </w:p>
    <w:p w14:paraId="29FF28AB" w14:textId="67F6336A" w:rsidR="005744FC" w:rsidRPr="000F6C24" w:rsidRDefault="00B2572B" w:rsidP="00C46EFA">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D53459">
        <w:rPr>
          <w:rFonts w:ascii="GHEA Grapalat" w:hAnsi="GHEA Grapalat"/>
          <w:spacing w:val="-6"/>
        </w:rPr>
        <w:t>запрос котировок</w:t>
      </w:r>
      <w:r w:rsidRPr="005744FC">
        <w:rPr>
          <w:rFonts w:ascii="GHEA Grapalat" w:hAnsi="GHEA Grapalat"/>
          <w:spacing w:val="-6"/>
        </w:rPr>
        <w:t xml:space="preserve"> под кодом </w:t>
      </w:r>
      <w:r w:rsidR="00C44463" w:rsidRPr="00C44463">
        <w:rPr>
          <w:rFonts w:ascii="GHEA Grapalat" w:hAnsi="GHEA Grapalat"/>
          <w:b/>
          <w:bCs/>
          <w:iCs/>
          <w:sz w:val="22"/>
          <w:lang w:val="en-US"/>
        </w:rPr>
        <w:t>YEG</w:t>
      </w:r>
      <w:r w:rsidR="00C44463" w:rsidRPr="00C44463">
        <w:rPr>
          <w:rFonts w:ascii="GHEA Grapalat" w:hAnsi="GHEA Grapalat"/>
          <w:b/>
          <w:bCs/>
          <w:iCs/>
          <w:sz w:val="22"/>
        </w:rPr>
        <w:t>2</w:t>
      </w:r>
      <w:r w:rsidR="00C44463" w:rsidRPr="00C44463">
        <w:rPr>
          <w:rFonts w:ascii="GHEA Grapalat" w:hAnsi="GHEA Grapalat"/>
          <w:b/>
          <w:bCs/>
          <w:iCs/>
          <w:sz w:val="22"/>
          <w:lang w:val="en-US"/>
        </w:rPr>
        <w:t>HD</w:t>
      </w:r>
      <w:r w:rsidR="00C44463" w:rsidRPr="00C44463">
        <w:rPr>
          <w:rFonts w:ascii="GHEA Grapalat" w:hAnsi="GHEA Grapalat"/>
          <w:b/>
          <w:bCs/>
          <w:iCs/>
          <w:sz w:val="22"/>
        </w:rPr>
        <w:t>-</w:t>
      </w:r>
      <w:r w:rsidR="00C44463" w:rsidRPr="00C44463">
        <w:rPr>
          <w:rFonts w:ascii="GHEA Grapalat" w:hAnsi="GHEA Grapalat"/>
          <w:b/>
          <w:bCs/>
          <w:iCs/>
          <w:sz w:val="22"/>
          <w:lang w:val="en-US"/>
        </w:rPr>
        <w:t>GH</w:t>
      </w:r>
      <w:r w:rsidR="00C44463" w:rsidRPr="00C44463">
        <w:rPr>
          <w:rFonts w:ascii="GHEA Grapalat" w:hAnsi="GHEA Grapalat"/>
          <w:b/>
          <w:bCs/>
          <w:iCs/>
          <w:sz w:val="22"/>
        </w:rPr>
        <w:t>-</w:t>
      </w:r>
      <w:proofErr w:type="spellStart"/>
      <w:r w:rsidR="00C44463" w:rsidRPr="00C44463">
        <w:rPr>
          <w:rFonts w:ascii="GHEA Grapalat" w:hAnsi="GHEA Grapalat"/>
          <w:b/>
          <w:bCs/>
          <w:iCs/>
          <w:sz w:val="22"/>
          <w:lang w:val="en-US"/>
        </w:rPr>
        <w:t>APGzB</w:t>
      </w:r>
      <w:proofErr w:type="spellEnd"/>
      <w:r w:rsidR="00C44463" w:rsidRPr="00C44463">
        <w:rPr>
          <w:rFonts w:ascii="GHEA Grapalat" w:hAnsi="GHEA Grapalat"/>
          <w:b/>
          <w:bCs/>
          <w:iCs/>
          <w:sz w:val="22"/>
        </w:rPr>
        <w:t>-202</w:t>
      </w:r>
      <w:r w:rsidR="004E5ACA" w:rsidRPr="004E5ACA">
        <w:rPr>
          <w:rFonts w:ascii="GHEA Grapalat" w:hAnsi="GHEA Grapalat"/>
          <w:b/>
          <w:bCs/>
          <w:iCs/>
          <w:sz w:val="22"/>
        </w:rPr>
        <w:t>6</w:t>
      </w:r>
      <w:r w:rsidR="00C44463" w:rsidRPr="00C44463">
        <w:rPr>
          <w:rFonts w:ascii="GHEA Grapalat" w:hAnsi="GHEA Grapalat"/>
          <w:b/>
          <w:bCs/>
          <w:iCs/>
          <w:sz w:val="22"/>
        </w:rPr>
        <w:t>/01</w:t>
      </w:r>
      <w:r w:rsidRPr="00C44463">
        <w:rPr>
          <w:rFonts w:ascii="GHEA Grapalat" w:hAnsi="GHEA Grapalat"/>
          <w:iCs/>
          <w:spacing w:val="-6"/>
        </w:rPr>
        <w:t>,</w:t>
      </w:r>
      <w:r w:rsidRPr="009044F1">
        <w:rPr>
          <w:rFonts w:ascii="GHEA Grapalat" w:hAnsi="GHEA Grapalat"/>
        </w:rPr>
        <w:t xml:space="preserve"> </w:t>
      </w:r>
    </w:p>
    <w:p w14:paraId="3CC7F35A" w14:textId="77777777" w:rsidR="005646FC" w:rsidRPr="008842CE" w:rsidRDefault="005744FC" w:rsidP="00C46EFA">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5DCF8542" w14:textId="77777777" w:rsidR="005646FC" w:rsidRPr="009044F1" w:rsidRDefault="005646FC" w:rsidP="00C46EFA">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D380C57" w14:textId="77777777" w:rsidR="00B2572B" w:rsidRPr="009044F1" w:rsidRDefault="00B2572B" w:rsidP="00C46EFA">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A3E5DDD" w14:textId="77777777" w:rsidR="00B2572B" w:rsidRPr="009044F1" w:rsidRDefault="005646FC" w:rsidP="00C46EFA">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33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502"/>
        <w:gridCol w:w="2060"/>
        <w:gridCol w:w="1701"/>
        <w:gridCol w:w="1701"/>
      </w:tblGrid>
      <w:tr w:rsidR="0009191C" w:rsidRPr="005744FC" w14:paraId="7F5F7B8F" w14:textId="77777777" w:rsidTr="00067E91">
        <w:trPr>
          <w:trHeight w:val="916"/>
          <w:jc w:val="center"/>
        </w:trPr>
        <w:tc>
          <w:tcPr>
            <w:tcW w:w="1368" w:type="dxa"/>
            <w:tcBorders>
              <w:top w:val="single" w:sz="4" w:space="0" w:color="auto"/>
              <w:left w:val="single" w:sz="4" w:space="0" w:color="auto"/>
              <w:right w:val="single" w:sz="4" w:space="0" w:color="auto"/>
            </w:tcBorders>
            <w:vAlign w:val="center"/>
          </w:tcPr>
          <w:p w14:paraId="75A3D5A7" w14:textId="77777777" w:rsidR="0009191C" w:rsidRPr="005744FC" w:rsidRDefault="0009191C" w:rsidP="00C46EFA">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502" w:type="dxa"/>
            <w:tcBorders>
              <w:top w:val="single" w:sz="4" w:space="0" w:color="auto"/>
              <w:left w:val="single" w:sz="4" w:space="0" w:color="auto"/>
              <w:right w:val="single" w:sz="4" w:space="0" w:color="auto"/>
            </w:tcBorders>
            <w:vAlign w:val="center"/>
          </w:tcPr>
          <w:p w14:paraId="294856DD" w14:textId="77777777"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739250A" w14:textId="77777777" w:rsidR="0009191C" w:rsidRPr="00DE2AE3" w:rsidRDefault="0009191C" w:rsidP="00C46EFA">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64ED8C8" w14:textId="77777777" w:rsidR="0009191C" w:rsidRPr="0009191C" w:rsidRDefault="0009191C" w:rsidP="00C46EFA">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59DF5CED" w14:textId="77777777"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8FCDBFE" w14:textId="77777777" w:rsidR="004825CB" w:rsidRDefault="0009191C" w:rsidP="00C46EFA">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4"/>
              <w:t>**</w:t>
            </w:r>
          </w:p>
          <w:p w14:paraId="47908EB1" w14:textId="77777777"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FBEF9F7" w14:textId="77777777"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C882E28" w14:textId="77777777" w:rsidR="0009191C" w:rsidRPr="005744FC" w:rsidRDefault="0009191C" w:rsidP="00C46EFA">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44789020" w14:textId="77777777" w:rsidTr="00067E9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D1424A6" w14:textId="77777777" w:rsidR="0009191C" w:rsidRPr="005744FC" w:rsidRDefault="0009191C" w:rsidP="00C46EFA">
            <w:pPr>
              <w:widowControl w:val="0"/>
              <w:jc w:val="center"/>
              <w:rPr>
                <w:rFonts w:ascii="GHEA Grapalat" w:hAnsi="GHEA Grapalat"/>
                <w:b/>
                <w:i/>
                <w:sz w:val="20"/>
                <w:szCs w:val="20"/>
              </w:rPr>
            </w:pPr>
            <w:r w:rsidRPr="005744FC">
              <w:rPr>
                <w:rFonts w:ascii="GHEA Grapalat" w:hAnsi="GHEA Grapalat"/>
                <w:b/>
                <w:i/>
                <w:sz w:val="20"/>
                <w:szCs w:val="20"/>
              </w:rPr>
              <w:t>1</w:t>
            </w:r>
          </w:p>
        </w:tc>
        <w:tc>
          <w:tcPr>
            <w:tcW w:w="2502" w:type="dxa"/>
            <w:tcBorders>
              <w:top w:val="single" w:sz="4" w:space="0" w:color="auto"/>
              <w:left w:val="single" w:sz="4" w:space="0" w:color="auto"/>
              <w:bottom w:val="single" w:sz="4" w:space="0" w:color="auto"/>
              <w:right w:val="single" w:sz="4" w:space="0" w:color="auto"/>
            </w:tcBorders>
            <w:shd w:val="clear" w:color="auto" w:fill="99CCFF"/>
          </w:tcPr>
          <w:p w14:paraId="58CEA5FB" w14:textId="77777777" w:rsidR="0009191C" w:rsidRPr="005744FC" w:rsidRDefault="0009191C" w:rsidP="00C46EFA">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AC2786F" w14:textId="77777777" w:rsidR="0009191C" w:rsidRPr="005744FC" w:rsidRDefault="0009191C" w:rsidP="00C46EFA">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1930387" w14:textId="77777777" w:rsidR="0009191C" w:rsidRPr="00E02389" w:rsidRDefault="00E02389" w:rsidP="00C46EFA">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FFB3DA3" w14:textId="77777777" w:rsidR="0009191C" w:rsidRPr="005744FC" w:rsidRDefault="00E02389" w:rsidP="00C46EFA">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7A5112" w:rsidRPr="005744FC" w14:paraId="5C989BB8" w14:textId="77777777"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03DE368" w14:textId="77777777" w:rsidR="007A5112" w:rsidRPr="00793DBA" w:rsidRDefault="007A5112" w:rsidP="007A5112">
            <w:pPr>
              <w:pStyle w:val="BodyTextIndent2"/>
              <w:widowControl w:val="0"/>
              <w:spacing w:line="240" w:lineRule="auto"/>
              <w:ind w:firstLine="0"/>
              <w:jc w:val="center"/>
              <w:rPr>
                <w:rFonts w:ascii="GHEA Grapalat" w:hAnsi="GHEA Grapalat"/>
                <w:sz w:val="22"/>
                <w:szCs w:val="24"/>
              </w:rPr>
            </w:pPr>
            <w:r w:rsidRPr="00793DBA">
              <w:rPr>
                <w:rFonts w:ascii="GHEA Grapalat" w:hAnsi="GHEA Grapalat"/>
                <w:sz w:val="22"/>
                <w:szCs w:val="24"/>
              </w:rPr>
              <w:t>1</w:t>
            </w:r>
          </w:p>
        </w:tc>
        <w:tc>
          <w:tcPr>
            <w:tcW w:w="2502" w:type="dxa"/>
            <w:tcBorders>
              <w:top w:val="single" w:sz="4" w:space="0" w:color="auto"/>
              <w:left w:val="single" w:sz="4" w:space="0" w:color="auto"/>
              <w:bottom w:val="single" w:sz="4" w:space="0" w:color="auto"/>
              <w:right w:val="single" w:sz="4" w:space="0" w:color="auto"/>
            </w:tcBorders>
          </w:tcPr>
          <w:p w14:paraId="4149E712" w14:textId="77777777" w:rsidR="007A5112" w:rsidRPr="00284EBD" w:rsidRDefault="007A5112" w:rsidP="007A5112">
            <w:pPr>
              <w:pStyle w:val="BodyTextIndent2"/>
              <w:spacing w:line="240" w:lineRule="auto"/>
              <w:ind w:firstLine="0"/>
              <w:rPr>
                <w:rFonts w:ascii="GHEA Grapalat" w:hAnsi="GHEA Grapalat"/>
                <w:b/>
                <w:u w:val="single"/>
                <w:vertAlign w:val="subscript"/>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B3272A8"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657E0E"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A1D5EB" w14:textId="77777777" w:rsidR="007A5112" w:rsidRPr="005744FC" w:rsidRDefault="007A5112" w:rsidP="007A5112">
            <w:pPr>
              <w:widowControl w:val="0"/>
              <w:jc w:val="center"/>
              <w:rPr>
                <w:rFonts w:ascii="GHEA Grapalat" w:hAnsi="GHEA Grapalat"/>
                <w:sz w:val="20"/>
                <w:szCs w:val="20"/>
              </w:rPr>
            </w:pPr>
          </w:p>
        </w:tc>
      </w:tr>
      <w:tr w:rsidR="007A5112" w:rsidRPr="005744FC" w14:paraId="032771C3" w14:textId="77777777"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59ACBB7" w14:textId="77777777" w:rsidR="007A5112" w:rsidRPr="00351D79" w:rsidRDefault="007A5112" w:rsidP="007A5112">
            <w:pPr>
              <w:pStyle w:val="BodyTextIndent2"/>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2</w:t>
            </w:r>
          </w:p>
        </w:tc>
        <w:tc>
          <w:tcPr>
            <w:tcW w:w="2502" w:type="dxa"/>
            <w:tcBorders>
              <w:top w:val="single" w:sz="4" w:space="0" w:color="auto"/>
              <w:left w:val="single" w:sz="4" w:space="0" w:color="auto"/>
              <w:bottom w:val="single" w:sz="4" w:space="0" w:color="auto"/>
              <w:right w:val="single" w:sz="4" w:space="0" w:color="auto"/>
            </w:tcBorders>
          </w:tcPr>
          <w:p w14:paraId="7E861E91" w14:textId="77777777" w:rsidR="007A5112" w:rsidRDefault="007A5112" w:rsidP="007A5112">
            <w:pPr>
              <w:pStyle w:val="BodyTextIndent2"/>
              <w:spacing w:line="240" w:lineRule="auto"/>
              <w:ind w:firstLine="0"/>
              <w:rPr>
                <w:rFonts w:ascii="GHEA Grapalat" w:hAnsi="GHEA Grapalat" w:cs="Arial"/>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A4FA0E0"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DBA97C"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01DA7C" w14:textId="77777777" w:rsidR="007A5112" w:rsidRPr="005744FC" w:rsidRDefault="007A5112" w:rsidP="007A5112">
            <w:pPr>
              <w:widowControl w:val="0"/>
              <w:jc w:val="center"/>
              <w:rPr>
                <w:rFonts w:ascii="GHEA Grapalat" w:hAnsi="GHEA Grapalat"/>
                <w:sz w:val="20"/>
                <w:szCs w:val="20"/>
              </w:rPr>
            </w:pPr>
          </w:p>
        </w:tc>
      </w:tr>
      <w:tr w:rsidR="007A5112" w:rsidRPr="005744FC" w14:paraId="31E149E6" w14:textId="77777777"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43E77C" w14:textId="77777777" w:rsidR="007A5112" w:rsidRDefault="007A5112" w:rsidP="007A5112">
            <w:pPr>
              <w:pStyle w:val="BodyTextIndent2"/>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3</w:t>
            </w:r>
          </w:p>
        </w:tc>
        <w:tc>
          <w:tcPr>
            <w:tcW w:w="2502" w:type="dxa"/>
            <w:tcBorders>
              <w:top w:val="single" w:sz="4" w:space="0" w:color="auto"/>
              <w:left w:val="single" w:sz="4" w:space="0" w:color="auto"/>
              <w:bottom w:val="single" w:sz="4" w:space="0" w:color="auto"/>
              <w:right w:val="single" w:sz="4" w:space="0" w:color="auto"/>
            </w:tcBorders>
          </w:tcPr>
          <w:p w14:paraId="171448E2" w14:textId="77777777" w:rsidR="007A5112" w:rsidRDefault="007A5112" w:rsidP="007A5112">
            <w:pPr>
              <w:pStyle w:val="BodyTextIndent2"/>
              <w:spacing w:line="240" w:lineRule="auto"/>
              <w:ind w:firstLine="0"/>
              <w:rPr>
                <w:rFonts w:ascii="GHEA Grapalat" w:hAnsi="GHEA Grapalat"/>
                <w:b/>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3CBF80"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8B4A39"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AB3371" w14:textId="77777777" w:rsidR="007A5112" w:rsidRPr="005744FC" w:rsidRDefault="007A5112" w:rsidP="007A5112">
            <w:pPr>
              <w:widowControl w:val="0"/>
              <w:jc w:val="center"/>
              <w:rPr>
                <w:rFonts w:ascii="GHEA Grapalat" w:hAnsi="GHEA Grapalat"/>
                <w:sz w:val="20"/>
                <w:szCs w:val="20"/>
              </w:rPr>
            </w:pPr>
          </w:p>
        </w:tc>
      </w:tr>
      <w:tr w:rsidR="007A5112" w:rsidRPr="005744FC" w14:paraId="56B50927" w14:textId="77777777"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ADCB9D9" w14:textId="77777777" w:rsidR="007A5112" w:rsidRDefault="007A5112" w:rsidP="007A5112">
            <w:pPr>
              <w:pStyle w:val="BodyTextIndent2"/>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4</w:t>
            </w:r>
          </w:p>
        </w:tc>
        <w:tc>
          <w:tcPr>
            <w:tcW w:w="2502" w:type="dxa"/>
            <w:tcBorders>
              <w:top w:val="single" w:sz="4" w:space="0" w:color="auto"/>
              <w:left w:val="single" w:sz="4" w:space="0" w:color="auto"/>
              <w:bottom w:val="single" w:sz="4" w:space="0" w:color="auto"/>
              <w:right w:val="single" w:sz="4" w:space="0" w:color="auto"/>
            </w:tcBorders>
          </w:tcPr>
          <w:p w14:paraId="70D283A2" w14:textId="77777777" w:rsidR="007A5112" w:rsidRDefault="007A5112" w:rsidP="007A5112">
            <w:pPr>
              <w:pStyle w:val="BodyTextIndent2"/>
              <w:spacing w:line="240" w:lineRule="auto"/>
              <w:ind w:firstLine="0"/>
              <w:rPr>
                <w:rFonts w:ascii="GHEA Grapalat" w:hAnsi="GHEA Grapalat"/>
                <w:b/>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10DAD5"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A7F652"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A17292" w14:textId="77777777" w:rsidR="007A5112" w:rsidRPr="005744FC" w:rsidRDefault="007A5112" w:rsidP="007A5112">
            <w:pPr>
              <w:widowControl w:val="0"/>
              <w:jc w:val="center"/>
              <w:rPr>
                <w:rFonts w:ascii="GHEA Grapalat" w:hAnsi="GHEA Grapalat"/>
                <w:sz w:val="20"/>
                <w:szCs w:val="20"/>
              </w:rPr>
            </w:pPr>
          </w:p>
        </w:tc>
      </w:tr>
      <w:tr w:rsidR="007A5112" w:rsidRPr="005744FC" w14:paraId="65AE0945" w14:textId="77777777" w:rsidTr="001A728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A2D0D42" w14:textId="77777777" w:rsidR="007A5112" w:rsidRDefault="007A5112" w:rsidP="007A5112">
            <w:pPr>
              <w:pStyle w:val="BodyTextIndent2"/>
              <w:widowControl w:val="0"/>
              <w:spacing w:line="240" w:lineRule="auto"/>
              <w:ind w:firstLine="0"/>
              <w:jc w:val="center"/>
              <w:rPr>
                <w:rFonts w:ascii="GHEA Grapalat" w:hAnsi="GHEA Grapalat"/>
                <w:sz w:val="22"/>
                <w:szCs w:val="24"/>
                <w:lang w:val="en-US"/>
              </w:rPr>
            </w:pPr>
            <w:r>
              <w:rPr>
                <w:rFonts w:ascii="GHEA Grapalat" w:hAnsi="GHEA Grapalat"/>
                <w:sz w:val="22"/>
                <w:szCs w:val="24"/>
                <w:lang w:val="en-US"/>
              </w:rPr>
              <w:t>5</w:t>
            </w:r>
          </w:p>
        </w:tc>
        <w:tc>
          <w:tcPr>
            <w:tcW w:w="2502" w:type="dxa"/>
            <w:tcBorders>
              <w:top w:val="single" w:sz="4" w:space="0" w:color="auto"/>
              <w:left w:val="single" w:sz="4" w:space="0" w:color="auto"/>
              <w:bottom w:val="single" w:sz="4" w:space="0" w:color="auto"/>
              <w:right w:val="single" w:sz="4" w:space="0" w:color="auto"/>
            </w:tcBorders>
          </w:tcPr>
          <w:p w14:paraId="2D6292FD" w14:textId="77777777" w:rsidR="007A5112" w:rsidRPr="00322BDE" w:rsidRDefault="007A5112" w:rsidP="007A5112">
            <w:pPr>
              <w:pStyle w:val="BodyTextIndent2"/>
              <w:spacing w:line="240" w:lineRule="auto"/>
              <w:ind w:firstLine="0"/>
              <w:rPr>
                <w:rFonts w:ascii="GHEA Grapalat" w:hAnsi="GHEA Grapalat"/>
                <w:b/>
                <w:lang w:val="en-US"/>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ADD10C"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398ABB" w14:textId="77777777" w:rsidR="007A5112" w:rsidRPr="005744FC" w:rsidRDefault="007A5112" w:rsidP="007A511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8C0BD1" w14:textId="77777777" w:rsidR="007A5112" w:rsidRPr="005744FC" w:rsidRDefault="007A5112" w:rsidP="007A5112">
            <w:pPr>
              <w:widowControl w:val="0"/>
              <w:jc w:val="center"/>
              <w:rPr>
                <w:rFonts w:ascii="GHEA Grapalat" w:hAnsi="GHEA Grapalat"/>
                <w:sz w:val="20"/>
                <w:szCs w:val="20"/>
              </w:rPr>
            </w:pPr>
          </w:p>
        </w:tc>
      </w:tr>
    </w:tbl>
    <w:p w14:paraId="60A68CAF" w14:textId="77777777" w:rsidR="00067E91" w:rsidRDefault="00067E91" w:rsidP="00C46EFA">
      <w:pPr>
        <w:widowControl w:val="0"/>
        <w:tabs>
          <w:tab w:val="left" w:pos="6804"/>
        </w:tabs>
        <w:jc w:val="center"/>
        <w:rPr>
          <w:rFonts w:ascii="GHEA Grapalat" w:hAnsi="GHEA Grapalat"/>
        </w:rPr>
      </w:pPr>
    </w:p>
    <w:p w14:paraId="706FEFA3" w14:textId="77777777" w:rsidR="00374F4A" w:rsidRPr="00DD2B43" w:rsidRDefault="00374F4A" w:rsidP="00C46EF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14926CB" w14:textId="77777777" w:rsidR="00374F4A" w:rsidRPr="00567D3B" w:rsidRDefault="00374F4A" w:rsidP="00C46EFA">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E6206D9" w14:textId="77777777" w:rsidR="00DC619D" w:rsidRPr="00D3436F" w:rsidRDefault="00DC619D" w:rsidP="00C46EFA">
      <w:pPr>
        <w:widowControl w:val="0"/>
        <w:jc w:val="both"/>
        <w:rPr>
          <w:rFonts w:ascii="GHEA Grapalat" w:hAnsi="GHEA Grapalat"/>
          <w:lang w:val="es-ES"/>
        </w:rPr>
      </w:pPr>
    </w:p>
    <w:p w14:paraId="51AD8926" w14:textId="77777777" w:rsidR="00B2572B" w:rsidRPr="000F6C24" w:rsidRDefault="00B2572B" w:rsidP="00C46EFA">
      <w:pPr>
        <w:widowControl w:val="0"/>
        <w:jc w:val="right"/>
        <w:rPr>
          <w:rFonts w:ascii="GHEA Grapalat" w:hAnsi="GHEA Grapalat"/>
        </w:rPr>
      </w:pPr>
      <w:r w:rsidRPr="009044F1">
        <w:rPr>
          <w:rFonts w:ascii="GHEA Grapalat" w:hAnsi="GHEA Grapalat"/>
        </w:rPr>
        <w:t>М. П.</w:t>
      </w:r>
    </w:p>
    <w:p w14:paraId="09735A3D" w14:textId="77777777" w:rsidR="00B217BB" w:rsidRDefault="00B217BB" w:rsidP="00C46EFA">
      <w:pPr>
        <w:rPr>
          <w:rFonts w:ascii="GHEA Grapalat" w:hAnsi="GHEA Grapalat"/>
          <w:b/>
        </w:rPr>
      </w:pPr>
      <w:r>
        <w:rPr>
          <w:rFonts w:ascii="GHEA Grapalat" w:hAnsi="GHEA Grapalat"/>
          <w:b/>
        </w:rPr>
        <w:br w:type="page"/>
      </w:r>
    </w:p>
    <w:p w14:paraId="29598B10" w14:textId="77777777" w:rsidR="003D2FE2" w:rsidRPr="00DE2AE3" w:rsidRDefault="003D2FE2" w:rsidP="00C46EFA">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6B38A16D" w14:textId="2F079E37" w:rsidR="003D2FE2" w:rsidRPr="00B138F3" w:rsidRDefault="003D2FE2" w:rsidP="00C46EFA">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D53459">
        <w:rPr>
          <w:rFonts w:ascii="GHEA Grapalat" w:hAnsi="GHEA Grapalat"/>
          <w:i/>
          <w:sz w:val="22"/>
          <w:szCs w:val="22"/>
        </w:rPr>
        <w:t>запрос котировок</w:t>
      </w:r>
      <w:r w:rsidRPr="00B138F3">
        <w:rPr>
          <w:rFonts w:ascii="GHEA Grapalat" w:hAnsi="GHEA Grapalat" w:cs="GHEA Grapalat"/>
          <w:i/>
          <w:sz w:val="22"/>
          <w:szCs w:val="22"/>
        </w:rPr>
        <w:br/>
      </w:r>
      <w:r w:rsidR="00613087">
        <w:rPr>
          <w:rFonts w:ascii="GHEA Grapalat" w:hAnsi="GHEA Grapalat"/>
          <w:i/>
          <w:sz w:val="22"/>
          <w:szCs w:val="22"/>
        </w:rPr>
        <w:t>под кодом "</w:t>
      </w:r>
      <w:r w:rsidR="00C44463" w:rsidRPr="00C44463">
        <w:rPr>
          <w:rFonts w:ascii="GHEA Grapalat" w:hAnsi="GHEA Grapalat"/>
          <w:b/>
          <w:bCs/>
          <w:i/>
          <w:sz w:val="22"/>
        </w:rPr>
        <w:t xml:space="preserve"> </w:t>
      </w:r>
      <w:r w:rsidR="00C44463" w:rsidRPr="00C44463">
        <w:rPr>
          <w:rFonts w:ascii="GHEA Grapalat" w:hAnsi="GHEA Grapalat"/>
          <w:b/>
          <w:bCs/>
          <w:iCs/>
          <w:sz w:val="22"/>
          <w:lang w:val="en-US"/>
        </w:rPr>
        <w:t>YEG</w:t>
      </w:r>
      <w:r w:rsidR="00C44463" w:rsidRPr="00C44463">
        <w:rPr>
          <w:rFonts w:ascii="GHEA Grapalat" w:hAnsi="GHEA Grapalat"/>
          <w:b/>
          <w:bCs/>
          <w:iCs/>
          <w:sz w:val="22"/>
        </w:rPr>
        <w:t>2</w:t>
      </w:r>
      <w:r w:rsidR="00C44463" w:rsidRPr="00C44463">
        <w:rPr>
          <w:rFonts w:ascii="GHEA Grapalat" w:hAnsi="GHEA Grapalat"/>
          <w:b/>
          <w:bCs/>
          <w:iCs/>
          <w:sz w:val="22"/>
          <w:lang w:val="en-US"/>
        </w:rPr>
        <w:t>HD</w:t>
      </w:r>
      <w:r w:rsidR="00C44463" w:rsidRPr="00C44463">
        <w:rPr>
          <w:rFonts w:ascii="GHEA Grapalat" w:hAnsi="GHEA Grapalat"/>
          <w:b/>
          <w:bCs/>
          <w:iCs/>
          <w:sz w:val="22"/>
        </w:rPr>
        <w:t>-</w:t>
      </w:r>
      <w:r w:rsidR="00C44463" w:rsidRPr="00C44463">
        <w:rPr>
          <w:rFonts w:ascii="GHEA Grapalat" w:hAnsi="GHEA Grapalat"/>
          <w:b/>
          <w:bCs/>
          <w:iCs/>
          <w:sz w:val="22"/>
          <w:lang w:val="en-US"/>
        </w:rPr>
        <w:t>GH</w:t>
      </w:r>
      <w:r w:rsidR="00C44463" w:rsidRPr="00C44463">
        <w:rPr>
          <w:rFonts w:ascii="GHEA Grapalat" w:hAnsi="GHEA Grapalat"/>
          <w:b/>
          <w:bCs/>
          <w:iCs/>
          <w:sz w:val="22"/>
        </w:rPr>
        <w:t>-</w:t>
      </w:r>
      <w:proofErr w:type="spellStart"/>
      <w:r w:rsidR="00C44463" w:rsidRPr="00C44463">
        <w:rPr>
          <w:rFonts w:ascii="GHEA Grapalat" w:hAnsi="GHEA Grapalat"/>
          <w:b/>
          <w:bCs/>
          <w:iCs/>
          <w:sz w:val="22"/>
          <w:lang w:val="en-US"/>
        </w:rPr>
        <w:t>APGzB</w:t>
      </w:r>
      <w:proofErr w:type="spellEnd"/>
      <w:r w:rsidR="00C44463" w:rsidRPr="00C44463">
        <w:rPr>
          <w:rFonts w:ascii="GHEA Grapalat" w:hAnsi="GHEA Grapalat"/>
          <w:b/>
          <w:bCs/>
          <w:iCs/>
          <w:sz w:val="22"/>
        </w:rPr>
        <w:t>-202</w:t>
      </w:r>
      <w:r w:rsidR="004E5ACA" w:rsidRPr="004E5ACA">
        <w:rPr>
          <w:rFonts w:ascii="GHEA Grapalat" w:hAnsi="GHEA Grapalat"/>
          <w:b/>
          <w:bCs/>
          <w:iCs/>
          <w:sz w:val="22"/>
        </w:rPr>
        <w:t>6</w:t>
      </w:r>
      <w:r w:rsidR="00C44463" w:rsidRPr="00C44463">
        <w:rPr>
          <w:rFonts w:ascii="GHEA Grapalat" w:hAnsi="GHEA Grapalat"/>
          <w:b/>
          <w:bCs/>
          <w:iCs/>
          <w:sz w:val="22"/>
        </w:rPr>
        <w:t>/01</w:t>
      </w:r>
    </w:p>
    <w:p w14:paraId="7695D0C6" w14:textId="77777777" w:rsidR="003D2FE2" w:rsidRPr="00B138F3" w:rsidRDefault="003D2FE2" w:rsidP="00C46EFA">
      <w:pPr>
        <w:widowControl w:val="0"/>
        <w:jc w:val="center"/>
        <w:rPr>
          <w:rFonts w:ascii="GHEA Grapalat" w:hAnsi="GHEA Grapalat"/>
          <w:b/>
          <w:sz w:val="22"/>
          <w:szCs w:val="22"/>
        </w:rPr>
      </w:pPr>
    </w:p>
    <w:p w14:paraId="6C7737A2" w14:textId="77777777" w:rsidR="003D2FE2" w:rsidRPr="00B138F3" w:rsidRDefault="003D2FE2" w:rsidP="00C46EFA">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49E3DDC" w14:textId="77777777" w:rsidR="003D2FE2" w:rsidRPr="00B138F3" w:rsidRDefault="003D2FE2" w:rsidP="00C46EFA">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4FFE5469" w14:textId="77777777" w:rsidTr="00B932B8">
        <w:tc>
          <w:tcPr>
            <w:tcW w:w="4786" w:type="dxa"/>
          </w:tcPr>
          <w:p w14:paraId="35B7EC13" w14:textId="77777777" w:rsidR="003D2FE2" w:rsidRPr="00B138F3" w:rsidRDefault="003D2FE2" w:rsidP="00AF6A12">
            <w:pPr>
              <w:widowControl w:val="0"/>
              <w:rPr>
                <w:rFonts w:ascii="GHEA Grapalat" w:hAnsi="GHEA Grapalat" w:cs="GHEA Grapalat"/>
                <w:b/>
                <w:sz w:val="22"/>
                <w:szCs w:val="22"/>
                <w:lang w:val="en-US"/>
              </w:rPr>
            </w:pPr>
            <w:r w:rsidRPr="00B138F3">
              <w:rPr>
                <w:rFonts w:ascii="GHEA Grapalat" w:hAnsi="GHEA Grapalat"/>
                <w:sz w:val="22"/>
                <w:szCs w:val="22"/>
              </w:rPr>
              <w:t xml:space="preserve">г. </w:t>
            </w:r>
          </w:p>
        </w:tc>
        <w:tc>
          <w:tcPr>
            <w:tcW w:w="4500" w:type="dxa"/>
          </w:tcPr>
          <w:p w14:paraId="6BE875DB" w14:textId="77777777" w:rsidR="003D2FE2" w:rsidRPr="00B138F3" w:rsidRDefault="003D2FE2" w:rsidP="00C46EFA">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5"/>
              <w:t>**</w:t>
            </w:r>
          </w:p>
        </w:tc>
      </w:tr>
    </w:tbl>
    <w:p w14:paraId="6AF911BD" w14:textId="77777777" w:rsidR="003D2FE2" w:rsidRPr="00B138F3" w:rsidRDefault="003D2FE2" w:rsidP="00C46EFA">
      <w:pPr>
        <w:widowControl w:val="0"/>
        <w:rPr>
          <w:rFonts w:ascii="GHEA Grapalat" w:hAnsi="GHEA Grapalat" w:cs="GHEA Grapalat"/>
          <w:b/>
          <w:sz w:val="22"/>
          <w:szCs w:val="22"/>
        </w:rPr>
      </w:pPr>
    </w:p>
    <w:p w14:paraId="702A7871" w14:textId="77777777" w:rsidR="003D2FE2" w:rsidRPr="00B138F3" w:rsidRDefault="003D2FE2" w:rsidP="00C46EFA">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85B7FC3" w14:textId="77777777" w:rsidR="003D2FE2" w:rsidRPr="00B138F3" w:rsidRDefault="003D2FE2" w:rsidP="00C46EFA">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941274B" w14:textId="77777777" w:rsidR="003D2FE2" w:rsidRPr="00B138F3" w:rsidRDefault="003D2FE2" w:rsidP="00C46EFA">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38D3EB7" w14:textId="77777777" w:rsidR="003D2FE2" w:rsidRPr="00B138F3" w:rsidRDefault="003D2FE2" w:rsidP="00C46EFA">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CABBD7C" w14:textId="77777777" w:rsidR="003D2FE2" w:rsidRPr="00B138F3" w:rsidRDefault="003D2FE2" w:rsidP="00C46EFA">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911111" w14:textId="77777777" w:rsidR="003D2FE2" w:rsidRPr="00B138F3" w:rsidRDefault="003D2FE2" w:rsidP="00C46EFA">
      <w:pPr>
        <w:widowControl w:val="0"/>
        <w:ind w:firstLine="709"/>
        <w:jc w:val="both"/>
        <w:rPr>
          <w:rFonts w:ascii="GHEA Grapalat" w:hAnsi="GHEA Grapalat" w:cs="GHEA Grapalat"/>
          <w:sz w:val="22"/>
          <w:szCs w:val="22"/>
        </w:rPr>
      </w:pPr>
    </w:p>
    <w:p w14:paraId="1F489CE8" w14:textId="77777777" w:rsidR="003D2FE2" w:rsidRPr="00B138F3" w:rsidRDefault="003D2FE2" w:rsidP="00C46EFA">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FB84121" w14:textId="77777777" w:rsidR="003D2FE2" w:rsidRPr="00B138F3" w:rsidRDefault="003D2FE2" w:rsidP="00C46EF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AA76875" w14:textId="77777777" w:rsidR="003D2FE2" w:rsidRPr="00B138F3" w:rsidRDefault="003D2FE2" w:rsidP="00C46EFA">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35EFF56" w14:textId="77777777" w:rsidR="003D2FE2" w:rsidRPr="00B138F3" w:rsidRDefault="003D2FE2" w:rsidP="00C46EFA">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E764DE1" w14:textId="77777777" w:rsidR="003D2FE2" w:rsidRPr="00B138F3" w:rsidRDefault="003D2FE2" w:rsidP="00C46EFA">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6B9656B9" w14:textId="77777777" w:rsidR="003D2FE2" w:rsidRPr="00B138F3" w:rsidRDefault="003D2FE2" w:rsidP="00C46EF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189FAEF"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56C62E4"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1A83EB"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643B176"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DFBF15B"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56702B4"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BDF9AA4"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C3C6AF6"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4E009A1"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DE2A0D"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2FFEFEA"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FA3D0E2" w14:textId="77777777" w:rsidR="003D2FE2" w:rsidRPr="00B138F3" w:rsidRDefault="003D2FE2" w:rsidP="00C46EFA">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A911EA8" w14:textId="77777777" w:rsidR="003D2FE2" w:rsidRPr="00B138F3" w:rsidRDefault="003D2FE2" w:rsidP="00C46EF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4C51E17B"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7C440C56" w14:textId="77777777" w:rsidR="003D2FE2" w:rsidRPr="00B138F3"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99A4B95" w14:textId="77777777" w:rsidR="003D2FE2" w:rsidRPr="00B138F3" w:rsidDel="00A13215" w:rsidRDefault="003D2FE2" w:rsidP="00C46EFA">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F527537" w14:textId="77777777" w:rsidR="003D2FE2" w:rsidRPr="00B138F3" w:rsidRDefault="003D2FE2" w:rsidP="00C46EFA">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967698A" w14:textId="77777777" w:rsidR="003D2FE2" w:rsidRPr="00B138F3" w:rsidRDefault="003D2FE2" w:rsidP="00C46EFA">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F48B391" w14:textId="77777777"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14:paraId="631D92BF" w14:textId="77777777"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09397C3" w14:textId="77777777"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14:paraId="3931B64F" w14:textId="77777777"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432BBD75" w14:textId="77777777"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14:paraId="000FFEC2" w14:textId="77777777"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0AD165F" w14:textId="77777777"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14:paraId="0B3FEF57" w14:textId="77777777"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ECD9FE9" w14:textId="77777777"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14:paraId="217C7E3B" w14:textId="77777777" w:rsidR="00AF6A12" w:rsidRPr="00B138F3" w:rsidRDefault="00AF6A12" w:rsidP="00AF6A12">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00371B1" w14:textId="77777777" w:rsidR="00AF6A12" w:rsidRPr="00B138F3" w:rsidRDefault="00AF6A12" w:rsidP="00AF6A12">
      <w:pPr>
        <w:widowControl w:val="0"/>
        <w:jc w:val="both"/>
        <w:rPr>
          <w:rFonts w:ascii="GHEA Grapalat" w:hAnsi="GHEA Grapalat"/>
        </w:rPr>
      </w:pPr>
      <w:r w:rsidRPr="00B138F3">
        <w:rPr>
          <w:rFonts w:ascii="GHEA Grapalat" w:hAnsi="GHEA Grapalat"/>
        </w:rPr>
        <w:t>_______________________________________</w:t>
      </w:r>
    </w:p>
    <w:p w14:paraId="5F2D63BC" w14:textId="77777777" w:rsidR="00AF6A12" w:rsidRPr="00B138F3" w:rsidRDefault="00AF6A12" w:rsidP="00AF6A1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6B580FF1" w14:textId="77777777" w:rsidR="003D2FE2" w:rsidRPr="00B138F3" w:rsidRDefault="003D2FE2" w:rsidP="00C46EFA">
      <w:pPr>
        <w:widowControl w:val="0"/>
        <w:jc w:val="right"/>
        <w:rPr>
          <w:rFonts w:ascii="GHEA Grapalat" w:hAnsi="GHEA Grapalat"/>
          <w:sz w:val="22"/>
          <w:szCs w:val="22"/>
        </w:rPr>
      </w:pPr>
    </w:p>
    <w:p w14:paraId="2C6878ED" w14:textId="77777777" w:rsidR="003D2FE2" w:rsidRPr="00B138F3" w:rsidRDefault="003D2FE2" w:rsidP="00AF6A12">
      <w:pPr>
        <w:widowControl w:val="0"/>
        <w:rPr>
          <w:rFonts w:ascii="GHEA Grapalat" w:hAnsi="GHEA Grapalat"/>
          <w:sz w:val="22"/>
          <w:szCs w:val="22"/>
        </w:rPr>
      </w:pPr>
      <w:r w:rsidRPr="00B138F3">
        <w:rPr>
          <w:rFonts w:ascii="GHEA Grapalat" w:hAnsi="GHEA Grapalat"/>
          <w:sz w:val="22"/>
          <w:szCs w:val="22"/>
        </w:rPr>
        <w:t>М. П.</w:t>
      </w:r>
    </w:p>
    <w:p w14:paraId="3EF3F6FC" w14:textId="77777777" w:rsidR="003D2FE2" w:rsidRPr="00B138F3" w:rsidRDefault="003D2FE2" w:rsidP="00C46EFA">
      <w:pPr>
        <w:widowControl w:val="0"/>
        <w:jc w:val="both"/>
        <w:rPr>
          <w:rFonts w:ascii="GHEA Grapalat" w:hAnsi="GHEA Grapalat"/>
          <w:sz w:val="22"/>
          <w:szCs w:val="22"/>
        </w:rPr>
      </w:pPr>
      <w:r w:rsidRPr="00B138F3">
        <w:rPr>
          <w:rFonts w:ascii="GHEA Grapalat" w:hAnsi="GHEA Grapalat"/>
          <w:sz w:val="22"/>
          <w:szCs w:val="22"/>
        </w:rPr>
        <w:t>День/месяц/год</w:t>
      </w:r>
    </w:p>
    <w:p w14:paraId="3057080D" w14:textId="77777777" w:rsidR="003D2FE2" w:rsidRPr="00B138F3" w:rsidRDefault="003D2FE2" w:rsidP="00C46EFA">
      <w:pPr>
        <w:widowControl w:val="0"/>
        <w:jc w:val="both"/>
        <w:rPr>
          <w:rFonts w:ascii="GHEA Grapalat" w:hAnsi="GHEA Grapalat"/>
          <w:sz w:val="22"/>
          <w:szCs w:val="22"/>
        </w:rPr>
      </w:pPr>
    </w:p>
    <w:p w14:paraId="15DCA0C9" w14:textId="77777777" w:rsidR="003D2FE2" w:rsidRPr="00B138F3" w:rsidRDefault="003D2FE2" w:rsidP="00C46EFA">
      <w:pPr>
        <w:widowControl w:val="0"/>
        <w:jc w:val="both"/>
        <w:rPr>
          <w:rFonts w:ascii="GHEA Grapalat" w:hAnsi="GHEA Grapalat"/>
          <w:sz w:val="22"/>
          <w:szCs w:val="22"/>
        </w:rPr>
      </w:pPr>
    </w:p>
    <w:p w14:paraId="4C10EC20" w14:textId="77777777" w:rsidR="003D2FE2" w:rsidRPr="00B138F3" w:rsidRDefault="003D2FE2" w:rsidP="00C46EFA">
      <w:pPr>
        <w:rPr>
          <w:sz w:val="22"/>
          <w:szCs w:val="22"/>
        </w:rPr>
      </w:pPr>
    </w:p>
    <w:p w14:paraId="403F6ECD" w14:textId="77777777" w:rsidR="001005B0" w:rsidRPr="00B138F3" w:rsidRDefault="001005B0" w:rsidP="00C46EFA">
      <w:pPr>
        <w:widowControl w:val="0"/>
        <w:ind w:left="567" w:right="565"/>
        <w:jc w:val="both"/>
        <w:rPr>
          <w:rFonts w:ascii="GHEA Grapalat" w:hAnsi="GHEA Grapalat"/>
          <w:sz w:val="22"/>
          <w:szCs w:val="22"/>
        </w:rPr>
      </w:pPr>
    </w:p>
    <w:p w14:paraId="5C8A8CE2" w14:textId="294B294C" w:rsidR="001005B0" w:rsidRDefault="001005B0" w:rsidP="00C46EFA">
      <w:pPr>
        <w:widowControl w:val="0"/>
        <w:ind w:left="567" w:right="565"/>
        <w:jc w:val="center"/>
        <w:rPr>
          <w:rFonts w:ascii="GHEA Grapalat" w:hAnsi="GHEA Grapalat"/>
          <w:b/>
          <w:sz w:val="22"/>
          <w:szCs w:val="22"/>
        </w:rPr>
      </w:pPr>
    </w:p>
    <w:p w14:paraId="437C0D18" w14:textId="090F2C50" w:rsidR="00C44463" w:rsidRDefault="00C44463" w:rsidP="00C46EFA">
      <w:pPr>
        <w:widowControl w:val="0"/>
        <w:ind w:left="567" w:right="565"/>
        <w:jc w:val="center"/>
        <w:rPr>
          <w:rFonts w:ascii="GHEA Grapalat" w:hAnsi="GHEA Grapalat"/>
          <w:b/>
          <w:sz w:val="22"/>
          <w:szCs w:val="22"/>
        </w:rPr>
      </w:pPr>
    </w:p>
    <w:p w14:paraId="26239D54" w14:textId="3F57760F" w:rsidR="00C44463" w:rsidRDefault="00C44463" w:rsidP="00C46EFA">
      <w:pPr>
        <w:widowControl w:val="0"/>
        <w:ind w:left="567" w:right="565"/>
        <w:jc w:val="center"/>
        <w:rPr>
          <w:rFonts w:ascii="GHEA Grapalat" w:hAnsi="GHEA Grapalat"/>
          <w:b/>
          <w:sz w:val="22"/>
          <w:szCs w:val="22"/>
        </w:rPr>
      </w:pPr>
    </w:p>
    <w:p w14:paraId="1958EF6C" w14:textId="77777777" w:rsidR="00C44463" w:rsidRPr="00B138F3" w:rsidRDefault="00C44463" w:rsidP="00C46EFA">
      <w:pPr>
        <w:widowControl w:val="0"/>
        <w:ind w:left="567" w:right="565"/>
        <w:jc w:val="center"/>
        <w:rPr>
          <w:rFonts w:ascii="GHEA Grapalat" w:hAnsi="GHEA Grapalat"/>
          <w:b/>
          <w:sz w:val="22"/>
          <w:szCs w:val="22"/>
        </w:rPr>
      </w:pPr>
    </w:p>
    <w:p w14:paraId="4A4B8ED8" w14:textId="77777777" w:rsidR="001005B0" w:rsidRPr="00B138F3" w:rsidRDefault="001005B0" w:rsidP="00C46EFA">
      <w:pPr>
        <w:widowControl w:val="0"/>
        <w:ind w:left="567" w:right="565"/>
        <w:jc w:val="center"/>
        <w:rPr>
          <w:rFonts w:ascii="GHEA Grapalat" w:hAnsi="GHEA Grapalat"/>
          <w:b/>
          <w:sz w:val="22"/>
          <w:szCs w:val="22"/>
        </w:rPr>
      </w:pPr>
    </w:p>
    <w:p w14:paraId="4FB3DF04" w14:textId="77777777" w:rsidR="001005B0" w:rsidRPr="00B138F3" w:rsidRDefault="001005B0" w:rsidP="00C46EFA">
      <w:pPr>
        <w:widowControl w:val="0"/>
        <w:ind w:left="567" w:right="565"/>
        <w:jc w:val="center"/>
        <w:rPr>
          <w:rFonts w:ascii="GHEA Grapalat" w:hAnsi="GHEA Grapalat"/>
          <w:b/>
          <w:sz w:val="22"/>
          <w:szCs w:val="22"/>
        </w:rPr>
      </w:pPr>
    </w:p>
    <w:p w14:paraId="427F8188" w14:textId="77777777" w:rsidR="001005B0" w:rsidRPr="00B138F3" w:rsidRDefault="001005B0" w:rsidP="00C46EFA">
      <w:pPr>
        <w:widowControl w:val="0"/>
        <w:ind w:left="567" w:right="565"/>
        <w:jc w:val="center"/>
        <w:rPr>
          <w:rFonts w:ascii="GHEA Grapalat" w:hAnsi="GHEA Grapalat"/>
          <w:b/>
          <w:sz w:val="22"/>
          <w:szCs w:val="22"/>
        </w:rPr>
      </w:pPr>
    </w:p>
    <w:tbl>
      <w:tblPr>
        <w:tblW w:w="10440" w:type="dxa"/>
        <w:tblInd w:w="-612" w:type="dxa"/>
        <w:tblLook w:val="0000" w:firstRow="0" w:lastRow="0" w:firstColumn="0" w:lastColumn="0" w:noHBand="0" w:noVBand="0"/>
      </w:tblPr>
      <w:tblGrid>
        <w:gridCol w:w="5616"/>
        <w:gridCol w:w="4824"/>
      </w:tblGrid>
      <w:tr w:rsidR="00B138F3" w:rsidRPr="00B138F3" w14:paraId="7C74D85B" w14:textId="77777777"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30991985" w14:textId="77777777" w:rsidR="00C3421C" w:rsidRPr="00B138F3" w:rsidRDefault="00C3421C" w:rsidP="0031738C">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C1A406E" w14:textId="77777777"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299D217B" w14:textId="77777777" w:rsidR="00C3421C" w:rsidRPr="00B138F3" w:rsidRDefault="00C3421C" w:rsidP="0031738C">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E0EF084" w14:textId="77777777" w:rsidTr="0031738C">
        <w:trPr>
          <w:trHeight w:val="349"/>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66268025" w14:textId="77777777" w:rsidR="00C3421C" w:rsidRPr="00B138F3" w:rsidRDefault="00C3421C" w:rsidP="0031738C">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4C6C601" w14:textId="77777777" w:rsidTr="0031738C">
        <w:trPr>
          <w:trHeight w:val="345"/>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4E2DF96E" w14:textId="77777777"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7FBA7D4" w14:textId="77777777" w:rsidTr="0031738C">
        <w:trPr>
          <w:trHeight w:val="361"/>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68A6F46B" w14:textId="77777777"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2228373" w14:textId="77777777" w:rsidTr="00AF6A12">
        <w:trPr>
          <w:trHeight w:val="161"/>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3C624CA1" w14:textId="77777777"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B545C61" w14:textId="77777777"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211986C8" w14:textId="77777777"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3738D44A" w14:textId="77777777" w:rsidTr="00AF6A12">
        <w:trPr>
          <w:trHeight w:val="7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1E68D825" w14:textId="77777777" w:rsidR="00C3421C" w:rsidRPr="00B138F3" w:rsidRDefault="00C3421C" w:rsidP="0031738C">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70D82" w:rsidRPr="00B138F3" w14:paraId="7C8ECF86" w14:textId="77777777"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1A34F45A" w14:textId="63BCA25E" w:rsidR="00970D82" w:rsidRPr="00D709B9" w:rsidRDefault="00970D82" w:rsidP="00970D82">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00C44463" w:rsidRPr="00C44463">
              <w:rPr>
                <w:rFonts w:ascii="GHEA Grapalat" w:hAnsi="GHEA Grapalat"/>
                <w:b/>
                <w:bCs/>
              </w:rPr>
              <w:t>ГНКО «Егвардская №2 основная школа»  Республика Армения, Котайкского раиона</w:t>
            </w:r>
          </w:p>
        </w:tc>
      </w:tr>
      <w:tr w:rsidR="00970D82" w:rsidRPr="00B138F3" w14:paraId="0863FA34" w14:textId="77777777" w:rsidTr="0031738C">
        <w:trPr>
          <w:trHeight w:val="35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0DBC35AE" w14:textId="77777777" w:rsidR="00970D82" w:rsidRPr="00E423B9" w:rsidRDefault="00970D82" w:rsidP="00970D82">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C119AB" w:rsidRPr="00B138F3" w14:paraId="68D911BD" w14:textId="77777777" w:rsidTr="0031738C">
        <w:trPr>
          <w:trHeight w:val="343"/>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7E8253E2" w14:textId="32A369AF" w:rsidR="00C119AB" w:rsidRPr="00F264F8" w:rsidRDefault="00C119AB" w:rsidP="00C119AB">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sidRPr="00C44463">
              <w:rPr>
                <w:rFonts w:ascii="GHEA Grapalat" w:hAnsi="GHEA Grapalat"/>
                <w:sz w:val="20"/>
                <w:szCs w:val="22"/>
              </w:rPr>
              <w:t>:</w:t>
            </w:r>
            <w:r w:rsidRPr="00C44463">
              <w:rPr>
                <w:rFonts w:ascii="GHEA Grapalat" w:hAnsi="GHEA Grapalat"/>
                <w:sz w:val="20"/>
                <w:szCs w:val="22"/>
                <w:lang w:val="en-US"/>
              </w:rPr>
              <w:t xml:space="preserve"> </w:t>
            </w:r>
            <w:r w:rsidR="00C44463" w:rsidRPr="00C44463">
              <w:rPr>
                <w:rFonts w:ascii="GHEA Grapalat" w:hAnsi="GHEA Grapalat" w:cs="Sylfaen"/>
                <w:b/>
                <w:bCs/>
                <w:sz w:val="22"/>
                <w:szCs w:val="22"/>
                <w:lang w:val="hy-AM"/>
              </w:rPr>
              <w:t>03305426</w:t>
            </w:r>
          </w:p>
        </w:tc>
      </w:tr>
      <w:tr w:rsidR="00C119AB" w:rsidRPr="00B138F3" w14:paraId="5E01D6D6" w14:textId="77777777" w:rsidTr="0031738C">
        <w:trPr>
          <w:trHeight w:val="361"/>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6A8A7D9D" w14:textId="77777777" w:rsidR="00C119AB" w:rsidRPr="00D709B9" w:rsidRDefault="00C119AB" w:rsidP="00C119AB">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C119AB" w:rsidRPr="00B138F3" w14:paraId="7AFBFCD5" w14:textId="77777777" w:rsidTr="0031738C">
        <w:trPr>
          <w:trHeight w:val="433"/>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079BB1AD" w14:textId="0B6A458B" w:rsidR="00C119AB" w:rsidRPr="003F68D2" w:rsidRDefault="00C119AB" w:rsidP="00C119AB">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(сч.№)</w:t>
            </w:r>
            <w:r w:rsidRPr="007C0AC1">
              <w:rPr>
                <w:rFonts w:ascii="GHEA Grapalat" w:hAnsi="GHEA Grapalat"/>
                <w:lang w:val="en-US"/>
              </w:rPr>
              <w:t xml:space="preserve"> </w:t>
            </w:r>
            <w:r w:rsidR="00C44463" w:rsidRPr="00C44463">
              <w:rPr>
                <w:rFonts w:ascii="GHEA Grapalat" w:hAnsi="GHEA Grapalat" w:cs="Arial"/>
                <w:b/>
                <w:sz w:val="22"/>
                <w:szCs w:val="22"/>
              </w:rPr>
              <w:t>900118000018</w:t>
            </w:r>
          </w:p>
        </w:tc>
      </w:tr>
      <w:tr w:rsidR="00C119AB" w:rsidRPr="00B138F3" w14:paraId="3EB4C97C" w14:textId="77777777" w:rsidTr="0031738C">
        <w:trPr>
          <w:trHeight w:val="44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301F600E"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119AB" w:rsidRPr="00B138F3" w14:paraId="4AB203BB" w14:textId="77777777" w:rsidTr="0031738C">
        <w:trPr>
          <w:trHeight w:val="44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38A27011"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119AB" w:rsidRPr="00B138F3" w14:paraId="5BC7DCB1" w14:textId="77777777" w:rsidTr="00AF6A12">
        <w:trPr>
          <w:trHeight w:val="70"/>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2A4608AF"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119AB" w:rsidRPr="00B138F3" w14:paraId="13C69DEE" w14:textId="77777777" w:rsidTr="0031738C">
        <w:trPr>
          <w:trHeight w:val="442"/>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1D6A5835"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C119AB" w:rsidRPr="00B138F3" w14:paraId="796748F2" w14:textId="77777777" w:rsidTr="0031738C">
        <w:trPr>
          <w:trHeight w:val="424"/>
        </w:trPr>
        <w:tc>
          <w:tcPr>
            <w:tcW w:w="10440" w:type="dxa"/>
            <w:gridSpan w:val="2"/>
            <w:tcBorders>
              <w:top w:val="single" w:sz="4" w:space="0" w:color="auto"/>
              <w:left w:val="single" w:sz="4" w:space="0" w:color="auto"/>
              <w:right w:val="single" w:sz="4" w:space="0" w:color="000000"/>
            </w:tcBorders>
            <w:noWrap/>
            <w:vAlign w:val="bottom"/>
          </w:tcPr>
          <w:p w14:paraId="45A58189"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119AB" w:rsidRPr="00B138F3" w14:paraId="1576F646" w14:textId="77777777" w:rsidTr="0031738C">
        <w:trPr>
          <w:trHeight w:val="70"/>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0A666680"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119AB" w:rsidRPr="00B138F3" w14:paraId="1C0348FB" w14:textId="77777777" w:rsidTr="0031738C">
        <w:trPr>
          <w:trHeight w:val="70"/>
        </w:trPr>
        <w:tc>
          <w:tcPr>
            <w:tcW w:w="10440" w:type="dxa"/>
            <w:gridSpan w:val="2"/>
            <w:tcBorders>
              <w:top w:val="single" w:sz="4" w:space="0" w:color="auto"/>
              <w:left w:val="single" w:sz="4" w:space="0" w:color="auto"/>
              <w:bottom w:val="single" w:sz="4" w:space="0" w:color="auto"/>
              <w:right w:val="single" w:sz="4" w:space="0" w:color="000000"/>
            </w:tcBorders>
            <w:noWrap/>
            <w:vAlign w:val="bottom"/>
          </w:tcPr>
          <w:p w14:paraId="0FD290A2" w14:textId="77777777" w:rsidR="00C119AB" w:rsidRPr="00B138F3" w:rsidRDefault="00C119AB" w:rsidP="00C119A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119AB" w:rsidRPr="00B138F3" w14:paraId="14B1CC99" w14:textId="77777777" w:rsidTr="0031738C">
        <w:trPr>
          <w:trHeight w:val="1637"/>
        </w:trPr>
        <w:tc>
          <w:tcPr>
            <w:tcW w:w="5616" w:type="dxa"/>
            <w:tcBorders>
              <w:top w:val="nil"/>
              <w:left w:val="single" w:sz="4" w:space="0" w:color="auto"/>
              <w:bottom w:val="single" w:sz="4" w:space="0" w:color="auto"/>
              <w:right w:val="single" w:sz="4" w:space="0" w:color="auto"/>
            </w:tcBorders>
            <w:noWrap/>
            <w:vAlign w:val="bottom"/>
          </w:tcPr>
          <w:p w14:paraId="45138C84" w14:textId="77777777" w:rsidR="00C119AB" w:rsidRPr="00B138F3" w:rsidRDefault="00C119AB" w:rsidP="00C119A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A027ACC" w14:textId="77777777" w:rsidR="00C119AB" w:rsidRPr="00B138F3" w:rsidRDefault="00C119AB" w:rsidP="00C119AB">
            <w:pPr>
              <w:widowControl w:val="0"/>
              <w:rPr>
                <w:rFonts w:ascii="GHEA Grapalat" w:hAnsi="GHEA Grapalat" w:cs="Sylfaen"/>
              </w:rPr>
            </w:pPr>
          </w:p>
          <w:p w14:paraId="6C2DAB97" w14:textId="77777777"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14:paraId="2F1CA4A3" w14:textId="77777777" w:rsidR="00C119AB" w:rsidRPr="00B138F3" w:rsidRDefault="00C119AB" w:rsidP="00C119AB">
            <w:pPr>
              <w:widowControl w:val="0"/>
              <w:rPr>
                <w:rFonts w:ascii="GHEA Grapalat" w:hAnsi="GHEA Grapalat" w:cs="Sylfaen"/>
              </w:rPr>
            </w:pPr>
          </w:p>
          <w:p w14:paraId="78E4C087"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14:paraId="7ABAE789" w14:textId="77777777" w:rsidR="00C119AB" w:rsidRPr="00B138F3" w:rsidRDefault="00C119AB" w:rsidP="00C119AB">
            <w:pPr>
              <w:widowControl w:val="0"/>
              <w:rPr>
                <w:rFonts w:ascii="GHEA Grapalat" w:hAnsi="GHEA Grapalat" w:cs="Sylfaen"/>
              </w:rPr>
            </w:pPr>
          </w:p>
          <w:p w14:paraId="6F517392" w14:textId="77777777" w:rsidR="00C119AB" w:rsidRPr="00B138F3" w:rsidRDefault="00C119AB" w:rsidP="00C119A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2CB8B2C" w14:textId="77777777" w:rsidR="00C119AB" w:rsidRPr="00B138F3" w:rsidRDefault="00C119AB" w:rsidP="00C119AB">
            <w:pPr>
              <w:widowControl w:val="0"/>
              <w:rPr>
                <w:rFonts w:ascii="GHEA Grapalat" w:hAnsi="GHEA Grapalat" w:cs="Sylfaen"/>
              </w:rPr>
            </w:pPr>
          </w:p>
        </w:tc>
        <w:tc>
          <w:tcPr>
            <w:tcW w:w="4824" w:type="dxa"/>
            <w:tcBorders>
              <w:top w:val="nil"/>
              <w:left w:val="nil"/>
              <w:bottom w:val="single" w:sz="4" w:space="0" w:color="auto"/>
              <w:right w:val="single" w:sz="4" w:space="0" w:color="auto"/>
            </w:tcBorders>
            <w:noWrap/>
          </w:tcPr>
          <w:p w14:paraId="75A6D672" w14:textId="77777777" w:rsidR="00C119AB" w:rsidRPr="00B138F3" w:rsidRDefault="00C119AB" w:rsidP="00C119A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C7DCDD9" w14:textId="77777777" w:rsidR="00C119AB" w:rsidRPr="00B138F3" w:rsidRDefault="00C119AB" w:rsidP="00C119AB">
            <w:pPr>
              <w:widowControl w:val="0"/>
              <w:rPr>
                <w:rFonts w:ascii="GHEA Grapalat" w:hAnsi="GHEA Grapalat" w:cs="Sylfaen"/>
              </w:rPr>
            </w:pPr>
          </w:p>
          <w:p w14:paraId="214ED02E"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14:paraId="67954016" w14:textId="77777777" w:rsidR="00C119AB" w:rsidRPr="00B138F3" w:rsidRDefault="00C119AB" w:rsidP="00C119AB">
            <w:pPr>
              <w:widowControl w:val="0"/>
              <w:jc w:val="right"/>
              <w:rPr>
                <w:rFonts w:ascii="GHEA Grapalat" w:hAnsi="GHEA Grapalat" w:cs="Tahoma"/>
              </w:rPr>
            </w:pPr>
          </w:p>
          <w:p w14:paraId="63C881DA"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14:paraId="1E2A7DAF" w14:textId="77777777" w:rsidR="00C119AB" w:rsidRPr="00B138F3" w:rsidRDefault="00C119AB" w:rsidP="00C119AB">
            <w:pPr>
              <w:widowControl w:val="0"/>
              <w:rPr>
                <w:rFonts w:ascii="GHEA Grapalat" w:hAnsi="GHEA Grapalat" w:cs="Sylfaen"/>
              </w:rPr>
            </w:pPr>
          </w:p>
          <w:p w14:paraId="5F247538" w14:textId="77777777" w:rsidR="00C119AB" w:rsidRPr="00B138F3" w:rsidRDefault="00C119AB" w:rsidP="00C119AB">
            <w:pPr>
              <w:widowControl w:val="0"/>
              <w:tabs>
                <w:tab w:val="left" w:pos="4539"/>
              </w:tabs>
              <w:rPr>
                <w:rFonts w:ascii="GHEA Grapalat" w:hAnsi="GHEA Grapalat" w:cs="Sylfaen"/>
              </w:rPr>
            </w:pPr>
            <w:r w:rsidRPr="00B138F3">
              <w:rPr>
                <w:rFonts w:ascii="GHEA Grapalat" w:hAnsi="GHEA Grapalat"/>
              </w:rPr>
              <w:t>21.б.</w:t>
            </w:r>
            <w:r w:rsidRPr="00D709B9">
              <w:rPr>
                <w:rFonts w:ascii="GHEA Grapalat" w:hAnsi="GHEA Grapalat"/>
              </w:rPr>
              <w:t xml:space="preserve">                             </w:t>
            </w:r>
            <w:r w:rsidRPr="00B138F3">
              <w:rPr>
                <w:rFonts w:ascii="GHEA Grapalat" w:hAnsi="GHEA Grapalat"/>
              </w:rPr>
              <w:t>М. П.</w:t>
            </w:r>
          </w:p>
        </w:tc>
      </w:tr>
      <w:tr w:rsidR="00C119AB" w:rsidRPr="00B138F3" w14:paraId="75134ADB" w14:textId="77777777" w:rsidTr="00F651B3">
        <w:trPr>
          <w:trHeight w:val="1313"/>
        </w:trPr>
        <w:tc>
          <w:tcPr>
            <w:tcW w:w="5616" w:type="dxa"/>
            <w:tcBorders>
              <w:top w:val="single" w:sz="4" w:space="0" w:color="auto"/>
              <w:left w:val="single" w:sz="4" w:space="0" w:color="auto"/>
              <w:right w:val="single" w:sz="4" w:space="0" w:color="auto"/>
            </w:tcBorders>
            <w:noWrap/>
            <w:vAlign w:val="bottom"/>
          </w:tcPr>
          <w:p w14:paraId="0402C89A" w14:textId="77777777" w:rsidR="00C119AB" w:rsidRPr="00B138F3" w:rsidRDefault="00C119AB" w:rsidP="00C119A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9D66634" w14:textId="77777777" w:rsidR="00C119AB" w:rsidRPr="00B138F3" w:rsidRDefault="00C119AB" w:rsidP="00C119AB">
            <w:pPr>
              <w:widowControl w:val="0"/>
              <w:rPr>
                <w:rFonts w:ascii="GHEA Grapalat" w:hAnsi="GHEA Grapalat"/>
              </w:rPr>
            </w:pPr>
          </w:p>
          <w:p w14:paraId="311BC3D1" w14:textId="77777777"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14:paraId="1133E432" w14:textId="77777777" w:rsidR="00C119AB" w:rsidRPr="00B138F3" w:rsidRDefault="00C119AB" w:rsidP="00C119A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EC61FA5" w14:textId="77777777" w:rsidR="00C119AB" w:rsidRPr="00B138F3" w:rsidRDefault="00C119AB" w:rsidP="00C119AB">
            <w:pPr>
              <w:widowControl w:val="0"/>
              <w:rPr>
                <w:rFonts w:ascii="GHEA Grapalat" w:hAnsi="GHEA Grapalat" w:cs="Arial"/>
              </w:rPr>
            </w:pPr>
          </w:p>
        </w:tc>
        <w:tc>
          <w:tcPr>
            <w:tcW w:w="4824" w:type="dxa"/>
            <w:tcBorders>
              <w:top w:val="single" w:sz="4" w:space="0" w:color="auto"/>
              <w:left w:val="nil"/>
              <w:right w:val="single" w:sz="4" w:space="0" w:color="auto"/>
            </w:tcBorders>
            <w:noWrap/>
          </w:tcPr>
          <w:p w14:paraId="61B8A95F" w14:textId="77777777" w:rsidR="00C119AB" w:rsidRPr="00B138F3" w:rsidRDefault="00C119AB" w:rsidP="00C119A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44696B4" w14:textId="77777777" w:rsidR="00C119AB" w:rsidRPr="00B138F3" w:rsidRDefault="00C119AB" w:rsidP="00C119AB">
            <w:pPr>
              <w:widowControl w:val="0"/>
              <w:rPr>
                <w:rFonts w:ascii="GHEA Grapalat" w:hAnsi="GHEA Grapalat" w:cs="Tahoma"/>
              </w:rPr>
            </w:pPr>
          </w:p>
          <w:p w14:paraId="23102E2A" w14:textId="77777777"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14:paraId="3EC7D2A1" w14:textId="77777777" w:rsidR="00C119AB" w:rsidRPr="00B138F3" w:rsidRDefault="00C119AB" w:rsidP="00C119A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12E84E5F" w14:textId="77777777" w:rsidR="00C119AB" w:rsidRPr="00B138F3" w:rsidRDefault="00C119AB" w:rsidP="00C119AB">
            <w:pPr>
              <w:widowControl w:val="0"/>
              <w:rPr>
                <w:rFonts w:ascii="GHEA Grapalat" w:hAnsi="GHEA Grapalat" w:cs="Arial"/>
              </w:rPr>
            </w:pPr>
          </w:p>
        </w:tc>
      </w:tr>
      <w:tr w:rsidR="00C119AB" w:rsidRPr="00B138F3" w14:paraId="3B3B5000" w14:textId="77777777" w:rsidTr="00F651B3">
        <w:trPr>
          <w:trHeight w:val="80"/>
        </w:trPr>
        <w:tc>
          <w:tcPr>
            <w:tcW w:w="5616" w:type="dxa"/>
            <w:tcBorders>
              <w:top w:val="nil"/>
              <w:left w:val="single" w:sz="4" w:space="0" w:color="auto"/>
              <w:bottom w:val="single" w:sz="4" w:space="0" w:color="auto"/>
              <w:right w:val="single" w:sz="4" w:space="0" w:color="auto"/>
            </w:tcBorders>
            <w:noWrap/>
            <w:vAlign w:val="bottom"/>
          </w:tcPr>
          <w:p w14:paraId="002BA42E" w14:textId="77777777" w:rsidR="00C119AB" w:rsidRPr="00B138F3" w:rsidRDefault="00C119AB" w:rsidP="00C119AB">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25462C7D" w14:textId="77777777" w:rsidR="00C119AB" w:rsidRPr="00B138F3" w:rsidRDefault="00C119AB" w:rsidP="00C119AB">
            <w:pPr>
              <w:widowControl w:val="0"/>
              <w:rPr>
                <w:rFonts w:ascii="GHEA Grapalat" w:hAnsi="GHEA Grapalat" w:cs="Sylfaen"/>
              </w:rPr>
            </w:pPr>
          </w:p>
          <w:p w14:paraId="10257E99" w14:textId="77777777" w:rsidR="00C119AB" w:rsidRPr="00B138F3" w:rsidRDefault="00C119AB" w:rsidP="00C119A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4824" w:type="dxa"/>
            <w:tcBorders>
              <w:top w:val="nil"/>
              <w:left w:val="nil"/>
              <w:bottom w:val="single" w:sz="4" w:space="0" w:color="auto"/>
              <w:right w:val="single" w:sz="4" w:space="0" w:color="auto"/>
            </w:tcBorders>
            <w:noWrap/>
            <w:vAlign w:val="bottom"/>
          </w:tcPr>
          <w:p w14:paraId="09766484" w14:textId="77777777" w:rsidR="00C119AB" w:rsidRPr="00B138F3" w:rsidRDefault="00C119AB" w:rsidP="00C119AB">
            <w:pPr>
              <w:widowControl w:val="0"/>
              <w:tabs>
                <w:tab w:val="left" w:pos="4554"/>
              </w:tabs>
              <w:rPr>
                <w:rFonts w:ascii="GHEA Grapalat" w:hAnsi="GHEA Grapalat" w:cs="Sylfaen"/>
              </w:rPr>
            </w:pPr>
            <w:r w:rsidRPr="00B138F3">
              <w:rPr>
                <w:rFonts w:ascii="GHEA Grapalat" w:hAnsi="GHEA Grapalat"/>
              </w:rPr>
              <w:t>23.б.</w:t>
            </w:r>
            <w:r w:rsidRPr="00D709B9">
              <w:rPr>
                <w:rFonts w:ascii="GHEA Grapalat" w:hAnsi="GHEA Grapalat"/>
              </w:rPr>
              <w:t xml:space="preserve">                    </w:t>
            </w:r>
            <w:r w:rsidRPr="00B138F3">
              <w:rPr>
                <w:rFonts w:ascii="GHEA Grapalat" w:hAnsi="GHEA Grapalat"/>
              </w:rPr>
              <w:t>М. П.</w:t>
            </w:r>
          </w:p>
          <w:p w14:paraId="1DFAC085" w14:textId="77777777" w:rsidR="00C119AB" w:rsidRPr="00B138F3" w:rsidRDefault="00C119AB" w:rsidP="00C119AB">
            <w:pPr>
              <w:widowControl w:val="0"/>
              <w:rPr>
                <w:rFonts w:ascii="GHEA Grapalat" w:hAnsi="GHEA Grapalat"/>
              </w:rPr>
            </w:pPr>
          </w:p>
          <w:p w14:paraId="37B87A5F"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23.в Дата исполнения: "___" ___ 20___г.</w:t>
            </w:r>
          </w:p>
        </w:tc>
      </w:tr>
    </w:tbl>
    <w:p w14:paraId="6D78E065" w14:textId="77777777" w:rsidR="00C3421C" w:rsidRPr="00B138F3" w:rsidRDefault="00C3421C" w:rsidP="00C46EF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1457F12" w14:textId="77777777" w:rsidR="00C3421C" w:rsidRPr="00B138F3" w:rsidRDefault="00C3421C" w:rsidP="00F651B3">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825"/>
        <w:gridCol w:w="3350"/>
        <w:gridCol w:w="2640"/>
      </w:tblGrid>
      <w:tr w:rsidR="00B138F3" w:rsidRPr="00F651B3" w14:paraId="00DF45DE" w14:textId="77777777" w:rsidTr="00F651B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28C37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20DF4B41"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Реквизиты документа "Платежное требование"</w:t>
            </w:r>
          </w:p>
        </w:tc>
        <w:tc>
          <w:tcPr>
            <w:tcW w:w="1825" w:type="dxa"/>
            <w:tcBorders>
              <w:top w:val="single" w:sz="4" w:space="0" w:color="auto"/>
              <w:left w:val="single" w:sz="4" w:space="0" w:color="auto"/>
              <w:bottom w:val="single" w:sz="4" w:space="0" w:color="auto"/>
              <w:right w:val="single" w:sz="4" w:space="0" w:color="auto"/>
            </w:tcBorders>
          </w:tcPr>
          <w:p w14:paraId="3156B7E2"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Наличие указанного поля/</w:t>
            </w:r>
          </w:p>
          <w:p w14:paraId="66D92693"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3A9CE90"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 xml:space="preserve">Требование о заполнении реквизита </w:t>
            </w:r>
          </w:p>
          <w:p w14:paraId="14663924"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0AAD0DA"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Сторона,</w:t>
            </w:r>
          </w:p>
          <w:p w14:paraId="241B0C92"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 xml:space="preserve">заполняющая реквизит </w:t>
            </w:r>
          </w:p>
          <w:p w14:paraId="3CBDFA8E"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бенефициар или плательщик</w:t>
            </w:r>
          </w:p>
          <w:p w14:paraId="5F41F84B"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(в связи с процессом закупки)</w:t>
            </w:r>
          </w:p>
        </w:tc>
      </w:tr>
      <w:tr w:rsidR="00B138F3" w:rsidRPr="00F651B3" w14:paraId="42175245" w14:textId="77777777" w:rsidTr="00F651B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8095A"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4DDB81E9"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2</w:t>
            </w:r>
          </w:p>
        </w:tc>
        <w:tc>
          <w:tcPr>
            <w:tcW w:w="1825" w:type="dxa"/>
            <w:tcBorders>
              <w:top w:val="single" w:sz="4" w:space="0" w:color="auto"/>
              <w:left w:val="single" w:sz="4" w:space="0" w:color="auto"/>
              <w:bottom w:val="single" w:sz="4" w:space="0" w:color="auto"/>
              <w:right w:val="single" w:sz="4" w:space="0" w:color="auto"/>
            </w:tcBorders>
          </w:tcPr>
          <w:p w14:paraId="7913A02B"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00F495F3"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4229365C" w14:textId="77777777" w:rsidR="00C3421C" w:rsidRPr="00F651B3" w:rsidRDefault="00C3421C" w:rsidP="00C46EFA">
            <w:pPr>
              <w:widowControl w:val="0"/>
              <w:jc w:val="center"/>
              <w:rPr>
                <w:rFonts w:ascii="GHEA Grapalat" w:hAnsi="GHEA Grapalat"/>
                <w:b/>
                <w:sz w:val="16"/>
                <w:szCs w:val="18"/>
              </w:rPr>
            </w:pPr>
            <w:r w:rsidRPr="00F651B3">
              <w:rPr>
                <w:rFonts w:ascii="GHEA Grapalat" w:hAnsi="GHEA Grapalat"/>
                <w:b/>
                <w:sz w:val="16"/>
                <w:szCs w:val="18"/>
              </w:rPr>
              <w:t>5</w:t>
            </w:r>
          </w:p>
        </w:tc>
      </w:tr>
      <w:tr w:rsidR="00B138F3" w:rsidRPr="00F651B3" w14:paraId="39723789"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071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2F69F2E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наименование документа</w:t>
            </w:r>
          </w:p>
        </w:tc>
        <w:tc>
          <w:tcPr>
            <w:tcW w:w="1825" w:type="dxa"/>
            <w:tcBorders>
              <w:top w:val="single" w:sz="4" w:space="0" w:color="auto"/>
              <w:left w:val="single" w:sz="4" w:space="0" w:color="auto"/>
              <w:bottom w:val="single" w:sz="4" w:space="0" w:color="auto"/>
              <w:right w:val="single" w:sz="4" w:space="0" w:color="auto"/>
            </w:tcBorders>
          </w:tcPr>
          <w:p w14:paraId="0E97413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AD732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289F4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 документе заранее заполнено "Платежное требование"</w:t>
            </w:r>
          </w:p>
        </w:tc>
      </w:tr>
      <w:tr w:rsidR="00B138F3" w:rsidRPr="00F651B3" w14:paraId="1746A5CD"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C9621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61C474E7" w14:textId="77777777" w:rsidR="00C3421C" w:rsidRPr="00F651B3" w:rsidRDefault="00C3421C" w:rsidP="00C46EFA">
            <w:pPr>
              <w:widowControl w:val="0"/>
              <w:jc w:val="both"/>
              <w:rPr>
                <w:rFonts w:ascii="GHEA Grapalat" w:hAnsi="GHEA Grapalat"/>
                <w:sz w:val="16"/>
                <w:szCs w:val="18"/>
              </w:rPr>
            </w:pPr>
            <w:r w:rsidRPr="00F651B3">
              <w:rPr>
                <w:rFonts w:ascii="GHEA Grapalat" w:hAnsi="GHEA Grapalat"/>
                <w:sz w:val="16"/>
                <w:szCs w:val="18"/>
              </w:rPr>
              <w:t>номер платежного требования</w:t>
            </w:r>
          </w:p>
        </w:tc>
        <w:tc>
          <w:tcPr>
            <w:tcW w:w="1825" w:type="dxa"/>
            <w:tcBorders>
              <w:top w:val="single" w:sz="4" w:space="0" w:color="auto"/>
              <w:left w:val="single" w:sz="4" w:space="0" w:color="auto"/>
              <w:bottom w:val="single" w:sz="4" w:space="0" w:color="auto"/>
              <w:right w:val="single" w:sz="4" w:space="0" w:color="auto"/>
            </w:tcBorders>
          </w:tcPr>
          <w:p w14:paraId="48C5A17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FA95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9F81E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F651B3" w14:paraId="18441014"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3762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78E77C7E" w14:textId="77777777" w:rsidR="00C3421C" w:rsidRPr="00F651B3" w:rsidRDefault="00C3421C" w:rsidP="00C46EFA">
            <w:pPr>
              <w:widowControl w:val="0"/>
              <w:jc w:val="both"/>
              <w:rPr>
                <w:rFonts w:ascii="GHEA Grapalat" w:hAnsi="GHEA Grapalat"/>
                <w:sz w:val="16"/>
                <w:szCs w:val="18"/>
              </w:rPr>
            </w:pPr>
            <w:r w:rsidRPr="00F651B3">
              <w:rPr>
                <w:rFonts w:ascii="GHEA Grapalat" w:hAnsi="GHEA Grapalat"/>
                <w:sz w:val="16"/>
                <w:szCs w:val="18"/>
              </w:rPr>
              <w:t>дата представления</w:t>
            </w:r>
          </w:p>
        </w:tc>
        <w:tc>
          <w:tcPr>
            <w:tcW w:w="1825" w:type="dxa"/>
            <w:tcBorders>
              <w:top w:val="single" w:sz="4" w:space="0" w:color="auto"/>
              <w:left w:val="single" w:sz="4" w:space="0" w:color="auto"/>
              <w:bottom w:val="single" w:sz="4" w:space="0" w:color="auto"/>
              <w:right w:val="single" w:sz="4" w:space="0" w:color="auto"/>
            </w:tcBorders>
          </w:tcPr>
          <w:p w14:paraId="639FE9E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DE288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4DC681F0" w14:textId="77777777" w:rsidR="00C3421C" w:rsidRPr="00F651B3" w:rsidRDefault="00C3421C"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5373B06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F651B3" w14:paraId="69ACD85B"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2997E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04B4203B" w14:textId="77777777" w:rsidR="00C3421C" w:rsidRPr="00F651B3" w:rsidRDefault="00C3421C" w:rsidP="00C46EFA">
            <w:pPr>
              <w:widowControl w:val="0"/>
              <w:jc w:val="both"/>
              <w:rPr>
                <w:rFonts w:ascii="GHEA Grapalat" w:hAnsi="GHEA Grapalat"/>
                <w:sz w:val="16"/>
                <w:szCs w:val="18"/>
              </w:rPr>
            </w:pPr>
            <w:r w:rsidRPr="00F651B3">
              <w:rPr>
                <w:rFonts w:ascii="GHEA Grapalat" w:hAnsi="GHEA Grapalat"/>
                <w:sz w:val="16"/>
                <w:szCs w:val="18"/>
              </w:rPr>
              <w:t>Наименование или имя, фамилия плательщика</w:t>
            </w:r>
          </w:p>
        </w:tc>
        <w:tc>
          <w:tcPr>
            <w:tcW w:w="1825" w:type="dxa"/>
            <w:tcBorders>
              <w:top w:val="single" w:sz="4" w:space="0" w:color="auto"/>
              <w:left w:val="single" w:sz="4" w:space="0" w:color="auto"/>
              <w:bottom w:val="single" w:sz="4" w:space="0" w:color="auto"/>
              <w:right w:val="single" w:sz="4" w:space="0" w:color="auto"/>
            </w:tcBorders>
          </w:tcPr>
          <w:p w14:paraId="0D451F3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B927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2FBFBBE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973A8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14:paraId="1BCAD299"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5054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20D970E8"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1825" w:type="dxa"/>
            <w:tcBorders>
              <w:top w:val="single" w:sz="4" w:space="0" w:color="auto"/>
              <w:left w:val="single" w:sz="4" w:space="0" w:color="auto"/>
              <w:bottom w:val="single" w:sz="4" w:space="0" w:color="auto"/>
              <w:right w:val="single" w:sz="4" w:space="0" w:color="auto"/>
            </w:tcBorders>
          </w:tcPr>
          <w:p w14:paraId="50CD398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24507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8310648"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14:paraId="55A4E999"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FDF44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7F91003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номер счета плательщика</w:t>
            </w:r>
          </w:p>
        </w:tc>
        <w:tc>
          <w:tcPr>
            <w:tcW w:w="1825" w:type="dxa"/>
            <w:tcBorders>
              <w:top w:val="single" w:sz="4" w:space="0" w:color="auto"/>
              <w:left w:val="single" w:sz="4" w:space="0" w:color="auto"/>
              <w:bottom w:val="single" w:sz="4" w:space="0" w:color="auto"/>
              <w:right w:val="single" w:sz="4" w:space="0" w:color="auto"/>
            </w:tcBorders>
          </w:tcPr>
          <w:p w14:paraId="78C20F3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E13D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47DBB968"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3649B4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14:paraId="62273FB1"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27C6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1E8A815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УНН плательщика</w:t>
            </w:r>
          </w:p>
        </w:tc>
        <w:tc>
          <w:tcPr>
            <w:tcW w:w="1825" w:type="dxa"/>
            <w:tcBorders>
              <w:top w:val="single" w:sz="4" w:space="0" w:color="auto"/>
              <w:left w:val="single" w:sz="4" w:space="0" w:color="auto"/>
              <w:bottom w:val="single" w:sz="4" w:space="0" w:color="auto"/>
              <w:right w:val="single" w:sz="4" w:space="0" w:color="auto"/>
            </w:tcBorders>
          </w:tcPr>
          <w:p w14:paraId="4291846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9074E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37E17877"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FD7500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14:paraId="27336C59"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C346E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5C834748"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НЗОУ плательщика</w:t>
            </w:r>
          </w:p>
        </w:tc>
        <w:tc>
          <w:tcPr>
            <w:tcW w:w="1825" w:type="dxa"/>
            <w:tcBorders>
              <w:top w:val="single" w:sz="4" w:space="0" w:color="auto"/>
              <w:left w:val="single" w:sz="4" w:space="0" w:color="auto"/>
              <w:bottom w:val="single" w:sz="4" w:space="0" w:color="auto"/>
              <w:right w:val="single" w:sz="4" w:space="0" w:color="auto"/>
            </w:tcBorders>
          </w:tcPr>
          <w:p w14:paraId="335286A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05557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67ABAB8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E09EA8"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14:paraId="1614E0FA"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0599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2609C5B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наименование, или имя, фамилия бенефициара</w:t>
            </w:r>
          </w:p>
        </w:tc>
        <w:tc>
          <w:tcPr>
            <w:tcW w:w="1825" w:type="dxa"/>
            <w:tcBorders>
              <w:top w:val="single" w:sz="4" w:space="0" w:color="auto"/>
              <w:left w:val="single" w:sz="4" w:space="0" w:color="auto"/>
              <w:bottom w:val="single" w:sz="4" w:space="0" w:color="auto"/>
              <w:right w:val="single" w:sz="4" w:space="0" w:color="auto"/>
            </w:tcBorders>
          </w:tcPr>
          <w:p w14:paraId="5FF362A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1DC5E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6C3E82E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530395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14:paraId="52F77A10"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07A1E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51DACE8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НЗОУ бенефициара</w:t>
            </w:r>
          </w:p>
        </w:tc>
        <w:tc>
          <w:tcPr>
            <w:tcW w:w="1825" w:type="dxa"/>
            <w:tcBorders>
              <w:top w:val="single" w:sz="4" w:space="0" w:color="auto"/>
              <w:left w:val="single" w:sz="4" w:space="0" w:color="auto"/>
              <w:bottom w:val="single" w:sz="4" w:space="0" w:color="auto"/>
              <w:right w:val="single" w:sz="4" w:space="0" w:color="auto"/>
            </w:tcBorders>
          </w:tcPr>
          <w:p w14:paraId="52328A1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E8FEF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4089CBF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163210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 заполняется)</w:t>
            </w:r>
          </w:p>
        </w:tc>
      </w:tr>
      <w:tr w:rsidR="00B138F3" w:rsidRPr="00F651B3" w14:paraId="2B412ABB"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12943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12CC4C6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УНН бенефициара</w:t>
            </w:r>
          </w:p>
        </w:tc>
        <w:tc>
          <w:tcPr>
            <w:tcW w:w="1825" w:type="dxa"/>
            <w:tcBorders>
              <w:top w:val="single" w:sz="4" w:space="0" w:color="auto"/>
              <w:left w:val="single" w:sz="4" w:space="0" w:color="auto"/>
              <w:bottom w:val="single" w:sz="4" w:space="0" w:color="auto"/>
              <w:right w:val="single" w:sz="4" w:space="0" w:color="auto"/>
            </w:tcBorders>
          </w:tcPr>
          <w:p w14:paraId="429C109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345BE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0BB65C8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E075B2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14:paraId="490F0B5C"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1251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72C7F4E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наименование финансовой организации (филиала), обслуживающей бенефициара </w:t>
            </w:r>
          </w:p>
        </w:tc>
        <w:tc>
          <w:tcPr>
            <w:tcW w:w="1825" w:type="dxa"/>
            <w:tcBorders>
              <w:top w:val="single" w:sz="4" w:space="0" w:color="auto"/>
              <w:left w:val="single" w:sz="4" w:space="0" w:color="auto"/>
              <w:bottom w:val="single" w:sz="4" w:space="0" w:color="auto"/>
              <w:right w:val="single" w:sz="4" w:space="0" w:color="auto"/>
            </w:tcBorders>
          </w:tcPr>
          <w:p w14:paraId="7C0B72A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3B1D3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DC435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14:paraId="4E9ED4CE"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33A43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14:paraId="152F72A7"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номер счета бенефициара</w:t>
            </w:r>
          </w:p>
        </w:tc>
        <w:tc>
          <w:tcPr>
            <w:tcW w:w="1825" w:type="dxa"/>
            <w:tcBorders>
              <w:top w:val="single" w:sz="4" w:space="0" w:color="auto"/>
              <w:left w:val="single" w:sz="4" w:space="0" w:color="auto"/>
              <w:bottom w:val="single" w:sz="4" w:space="0" w:color="auto"/>
              <w:right w:val="single" w:sz="4" w:space="0" w:color="auto"/>
            </w:tcBorders>
          </w:tcPr>
          <w:p w14:paraId="584E2BA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ECE42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1FFA9BF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номер банковского (казначейского) счета бенефициара, на </w:t>
            </w:r>
            <w:r w:rsidRPr="00F651B3">
              <w:rPr>
                <w:rFonts w:ascii="GHEA Grapalat" w:hAnsi="GHEA Grapalat"/>
                <w:sz w:val="16"/>
                <w:szCs w:val="18"/>
              </w:rPr>
              <w:lastRenderedPageBreak/>
              <w:t>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C3F2C9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lastRenderedPageBreak/>
              <w:t>заранее заполняется бенефициаром — по приглашению</w:t>
            </w:r>
          </w:p>
        </w:tc>
      </w:tr>
      <w:tr w:rsidR="00B138F3" w:rsidRPr="00F651B3" w14:paraId="4E90DF73"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56B9FA"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20298F2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сумма (цифрами и прописью)</w:t>
            </w:r>
          </w:p>
        </w:tc>
        <w:tc>
          <w:tcPr>
            <w:tcW w:w="1825" w:type="dxa"/>
            <w:tcBorders>
              <w:top w:val="single" w:sz="4" w:space="0" w:color="auto"/>
              <w:left w:val="single" w:sz="4" w:space="0" w:color="auto"/>
              <w:bottom w:val="single" w:sz="4" w:space="0" w:color="auto"/>
              <w:right w:val="single" w:sz="4" w:space="0" w:color="auto"/>
            </w:tcBorders>
          </w:tcPr>
          <w:p w14:paraId="756685A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1CBA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208FA9A8"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26C449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заполняется плательщиком </w:t>
            </w:r>
          </w:p>
        </w:tc>
      </w:tr>
      <w:tr w:rsidR="00B138F3" w:rsidRPr="00F651B3" w14:paraId="55EBB5CF"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D9234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732A64B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акцептованная сумма (цифрами и прописью) </w:t>
            </w:r>
          </w:p>
        </w:tc>
        <w:tc>
          <w:tcPr>
            <w:tcW w:w="1825" w:type="dxa"/>
            <w:tcBorders>
              <w:top w:val="single" w:sz="4" w:space="0" w:color="auto"/>
              <w:left w:val="single" w:sz="4" w:space="0" w:color="auto"/>
              <w:bottom w:val="single" w:sz="4" w:space="0" w:color="auto"/>
              <w:right w:val="single" w:sz="4" w:space="0" w:color="auto"/>
            </w:tcBorders>
          </w:tcPr>
          <w:p w14:paraId="3C664367"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34A38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10734FF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2CF4DE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 заполняется и не применяется)</w:t>
            </w:r>
          </w:p>
        </w:tc>
      </w:tr>
      <w:tr w:rsidR="00B138F3" w:rsidRPr="00F651B3" w14:paraId="4914E9E5"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AB6D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063449F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валюта (прописью и по коду)</w:t>
            </w:r>
          </w:p>
        </w:tc>
        <w:tc>
          <w:tcPr>
            <w:tcW w:w="1825" w:type="dxa"/>
            <w:tcBorders>
              <w:top w:val="single" w:sz="4" w:space="0" w:color="auto"/>
              <w:left w:val="single" w:sz="4" w:space="0" w:color="auto"/>
              <w:bottom w:val="single" w:sz="4" w:space="0" w:color="auto"/>
              <w:right w:val="single" w:sz="4" w:space="0" w:color="auto"/>
            </w:tcBorders>
          </w:tcPr>
          <w:p w14:paraId="1F07557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7696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44BD0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плательщиком</w:t>
            </w:r>
          </w:p>
        </w:tc>
      </w:tr>
      <w:tr w:rsidR="00B138F3" w:rsidRPr="00F651B3" w14:paraId="63296366"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5DD80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253626B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цель сделки</w:t>
            </w:r>
          </w:p>
        </w:tc>
        <w:tc>
          <w:tcPr>
            <w:tcW w:w="1825" w:type="dxa"/>
            <w:tcBorders>
              <w:top w:val="single" w:sz="4" w:space="0" w:color="auto"/>
              <w:left w:val="single" w:sz="4" w:space="0" w:color="auto"/>
              <w:bottom w:val="single" w:sz="4" w:space="0" w:color="auto"/>
              <w:right w:val="single" w:sz="4" w:space="0" w:color="auto"/>
            </w:tcBorders>
          </w:tcPr>
          <w:p w14:paraId="29790D7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06117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В обязательном порядке заполняются слова "для обеспечения </w:t>
            </w:r>
            <w:r w:rsidR="00040F6C" w:rsidRPr="00F651B3">
              <w:rPr>
                <w:rFonts w:ascii="GHEA Grapalat" w:hAnsi="GHEA Grapalat"/>
                <w:sz w:val="16"/>
                <w:szCs w:val="18"/>
              </w:rPr>
              <w:t>квалификации</w:t>
            </w:r>
            <w:r w:rsidRPr="00F651B3">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14:paraId="17D861B7"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заранее заполняется бенефициаром — по приглашению</w:t>
            </w:r>
          </w:p>
        </w:tc>
      </w:tr>
      <w:tr w:rsidR="00B138F3" w:rsidRPr="00F651B3" w14:paraId="2EC87FE4"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7298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6A61FCD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основания для совершения платежа: </w:t>
            </w:r>
          </w:p>
        </w:tc>
        <w:tc>
          <w:tcPr>
            <w:tcW w:w="1825" w:type="dxa"/>
            <w:tcBorders>
              <w:top w:val="single" w:sz="4" w:space="0" w:color="auto"/>
              <w:left w:val="single" w:sz="4" w:space="0" w:color="auto"/>
              <w:bottom w:val="single" w:sz="4" w:space="0" w:color="auto"/>
              <w:right w:val="single" w:sz="4" w:space="0" w:color="auto"/>
            </w:tcBorders>
          </w:tcPr>
          <w:p w14:paraId="4C2D65D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A81F7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40CB69C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A5B97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бенефициаром</w:t>
            </w:r>
          </w:p>
        </w:tc>
      </w:tr>
      <w:tr w:rsidR="00B138F3" w:rsidRPr="00F651B3" w14:paraId="1C88136B"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F251E" w14:textId="77777777" w:rsidR="00C3421C" w:rsidRPr="00F651B3" w:rsidDel="0010680B" w:rsidRDefault="00C3421C" w:rsidP="00C46EFA">
            <w:pPr>
              <w:widowControl w:val="0"/>
              <w:jc w:val="center"/>
              <w:rPr>
                <w:rFonts w:ascii="GHEA Grapalat" w:hAnsi="GHEA Grapalat"/>
                <w:sz w:val="16"/>
                <w:szCs w:val="18"/>
              </w:rPr>
            </w:pPr>
            <w:r w:rsidRPr="00F651B3">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779FE13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условия оплаты: </w:t>
            </w:r>
          </w:p>
        </w:tc>
        <w:tc>
          <w:tcPr>
            <w:tcW w:w="1825" w:type="dxa"/>
            <w:tcBorders>
              <w:top w:val="single" w:sz="4" w:space="0" w:color="auto"/>
              <w:left w:val="single" w:sz="4" w:space="0" w:color="auto"/>
              <w:bottom w:val="single" w:sz="4" w:space="0" w:color="auto"/>
              <w:right w:val="single" w:sz="4" w:space="0" w:color="auto"/>
            </w:tcBorders>
          </w:tcPr>
          <w:p w14:paraId="4B8EE0DA"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4F31F" w14:textId="77777777" w:rsidR="00C3421C" w:rsidRPr="00F651B3" w:rsidRDefault="00C3421C" w:rsidP="00C46EFA">
            <w:pPr>
              <w:widowControl w:val="0"/>
              <w:jc w:val="center"/>
              <w:rPr>
                <w:rFonts w:ascii="GHEA Grapalat" w:hAnsi="GHEA Grapalat" w:cs="Sylfaen"/>
                <w:sz w:val="16"/>
                <w:szCs w:val="18"/>
              </w:rPr>
            </w:pPr>
            <w:r w:rsidRPr="00F651B3">
              <w:rPr>
                <w:rFonts w:ascii="GHEA Grapalat" w:hAnsi="GHEA Grapalat"/>
                <w:sz w:val="16"/>
                <w:szCs w:val="18"/>
              </w:rPr>
              <w:t xml:space="preserve">обязательно </w:t>
            </w:r>
          </w:p>
          <w:p w14:paraId="2CFFC3A1" w14:textId="77777777" w:rsidR="00C3421C" w:rsidRPr="00F651B3" w:rsidRDefault="00C3421C" w:rsidP="00C46EFA">
            <w:pPr>
              <w:widowControl w:val="0"/>
              <w:jc w:val="center"/>
              <w:rPr>
                <w:rFonts w:ascii="GHEA Grapalat" w:hAnsi="GHEA Grapalat" w:cs="Sylfaen"/>
                <w:sz w:val="16"/>
                <w:szCs w:val="18"/>
              </w:rPr>
            </w:pPr>
            <w:r w:rsidRPr="00F651B3">
              <w:rPr>
                <w:rFonts w:ascii="GHEA Grapalat" w:hAnsi="GHEA Grapalat"/>
                <w:sz w:val="16"/>
                <w:szCs w:val="18"/>
              </w:rPr>
              <w:t xml:space="preserve">заполняются слова "акцептованный платеж", </w:t>
            </w:r>
          </w:p>
          <w:p w14:paraId="6B00C96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83AA2E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заранее заполняется бенефициаром </w:t>
            </w:r>
          </w:p>
        </w:tc>
      </w:tr>
      <w:tr w:rsidR="00B138F3" w:rsidRPr="00F651B3" w14:paraId="24BB7FF0"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5DBCC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461ED32A"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количество прилагаемых страниц</w:t>
            </w:r>
          </w:p>
        </w:tc>
        <w:tc>
          <w:tcPr>
            <w:tcW w:w="1825" w:type="dxa"/>
            <w:tcBorders>
              <w:top w:val="single" w:sz="4" w:space="0" w:color="auto"/>
              <w:left w:val="single" w:sz="4" w:space="0" w:color="auto"/>
              <w:bottom w:val="single" w:sz="4" w:space="0" w:color="auto"/>
              <w:right w:val="single" w:sz="4" w:space="0" w:color="auto"/>
            </w:tcBorders>
          </w:tcPr>
          <w:p w14:paraId="2797BBB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08291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6B1CAB7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5EA23A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267D74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бенефициаром</w:t>
            </w:r>
          </w:p>
        </w:tc>
      </w:tr>
      <w:tr w:rsidR="00B138F3" w:rsidRPr="00F651B3" w14:paraId="754F1CAF"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27E14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3CFAE28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подпись плательщика</w:t>
            </w:r>
          </w:p>
        </w:tc>
        <w:tc>
          <w:tcPr>
            <w:tcW w:w="1825" w:type="dxa"/>
            <w:tcBorders>
              <w:top w:val="single" w:sz="4" w:space="0" w:color="auto"/>
              <w:left w:val="single" w:sz="4" w:space="0" w:color="auto"/>
              <w:bottom w:val="single" w:sz="4" w:space="0" w:color="auto"/>
              <w:right w:val="single" w:sz="4" w:space="0" w:color="auto"/>
            </w:tcBorders>
          </w:tcPr>
          <w:p w14:paraId="7FD1E8B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D9250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4F6F075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1786C9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подписывается плательщиком или </w:t>
            </w:r>
          </w:p>
          <w:p w14:paraId="33EBBA1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проставляется электронная подпись плательщика</w:t>
            </w:r>
          </w:p>
        </w:tc>
      </w:tr>
      <w:tr w:rsidR="00B138F3" w:rsidRPr="00F651B3" w14:paraId="779DF658"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0C49FA"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2D7EE4F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печать плательщика</w:t>
            </w:r>
          </w:p>
        </w:tc>
        <w:tc>
          <w:tcPr>
            <w:tcW w:w="1825" w:type="dxa"/>
            <w:tcBorders>
              <w:top w:val="single" w:sz="4" w:space="0" w:color="auto"/>
              <w:left w:val="single" w:sz="4" w:space="0" w:color="auto"/>
              <w:bottom w:val="single" w:sz="4" w:space="0" w:color="auto"/>
              <w:right w:val="single" w:sz="4" w:space="0" w:color="auto"/>
            </w:tcBorders>
          </w:tcPr>
          <w:p w14:paraId="7821EBC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5E552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p w14:paraId="65F4C34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наличии печати, когда плательщик представляет Требование в бумажной форме</w:t>
            </w:r>
          </w:p>
          <w:p w14:paraId="79F56BE3" w14:textId="77777777" w:rsidR="00C3421C" w:rsidRPr="00F651B3" w:rsidRDefault="00C3421C"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5738DA8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скрепляется печатью плательщика </w:t>
            </w:r>
          </w:p>
          <w:p w14:paraId="3B2438A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представлении в бумажной форме</w:t>
            </w:r>
          </w:p>
        </w:tc>
      </w:tr>
      <w:tr w:rsidR="00B138F3" w:rsidRPr="00F651B3" w14:paraId="6633EC20"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0771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66E5A79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подпись бенефициара</w:t>
            </w:r>
          </w:p>
        </w:tc>
        <w:tc>
          <w:tcPr>
            <w:tcW w:w="1825" w:type="dxa"/>
            <w:tcBorders>
              <w:top w:val="single" w:sz="4" w:space="0" w:color="auto"/>
              <w:left w:val="single" w:sz="4" w:space="0" w:color="auto"/>
              <w:bottom w:val="single" w:sz="4" w:space="0" w:color="auto"/>
              <w:right w:val="single" w:sz="4" w:space="0" w:color="auto"/>
            </w:tcBorders>
          </w:tcPr>
          <w:p w14:paraId="135A22F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FC64E8"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p w14:paraId="04B7BF7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39385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подписывается бенефициаром</w:t>
            </w:r>
          </w:p>
        </w:tc>
      </w:tr>
      <w:tr w:rsidR="00B138F3" w:rsidRPr="00F651B3" w14:paraId="1720414F"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F6652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3792BD91"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печать бенефициара</w:t>
            </w:r>
          </w:p>
        </w:tc>
        <w:tc>
          <w:tcPr>
            <w:tcW w:w="1825" w:type="dxa"/>
            <w:tcBorders>
              <w:top w:val="single" w:sz="4" w:space="0" w:color="auto"/>
              <w:left w:val="single" w:sz="4" w:space="0" w:color="auto"/>
              <w:bottom w:val="single" w:sz="4" w:space="0" w:color="auto"/>
              <w:right w:val="single" w:sz="4" w:space="0" w:color="auto"/>
            </w:tcBorders>
          </w:tcPr>
          <w:p w14:paraId="137F3307"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D554B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обязательно: </w:t>
            </w:r>
          </w:p>
          <w:p w14:paraId="402064D2"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C8B2C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скрепляется печатью бенефициара </w:t>
            </w:r>
          </w:p>
          <w:p w14:paraId="6F7FDBC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при представлении в банк в бумажной форме</w:t>
            </w:r>
          </w:p>
        </w:tc>
      </w:tr>
      <w:tr w:rsidR="00B138F3" w:rsidRPr="00F651B3" w14:paraId="4B298771"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634A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10CF23B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подпись сотрудника обслуживающей плательщика финансовой </w:t>
            </w:r>
            <w:r w:rsidRPr="00F651B3">
              <w:rPr>
                <w:rFonts w:ascii="GHEA Grapalat" w:hAnsi="GHEA Grapalat"/>
                <w:sz w:val="16"/>
                <w:szCs w:val="18"/>
              </w:rPr>
              <w:lastRenderedPageBreak/>
              <w:t>организации (филиала)</w:t>
            </w:r>
          </w:p>
        </w:tc>
        <w:tc>
          <w:tcPr>
            <w:tcW w:w="1825" w:type="dxa"/>
            <w:tcBorders>
              <w:top w:val="single" w:sz="4" w:space="0" w:color="auto"/>
              <w:left w:val="single" w:sz="4" w:space="0" w:color="auto"/>
              <w:bottom w:val="single" w:sz="4" w:space="0" w:color="auto"/>
              <w:right w:val="single" w:sz="4" w:space="0" w:color="auto"/>
            </w:tcBorders>
          </w:tcPr>
          <w:p w14:paraId="759AFC8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D68BFA"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22C4D3D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в случае если Платежное требование представлено в обслуживающую плательщика финансовую организацию в </w:t>
            </w:r>
            <w:r w:rsidRPr="00F651B3">
              <w:rPr>
                <w:rFonts w:ascii="GHEA Grapalat" w:hAnsi="GHEA Grapalat"/>
                <w:sz w:val="16"/>
                <w:szCs w:val="18"/>
              </w:rPr>
              <w:lastRenderedPageBreak/>
              <w:t>бумажной форме</w:t>
            </w:r>
          </w:p>
        </w:tc>
        <w:tc>
          <w:tcPr>
            <w:tcW w:w="2640" w:type="dxa"/>
            <w:tcBorders>
              <w:top w:val="single" w:sz="4" w:space="0" w:color="auto"/>
              <w:left w:val="single" w:sz="4" w:space="0" w:color="auto"/>
              <w:bottom w:val="single" w:sz="4" w:space="0" w:color="auto"/>
              <w:right w:val="single" w:sz="4" w:space="0" w:color="auto"/>
            </w:tcBorders>
          </w:tcPr>
          <w:p w14:paraId="740050D2" w14:textId="77777777" w:rsidR="00C3421C" w:rsidRPr="00F651B3" w:rsidRDefault="00C3421C" w:rsidP="00C46EFA">
            <w:pPr>
              <w:widowControl w:val="0"/>
              <w:jc w:val="center"/>
              <w:rPr>
                <w:rFonts w:ascii="GHEA Grapalat" w:hAnsi="GHEA Grapalat"/>
                <w:sz w:val="16"/>
                <w:szCs w:val="18"/>
              </w:rPr>
            </w:pPr>
          </w:p>
        </w:tc>
      </w:tr>
      <w:tr w:rsidR="00B138F3" w:rsidRPr="00F651B3" w14:paraId="22B36CD8"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DDD5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4760D334"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 xml:space="preserve">штамп обслуживающей плательщика финансовой организации (филиала) </w:t>
            </w:r>
          </w:p>
        </w:tc>
        <w:tc>
          <w:tcPr>
            <w:tcW w:w="1825" w:type="dxa"/>
            <w:tcBorders>
              <w:top w:val="single" w:sz="4" w:space="0" w:color="auto"/>
              <w:left w:val="single" w:sz="4" w:space="0" w:color="auto"/>
              <w:bottom w:val="single" w:sz="4" w:space="0" w:color="auto"/>
              <w:right w:val="single" w:sz="4" w:space="0" w:color="auto"/>
            </w:tcBorders>
          </w:tcPr>
          <w:p w14:paraId="68935D1C"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67F899"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47B9085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0817D5F" w14:textId="77777777" w:rsidR="00C3421C" w:rsidRPr="00F651B3" w:rsidRDefault="00C3421C" w:rsidP="00C46EFA">
            <w:pPr>
              <w:widowControl w:val="0"/>
              <w:jc w:val="center"/>
              <w:rPr>
                <w:rFonts w:ascii="GHEA Grapalat" w:hAnsi="GHEA Grapalat"/>
                <w:sz w:val="16"/>
                <w:szCs w:val="18"/>
              </w:rPr>
            </w:pPr>
          </w:p>
        </w:tc>
      </w:tr>
      <w:tr w:rsidR="00B138F3" w:rsidRPr="00F651B3" w14:paraId="4522DDFC"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3714F"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79FED18A"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1825" w:type="dxa"/>
            <w:tcBorders>
              <w:top w:val="single" w:sz="4" w:space="0" w:color="auto"/>
              <w:left w:val="single" w:sz="4" w:space="0" w:color="auto"/>
              <w:bottom w:val="single" w:sz="4" w:space="0" w:color="auto"/>
              <w:right w:val="single" w:sz="4" w:space="0" w:color="auto"/>
            </w:tcBorders>
          </w:tcPr>
          <w:p w14:paraId="3FB9A64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2CB11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p w14:paraId="5D93454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5D69BC5" w14:textId="77777777" w:rsidR="00C3421C" w:rsidRPr="00F651B3" w:rsidRDefault="00C3421C" w:rsidP="00C46EFA">
            <w:pPr>
              <w:widowControl w:val="0"/>
              <w:jc w:val="center"/>
              <w:rPr>
                <w:rFonts w:ascii="GHEA Grapalat" w:hAnsi="GHEA Grapalat"/>
                <w:sz w:val="16"/>
                <w:szCs w:val="18"/>
              </w:rPr>
            </w:pPr>
          </w:p>
        </w:tc>
      </w:tr>
      <w:tr w:rsidR="00B138F3" w:rsidRPr="00F651B3" w14:paraId="3BA60291"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AAEB7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6918ACD7"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подпись сотрудника финансовой организации (филиала), обслуживающей бенефициара</w:t>
            </w:r>
          </w:p>
        </w:tc>
        <w:tc>
          <w:tcPr>
            <w:tcW w:w="1825" w:type="dxa"/>
            <w:tcBorders>
              <w:top w:val="single" w:sz="4" w:space="0" w:color="auto"/>
              <w:left w:val="single" w:sz="4" w:space="0" w:color="auto"/>
              <w:bottom w:val="single" w:sz="4" w:space="0" w:color="auto"/>
              <w:right w:val="single" w:sz="4" w:space="0" w:color="auto"/>
            </w:tcBorders>
          </w:tcPr>
          <w:p w14:paraId="72ABA82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5F6153"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6C256F9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37B84B" w14:textId="77777777" w:rsidR="00C3421C" w:rsidRPr="00F651B3" w:rsidRDefault="00C3421C" w:rsidP="00C46EFA">
            <w:pPr>
              <w:widowControl w:val="0"/>
              <w:jc w:val="center"/>
              <w:rPr>
                <w:rFonts w:ascii="GHEA Grapalat" w:hAnsi="GHEA Grapalat"/>
                <w:sz w:val="16"/>
                <w:szCs w:val="18"/>
              </w:rPr>
            </w:pPr>
          </w:p>
        </w:tc>
      </w:tr>
      <w:tr w:rsidR="00B138F3" w:rsidRPr="00F651B3" w14:paraId="4213BCDF"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D4F1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7B90EE96"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штамп обслуживающей бенефициара финансовой организации (филиала)</w:t>
            </w:r>
          </w:p>
        </w:tc>
        <w:tc>
          <w:tcPr>
            <w:tcW w:w="1825" w:type="dxa"/>
            <w:tcBorders>
              <w:top w:val="single" w:sz="4" w:space="0" w:color="auto"/>
              <w:left w:val="single" w:sz="4" w:space="0" w:color="auto"/>
              <w:bottom w:val="single" w:sz="4" w:space="0" w:color="auto"/>
              <w:right w:val="single" w:sz="4" w:space="0" w:color="auto"/>
            </w:tcBorders>
          </w:tcPr>
          <w:p w14:paraId="021DF5A5"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565E0"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17021F4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772D5A" w14:textId="77777777" w:rsidR="00C3421C" w:rsidRPr="00F651B3" w:rsidRDefault="00C3421C" w:rsidP="00C46EFA">
            <w:pPr>
              <w:widowControl w:val="0"/>
              <w:jc w:val="center"/>
              <w:rPr>
                <w:rFonts w:ascii="GHEA Grapalat" w:hAnsi="GHEA Grapalat"/>
                <w:sz w:val="16"/>
                <w:szCs w:val="18"/>
              </w:rPr>
            </w:pPr>
          </w:p>
        </w:tc>
      </w:tr>
      <w:tr w:rsidR="00FF3DE9" w:rsidRPr="00F651B3" w14:paraId="3F1F1708" w14:textId="77777777" w:rsidTr="00F651B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41956D"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110E24F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1825" w:type="dxa"/>
            <w:tcBorders>
              <w:top w:val="single" w:sz="4" w:space="0" w:color="auto"/>
              <w:left w:val="single" w:sz="4" w:space="0" w:color="auto"/>
              <w:bottom w:val="single" w:sz="4" w:space="0" w:color="auto"/>
              <w:right w:val="single" w:sz="4" w:space="0" w:color="auto"/>
            </w:tcBorders>
          </w:tcPr>
          <w:p w14:paraId="66AD755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C7C3B"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необязательно</w:t>
            </w:r>
          </w:p>
          <w:p w14:paraId="6DB6982E" w14:textId="77777777" w:rsidR="00C3421C" w:rsidRPr="00F651B3" w:rsidRDefault="00C3421C" w:rsidP="00C46EFA">
            <w:pPr>
              <w:widowControl w:val="0"/>
              <w:jc w:val="center"/>
              <w:rPr>
                <w:rFonts w:ascii="GHEA Grapalat" w:hAnsi="GHEA Grapalat"/>
                <w:sz w:val="16"/>
                <w:szCs w:val="18"/>
              </w:rPr>
            </w:pPr>
            <w:r w:rsidRPr="00F651B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0F9181F" w14:textId="77777777" w:rsidR="00C3421C" w:rsidRPr="00F651B3" w:rsidRDefault="00C3421C" w:rsidP="00C46EFA">
            <w:pPr>
              <w:widowControl w:val="0"/>
              <w:jc w:val="center"/>
              <w:rPr>
                <w:rFonts w:ascii="GHEA Grapalat" w:hAnsi="GHEA Grapalat"/>
                <w:sz w:val="16"/>
                <w:szCs w:val="18"/>
              </w:rPr>
            </w:pPr>
          </w:p>
        </w:tc>
      </w:tr>
    </w:tbl>
    <w:p w14:paraId="26C36978" w14:textId="77777777" w:rsidR="001005B0" w:rsidRPr="00B138F3" w:rsidRDefault="001005B0" w:rsidP="00C46EFA">
      <w:pPr>
        <w:widowControl w:val="0"/>
        <w:ind w:left="567" w:right="565"/>
        <w:jc w:val="center"/>
        <w:rPr>
          <w:rFonts w:ascii="GHEA Grapalat" w:hAnsi="GHEA Grapalat"/>
          <w:b/>
        </w:rPr>
      </w:pPr>
    </w:p>
    <w:p w14:paraId="31B1F916" w14:textId="77777777" w:rsidR="001005B0" w:rsidRPr="00B138F3" w:rsidRDefault="001005B0" w:rsidP="00C46EFA">
      <w:pPr>
        <w:widowControl w:val="0"/>
        <w:ind w:left="567" w:right="565"/>
        <w:jc w:val="center"/>
        <w:rPr>
          <w:rFonts w:ascii="GHEA Grapalat" w:hAnsi="GHEA Grapalat"/>
          <w:b/>
        </w:rPr>
      </w:pPr>
    </w:p>
    <w:p w14:paraId="13AD8854" w14:textId="77777777" w:rsidR="001005B0" w:rsidRPr="00B138F3" w:rsidRDefault="001005B0" w:rsidP="00C46EFA">
      <w:pPr>
        <w:widowControl w:val="0"/>
        <w:ind w:left="567" w:right="565"/>
        <w:jc w:val="center"/>
        <w:rPr>
          <w:rFonts w:ascii="GHEA Grapalat" w:hAnsi="GHEA Grapalat"/>
          <w:b/>
        </w:rPr>
      </w:pPr>
    </w:p>
    <w:p w14:paraId="0353AF00" w14:textId="77777777" w:rsidR="001005B0" w:rsidRPr="00B138F3" w:rsidRDefault="001005B0" w:rsidP="00C46EFA">
      <w:pPr>
        <w:widowControl w:val="0"/>
        <w:ind w:left="567" w:right="565"/>
        <w:jc w:val="center"/>
        <w:rPr>
          <w:rFonts w:ascii="GHEA Grapalat" w:hAnsi="GHEA Grapalat"/>
          <w:b/>
        </w:rPr>
      </w:pPr>
    </w:p>
    <w:p w14:paraId="3C6D341E" w14:textId="77777777" w:rsidR="001005B0" w:rsidRPr="00B138F3" w:rsidRDefault="001005B0" w:rsidP="00C46EFA">
      <w:pPr>
        <w:widowControl w:val="0"/>
        <w:ind w:left="567" w:right="565"/>
        <w:jc w:val="center"/>
        <w:rPr>
          <w:rFonts w:ascii="GHEA Grapalat" w:hAnsi="GHEA Grapalat"/>
          <w:b/>
        </w:rPr>
      </w:pPr>
    </w:p>
    <w:p w14:paraId="447547AE" w14:textId="77777777" w:rsidR="001005B0" w:rsidRPr="00B138F3" w:rsidRDefault="001005B0" w:rsidP="00C46EFA">
      <w:pPr>
        <w:widowControl w:val="0"/>
        <w:ind w:left="567" w:right="565"/>
        <w:jc w:val="center"/>
        <w:rPr>
          <w:rFonts w:ascii="GHEA Grapalat" w:hAnsi="GHEA Grapalat"/>
          <w:b/>
        </w:rPr>
      </w:pPr>
    </w:p>
    <w:p w14:paraId="624BB474" w14:textId="77777777" w:rsidR="001005B0" w:rsidRPr="00B138F3" w:rsidRDefault="001005B0" w:rsidP="00C46EFA">
      <w:pPr>
        <w:widowControl w:val="0"/>
        <w:ind w:left="567" w:right="565"/>
        <w:jc w:val="center"/>
        <w:rPr>
          <w:rFonts w:ascii="GHEA Grapalat" w:hAnsi="GHEA Grapalat"/>
          <w:b/>
        </w:rPr>
      </w:pPr>
    </w:p>
    <w:p w14:paraId="0D56A29B" w14:textId="77777777" w:rsidR="001005B0" w:rsidRPr="00B138F3" w:rsidRDefault="001005B0" w:rsidP="00C46EFA">
      <w:pPr>
        <w:widowControl w:val="0"/>
        <w:ind w:left="567" w:right="565"/>
        <w:jc w:val="center"/>
        <w:rPr>
          <w:rFonts w:ascii="GHEA Grapalat" w:hAnsi="GHEA Grapalat"/>
          <w:b/>
        </w:rPr>
      </w:pPr>
    </w:p>
    <w:p w14:paraId="4FA8CD54" w14:textId="77777777" w:rsidR="001005B0" w:rsidRPr="00B138F3" w:rsidRDefault="001005B0" w:rsidP="00C46EFA">
      <w:pPr>
        <w:widowControl w:val="0"/>
        <w:ind w:left="567" w:right="565"/>
        <w:jc w:val="center"/>
        <w:rPr>
          <w:rFonts w:ascii="GHEA Grapalat" w:hAnsi="GHEA Grapalat"/>
          <w:b/>
        </w:rPr>
      </w:pPr>
    </w:p>
    <w:p w14:paraId="19D9F220" w14:textId="77777777" w:rsidR="001005B0" w:rsidRPr="00B138F3" w:rsidRDefault="001005B0" w:rsidP="00C46EFA">
      <w:pPr>
        <w:widowControl w:val="0"/>
        <w:ind w:left="567" w:right="565"/>
        <w:jc w:val="center"/>
        <w:rPr>
          <w:rFonts w:ascii="GHEA Grapalat" w:hAnsi="GHEA Grapalat"/>
          <w:b/>
        </w:rPr>
      </w:pPr>
    </w:p>
    <w:p w14:paraId="592A6A99" w14:textId="77777777" w:rsidR="001005B0" w:rsidRPr="00B138F3" w:rsidRDefault="001005B0" w:rsidP="00C46EFA">
      <w:pPr>
        <w:widowControl w:val="0"/>
        <w:ind w:left="567" w:right="565"/>
        <w:jc w:val="center"/>
        <w:rPr>
          <w:rFonts w:ascii="GHEA Grapalat" w:hAnsi="GHEA Grapalat"/>
          <w:b/>
        </w:rPr>
      </w:pPr>
    </w:p>
    <w:p w14:paraId="4B485988" w14:textId="77777777" w:rsidR="001005B0" w:rsidRPr="00B138F3" w:rsidRDefault="001005B0" w:rsidP="00C46EFA">
      <w:pPr>
        <w:widowControl w:val="0"/>
        <w:ind w:left="567" w:right="565"/>
        <w:jc w:val="center"/>
        <w:rPr>
          <w:rFonts w:ascii="GHEA Grapalat" w:hAnsi="GHEA Grapalat"/>
          <w:b/>
        </w:rPr>
      </w:pPr>
    </w:p>
    <w:p w14:paraId="319F8A1A" w14:textId="3EAD0334" w:rsidR="001005B0" w:rsidRDefault="001005B0" w:rsidP="00C46EFA">
      <w:pPr>
        <w:widowControl w:val="0"/>
        <w:ind w:left="567" w:right="565"/>
        <w:jc w:val="center"/>
        <w:rPr>
          <w:rFonts w:ascii="GHEA Grapalat" w:hAnsi="GHEA Grapalat"/>
          <w:b/>
        </w:rPr>
      </w:pPr>
    </w:p>
    <w:p w14:paraId="0E60C95F" w14:textId="3219EF12" w:rsidR="00C44463" w:rsidRDefault="00C44463" w:rsidP="00C46EFA">
      <w:pPr>
        <w:widowControl w:val="0"/>
        <w:ind w:left="567" w:right="565"/>
        <w:jc w:val="center"/>
        <w:rPr>
          <w:rFonts w:ascii="GHEA Grapalat" w:hAnsi="GHEA Grapalat"/>
          <w:b/>
        </w:rPr>
      </w:pPr>
    </w:p>
    <w:p w14:paraId="27F549CD" w14:textId="081D0329" w:rsidR="00C44463" w:rsidRDefault="00C44463" w:rsidP="00C46EFA">
      <w:pPr>
        <w:widowControl w:val="0"/>
        <w:ind w:left="567" w:right="565"/>
        <w:jc w:val="center"/>
        <w:rPr>
          <w:rFonts w:ascii="GHEA Grapalat" w:hAnsi="GHEA Grapalat"/>
          <w:b/>
        </w:rPr>
      </w:pPr>
    </w:p>
    <w:p w14:paraId="5C0EEC86" w14:textId="4394A619" w:rsidR="00C44463" w:rsidRDefault="00C44463" w:rsidP="00C46EFA">
      <w:pPr>
        <w:widowControl w:val="0"/>
        <w:ind w:left="567" w:right="565"/>
        <w:jc w:val="center"/>
        <w:rPr>
          <w:rFonts w:ascii="GHEA Grapalat" w:hAnsi="GHEA Grapalat"/>
          <w:b/>
        </w:rPr>
      </w:pPr>
    </w:p>
    <w:p w14:paraId="38B4E99F" w14:textId="77777777" w:rsidR="00C44463" w:rsidRPr="00B138F3" w:rsidRDefault="00C44463" w:rsidP="00C46EFA">
      <w:pPr>
        <w:widowControl w:val="0"/>
        <w:ind w:left="567" w:right="565"/>
        <w:jc w:val="center"/>
        <w:rPr>
          <w:rFonts w:ascii="GHEA Grapalat" w:hAnsi="GHEA Grapalat"/>
          <w:b/>
        </w:rPr>
      </w:pPr>
    </w:p>
    <w:p w14:paraId="5081DD2A" w14:textId="77777777" w:rsidR="001005B0" w:rsidRPr="00B138F3" w:rsidRDefault="001005B0" w:rsidP="00C46EFA">
      <w:pPr>
        <w:widowControl w:val="0"/>
        <w:ind w:left="567" w:right="565"/>
        <w:jc w:val="center"/>
        <w:rPr>
          <w:rFonts w:ascii="GHEA Grapalat" w:hAnsi="GHEA Grapalat"/>
          <w:b/>
        </w:rPr>
      </w:pPr>
    </w:p>
    <w:p w14:paraId="210E664E" w14:textId="77777777" w:rsidR="001005B0" w:rsidRPr="00B138F3" w:rsidRDefault="001005B0" w:rsidP="00C46EFA">
      <w:pPr>
        <w:widowControl w:val="0"/>
        <w:ind w:left="567" w:right="565"/>
        <w:jc w:val="center"/>
        <w:rPr>
          <w:rFonts w:ascii="GHEA Grapalat" w:hAnsi="GHEA Grapalat"/>
          <w:b/>
        </w:rPr>
      </w:pPr>
    </w:p>
    <w:p w14:paraId="40779434" w14:textId="77777777" w:rsidR="001005B0" w:rsidRPr="00B138F3" w:rsidRDefault="001005B0" w:rsidP="00C46EFA">
      <w:pPr>
        <w:widowControl w:val="0"/>
        <w:ind w:left="567" w:right="565"/>
        <w:jc w:val="center"/>
        <w:rPr>
          <w:rFonts w:ascii="GHEA Grapalat" w:hAnsi="GHEA Grapalat"/>
          <w:b/>
        </w:rPr>
      </w:pPr>
    </w:p>
    <w:p w14:paraId="467D6EE0" w14:textId="77777777" w:rsidR="001005B0" w:rsidRPr="00B138F3" w:rsidRDefault="001005B0" w:rsidP="00C46EFA">
      <w:pPr>
        <w:widowControl w:val="0"/>
        <w:ind w:left="567" w:right="565"/>
        <w:jc w:val="center"/>
        <w:rPr>
          <w:rFonts w:ascii="GHEA Grapalat" w:hAnsi="GHEA Grapalat"/>
          <w:b/>
        </w:rPr>
      </w:pPr>
    </w:p>
    <w:p w14:paraId="55135500" w14:textId="77777777" w:rsidR="000A214C" w:rsidRPr="00B138F3" w:rsidRDefault="000A214C" w:rsidP="00C46EFA">
      <w:pPr>
        <w:widowControl w:val="0"/>
        <w:jc w:val="right"/>
        <w:rPr>
          <w:rFonts w:ascii="GHEA Grapalat" w:hAnsi="GHEA Grapalat" w:cs="GHEA Grapalat"/>
          <w:i/>
        </w:rPr>
      </w:pPr>
      <w:r w:rsidRPr="00B138F3">
        <w:rPr>
          <w:rFonts w:ascii="GHEA Grapalat" w:hAnsi="GHEA Grapalat"/>
          <w:i/>
        </w:rPr>
        <w:lastRenderedPageBreak/>
        <w:t>Приложение № 5.1</w:t>
      </w:r>
    </w:p>
    <w:p w14:paraId="61B0C1BB" w14:textId="7D1DE9CB" w:rsidR="000A214C" w:rsidRPr="00B138F3" w:rsidRDefault="000A214C" w:rsidP="00C46EFA">
      <w:pPr>
        <w:widowControl w:val="0"/>
        <w:jc w:val="right"/>
        <w:rPr>
          <w:rFonts w:ascii="GHEA Grapalat" w:hAnsi="GHEA Grapalat" w:cs="GHEA Grapalat"/>
          <w:i/>
        </w:rPr>
      </w:pPr>
      <w:r w:rsidRPr="00B138F3">
        <w:rPr>
          <w:rFonts w:ascii="GHEA Grapalat" w:hAnsi="GHEA Grapalat"/>
          <w:i/>
        </w:rPr>
        <w:t xml:space="preserve">к Приглашению на </w:t>
      </w:r>
      <w:r w:rsidR="00D53459">
        <w:rPr>
          <w:rFonts w:ascii="GHEA Grapalat" w:hAnsi="GHEA Grapalat"/>
          <w:i/>
        </w:rPr>
        <w:t>запрос котировок</w:t>
      </w:r>
      <w:r w:rsidR="00C458FC">
        <w:rPr>
          <w:rFonts w:ascii="GHEA Grapalat" w:hAnsi="GHEA Grapalat"/>
          <w:i/>
        </w:rPr>
        <w:br/>
        <w:t xml:space="preserve">под кодом </w:t>
      </w:r>
      <w:r w:rsidR="00C44463" w:rsidRPr="00C44463">
        <w:rPr>
          <w:rFonts w:ascii="GHEA Grapalat" w:hAnsi="GHEA Grapalat"/>
          <w:b/>
          <w:bCs/>
          <w:iCs/>
          <w:sz w:val="22"/>
          <w:lang w:val="en-US"/>
        </w:rPr>
        <w:t>YEG</w:t>
      </w:r>
      <w:r w:rsidR="00C44463" w:rsidRPr="00C44463">
        <w:rPr>
          <w:rFonts w:ascii="GHEA Grapalat" w:hAnsi="GHEA Grapalat"/>
          <w:b/>
          <w:bCs/>
          <w:iCs/>
          <w:sz w:val="22"/>
        </w:rPr>
        <w:t>2</w:t>
      </w:r>
      <w:r w:rsidR="00C44463" w:rsidRPr="00C44463">
        <w:rPr>
          <w:rFonts w:ascii="GHEA Grapalat" w:hAnsi="GHEA Grapalat"/>
          <w:b/>
          <w:bCs/>
          <w:iCs/>
          <w:sz w:val="22"/>
          <w:lang w:val="en-US"/>
        </w:rPr>
        <w:t>HD</w:t>
      </w:r>
      <w:r w:rsidR="00C44463" w:rsidRPr="00C44463">
        <w:rPr>
          <w:rFonts w:ascii="GHEA Grapalat" w:hAnsi="GHEA Grapalat"/>
          <w:b/>
          <w:bCs/>
          <w:iCs/>
          <w:sz w:val="22"/>
        </w:rPr>
        <w:t>-</w:t>
      </w:r>
      <w:r w:rsidR="00C44463" w:rsidRPr="00C44463">
        <w:rPr>
          <w:rFonts w:ascii="GHEA Grapalat" w:hAnsi="GHEA Grapalat"/>
          <w:b/>
          <w:bCs/>
          <w:iCs/>
          <w:sz w:val="22"/>
          <w:lang w:val="en-US"/>
        </w:rPr>
        <w:t>GH</w:t>
      </w:r>
      <w:r w:rsidR="00C44463" w:rsidRPr="00C44463">
        <w:rPr>
          <w:rFonts w:ascii="GHEA Grapalat" w:hAnsi="GHEA Grapalat"/>
          <w:b/>
          <w:bCs/>
          <w:iCs/>
          <w:sz w:val="22"/>
        </w:rPr>
        <w:t>-</w:t>
      </w:r>
      <w:proofErr w:type="spellStart"/>
      <w:r w:rsidR="00C44463" w:rsidRPr="00C44463">
        <w:rPr>
          <w:rFonts w:ascii="GHEA Grapalat" w:hAnsi="GHEA Grapalat"/>
          <w:b/>
          <w:bCs/>
          <w:iCs/>
          <w:sz w:val="22"/>
          <w:lang w:val="en-US"/>
        </w:rPr>
        <w:t>APGzB</w:t>
      </w:r>
      <w:proofErr w:type="spellEnd"/>
      <w:r w:rsidR="00C44463" w:rsidRPr="00C44463">
        <w:rPr>
          <w:rFonts w:ascii="GHEA Grapalat" w:hAnsi="GHEA Grapalat"/>
          <w:b/>
          <w:bCs/>
          <w:iCs/>
          <w:sz w:val="22"/>
        </w:rPr>
        <w:t>-202</w:t>
      </w:r>
      <w:r w:rsidR="004E5ACA" w:rsidRPr="004E5ACA">
        <w:rPr>
          <w:rFonts w:ascii="GHEA Grapalat" w:hAnsi="GHEA Grapalat"/>
          <w:b/>
          <w:bCs/>
          <w:iCs/>
          <w:sz w:val="22"/>
        </w:rPr>
        <w:t>6</w:t>
      </w:r>
      <w:r w:rsidR="00C44463" w:rsidRPr="00C44463">
        <w:rPr>
          <w:rFonts w:ascii="GHEA Grapalat" w:hAnsi="GHEA Grapalat"/>
          <w:b/>
          <w:bCs/>
          <w:iCs/>
          <w:sz w:val="22"/>
        </w:rPr>
        <w:t>/01</w:t>
      </w:r>
    </w:p>
    <w:p w14:paraId="55050FE1" w14:textId="77777777" w:rsidR="00AF4211" w:rsidRPr="00B138F3" w:rsidRDefault="00AF4211" w:rsidP="00C46EFA">
      <w:pPr>
        <w:widowControl w:val="0"/>
        <w:jc w:val="center"/>
        <w:rPr>
          <w:rFonts w:ascii="GHEA Grapalat" w:hAnsi="GHEA Grapalat"/>
          <w:b/>
        </w:rPr>
      </w:pPr>
    </w:p>
    <w:p w14:paraId="3E3F08A0" w14:textId="77777777" w:rsidR="000A214C" w:rsidRPr="00B138F3" w:rsidRDefault="000A214C" w:rsidP="00C46EFA">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33AAC75" w14:textId="77777777" w:rsidR="000A214C" w:rsidRPr="00B138F3" w:rsidRDefault="000A214C" w:rsidP="00C46EFA">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6F0C0573" w14:textId="77777777" w:rsidTr="00DE2AE3">
        <w:tc>
          <w:tcPr>
            <w:tcW w:w="4786" w:type="dxa"/>
          </w:tcPr>
          <w:p w14:paraId="4CF6BF2C" w14:textId="77777777" w:rsidR="000A214C" w:rsidRPr="00B138F3" w:rsidRDefault="000A214C" w:rsidP="00C46EFA">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3110DD71" w14:textId="77777777" w:rsidR="000A214C" w:rsidRPr="00B138F3" w:rsidRDefault="000A214C" w:rsidP="00C46EFA">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14:paraId="3B39FEF8" w14:textId="77777777" w:rsidR="000A214C" w:rsidRPr="00B138F3" w:rsidRDefault="000A214C" w:rsidP="00C46EFA">
      <w:pPr>
        <w:widowControl w:val="0"/>
        <w:rPr>
          <w:rFonts w:ascii="GHEA Grapalat" w:hAnsi="GHEA Grapalat" w:cs="GHEA Grapalat"/>
          <w:b/>
        </w:rPr>
      </w:pPr>
    </w:p>
    <w:p w14:paraId="3AF7430A" w14:textId="77777777" w:rsidR="000A214C" w:rsidRPr="00B138F3" w:rsidRDefault="000A214C" w:rsidP="00C46EFA">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AD3B365" w14:textId="77777777" w:rsidR="000A214C" w:rsidRPr="00B138F3" w:rsidRDefault="000A214C" w:rsidP="00C46EFA">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695FE95" w14:textId="77777777" w:rsidR="000A214C" w:rsidRPr="00B138F3" w:rsidRDefault="000A214C" w:rsidP="00C46EFA">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354929E" w14:textId="77777777" w:rsidR="000A214C" w:rsidRPr="00B138F3" w:rsidRDefault="000A214C" w:rsidP="00C46EFA">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E896DDE" w14:textId="77777777" w:rsidR="000A214C" w:rsidRPr="00B138F3" w:rsidRDefault="000A214C" w:rsidP="00C46EFA">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48DFDF" w14:textId="77777777" w:rsidR="000A214C" w:rsidRPr="00B138F3" w:rsidRDefault="000A214C" w:rsidP="00C46EFA">
      <w:pPr>
        <w:widowControl w:val="0"/>
        <w:jc w:val="center"/>
        <w:rPr>
          <w:rFonts w:ascii="GHEA Grapalat" w:hAnsi="GHEA Grapalat" w:cs="GHEA Grapalat"/>
          <w:b/>
          <w:bCs/>
        </w:rPr>
      </w:pPr>
      <w:r w:rsidRPr="00B138F3">
        <w:rPr>
          <w:rFonts w:ascii="GHEA Grapalat" w:hAnsi="GHEA Grapalat"/>
          <w:b/>
        </w:rPr>
        <w:t>1. Предмет соглашения</w:t>
      </w:r>
    </w:p>
    <w:p w14:paraId="7BC16286" w14:textId="77777777" w:rsidR="000A214C" w:rsidRPr="00B138F3" w:rsidRDefault="000A214C" w:rsidP="00C46EF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4ED99E7" w14:textId="77777777" w:rsidR="000A214C" w:rsidRPr="00B138F3" w:rsidRDefault="000A214C" w:rsidP="00C46EFA">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A360A0F" w14:textId="77777777" w:rsidR="000A214C" w:rsidRPr="00B138F3" w:rsidRDefault="000A214C" w:rsidP="00C46EFA">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362CC4CE" w14:textId="77777777" w:rsidR="000A214C" w:rsidRPr="00B138F3" w:rsidRDefault="000A214C" w:rsidP="00C46EFA">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E86E721" w14:textId="77777777" w:rsidR="000A214C" w:rsidRPr="00B138F3" w:rsidRDefault="000A214C" w:rsidP="00C458FC">
      <w:pPr>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85DC417"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0387DCC"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23ED3FA"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56E1A1"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31AC617"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52E29B6"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702FE49"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B138F3">
        <w:rPr>
          <w:rFonts w:ascii="GHEA Grapalat" w:hAnsi="GHEA Grapalat"/>
        </w:rPr>
        <w:lastRenderedPageBreak/>
        <w:t>вариантах.</w:t>
      </w:r>
    </w:p>
    <w:p w14:paraId="78E2282F"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72C81F9"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182DA57"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3FF0DE1"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AC43526" w14:textId="77777777" w:rsidR="000A214C" w:rsidRPr="00B138F3" w:rsidRDefault="000A214C" w:rsidP="00C46EFA">
      <w:pPr>
        <w:widowControl w:val="0"/>
        <w:jc w:val="center"/>
        <w:rPr>
          <w:rFonts w:ascii="GHEA Grapalat" w:hAnsi="GHEA Grapalat" w:cs="GHEA Grapalat"/>
          <w:b/>
          <w:bCs/>
        </w:rPr>
      </w:pPr>
      <w:r w:rsidRPr="00B138F3">
        <w:rPr>
          <w:rFonts w:ascii="GHEA Grapalat" w:hAnsi="GHEA Grapalat"/>
          <w:b/>
        </w:rPr>
        <w:t>2. Иные условия</w:t>
      </w:r>
    </w:p>
    <w:p w14:paraId="3437C66D" w14:textId="77777777" w:rsidR="00FE75E6" w:rsidRPr="00B253E1" w:rsidRDefault="000A214C" w:rsidP="00C46EFA">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5AC41259"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F00B680" w14:textId="77777777" w:rsidR="000A214C" w:rsidRPr="00B138F3"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96621FE" w14:textId="77777777" w:rsidR="000A214C" w:rsidRPr="00B138F3" w:rsidDel="00A13215" w:rsidRDefault="000A214C" w:rsidP="00C46EFA">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32F0C7" w14:textId="77777777" w:rsidR="000A214C" w:rsidRPr="00B138F3" w:rsidRDefault="000A214C" w:rsidP="00C46EFA">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34BE486" w14:textId="77777777" w:rsidR="000A214C" w:rsidRPr="00B138F3" w:rsidRDefault="000A214C" w:rsidP="00C46EFA">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18AC79E" w14:textId="77777777"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14:paraId="4418B132" w14:textId="77777777"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25298DF" w14:textId="77777777"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14:paraId="35BF4973" w14:textId="77777777"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0671A197" w14:textId="77777777"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14:paraId="5050DC0C" w14:textId="77777777"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916890F" w14:textId="77777777"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14:paraId="0094CFFB" w14:textId="77777777"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67FB8741" w14:textId="77777777"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14:paraId="3780B5DC" w14:textId="77777777" w:rsidR="000A214C" w:rsidRPr="00B138F3" w:rsidRDefault="000A214C" w:rsidP="00C46EFA">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FCD97C8" w14:textId="77777777" w:rsidR="000A214C" w:rsidRPr="00B138F3" w:rsidRDefault="000A214C" w:rsidP="00C46EFA">
      <w:pPr>
        <w:widowControl w:val="0"/>
        <w:jc w:val="both"/>
        <w:rPr>
          <w:rFonts w:ascii="GHEA Grapalat" w:hAnsi="GHEA Grapalat"/>
        </w:rPr>
      </w:pPr>
      <w:r w:rsidRPr="00B138F3">
        <w:rPr>
          <w:rFonts w:ascii="GHEA Grapalat" w:hAnsi="GHEA Grapalat"/>
        </w:rPr>
        <w:t>_______________________________________</w:t>
      </w:r>
    </w:p>
    <w:p w14:paraId="6D44ABD8" w14:textId="77777777" w:rsidR="000A214C" w:rsidRPr="00B138F3" w:rsidRDefault="000A214C" w:rsidP="00C46EFA">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E8175A6" w14:textId="4534761F" w:rsidR="000A214C" w:rsidRDefault="00632AC2" w:rsidP="00C46EFA">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08A45ADB" w14:textId="243E4400" w:rsidR="00C44463" w:rsidRDefault="00C44463" w:rsidP="00C46EFA">
      <w:pPr>
        <w:widowControl w:val="0"/>
        <w:rPr>
          <w:rFonts w:ascii="GHEA Grapalat" w:hAnsi="GHEA Grapalat"/>
        </w:rPr>
      </w:pPr>
    </w:p>
    <w:p w14:paraId="03C36F92" w14:textId="7B9BF706" w:rsidR="00C44463" w:rsidRDefault="00C44463" w:rsidP="00C46EFA">
      <w:pPr>
        <w:widowControl w:val="0"/>
        <w:rPr>
          <w:rFonts w:ascii="GHEA Grapalat" w:hAnsi="GHEA Grapalat"/>
        </w:rPr>
      </w:pPr>
    </w:p>
    <w:p w14:paraId="296089DB" w14:textId="779566F4" w:rsidR="00C44463" w:rsidRDefault="00C44463" w:rsidP="00C46EFA">
      <w:pPr>
        <w:widowControl w:val="0"/>
        <w:rPr>
          <w:rFonts w:ascii="GHEA Grapalat" w:hAnsi="GHEA Grapalat"/>
        </w:rPr>
      </w:pPr>
    </w:p>
    <w:p w14:paraId="399B9B06" w14:textId="2196FCBD" w:rsidR="00C44463" w:rsidRDefault="00C44463" w:rsidP="00C46EFA">
      <w:pPr>
        <w:widowControl w:val="0"/>
        <w:rPr>
          <w:rFonts w:ascii="GHEA Grapalat" w:hAnsi="GHEA Grapalat"/>
        </w:rPr>
      </w:pPr>
    </w:p>
    <w:p w14:paraId="386AA40B" w14:textId="6E241B7A" w:rsidR="00C44463" w:rsidRDefault="00C44463" w:rsidP="00C46EFA">
      <w:pPr>
        <w:widowControl w:val="0"/>
        <w:rPr>
          <w:rFonts w:ascii="GHEA Grapalat" w:hAnsi="GHEA Grapalat"/>
        </w:rPr>
      </w:pPr>
    </w:p>
    <w:p w14:paraId="7A3EFD38" w14:textId="77777777" w:rsidR="00C44463" w:rsidRDefault="00C44463" w:rsidP="00C46EFA">
      <w:pPr>
        <w:widowControl w:val="0"/>
        <w:rPr>
          <w:rFonts w:ascii="GHEA Grapalat" w:hAnsi="GHEA Grapalat"/>
        </w:rPr>
      </w:pPr>
    </w:p>
    <w:p w14:paraId="478B6EFE" w14:textId="77777777" w:rsidR="00AA71DF" w:rsidRDefault="00AA71DF" w:rsidP="00C46EFA">
      <w:pPr>
        <w:widowControl w:val="0"/>
        <w:rPr>
          <w:rFonts w:ascii="GHEA Grapalat" w:hAnsi="GHEA Grapalat"/>
        </w:rPr>
      </w:pPr>
    </w:p>
    <w:p w14:paraId="4B2DF2B2" w14:textId="77777777" w:rsidR="00AA71DF" w:rsidRPr="00B138F3" w:rsidRDefault="00AA71DF" w:rsidP="00C46EFA">
      <w:pPr>
        <w:widowControl w:val="0"/>
        <w:rPr>
          <w:rFonts w:ascii="GHEA Grapalat" w:hAnsi="GHEA Grapalat"/>
        </w:rPr>
      </w:pPr>
    </w:p>
    <w:tbl>
      <w:tblPr>
        <w:tblW w:w="10151" w:type="dxa"/>
        <w:tblLook w:val="0000" w:firstRow="0" w:lastRow="0" w:firstColumn="0" w:lastColumn="0" w:noHBand="0" w:noVBand="0"/>
      </w:tblPr>
      <w:tblGrid>
        <w:gridCol w:w="5382"/>
        <w:gridCol w:w="4769"/>
      </w:tblGrid>
      <w:tr w:rsidR="00B138F3" w:rsidRPr="00B138F3" w14:paraId="56288187" w14:textId="77777777"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3CC46A22" w14:textId="77777777" w:rsidR="00BE2572" w:rsidRPr="00B138F3" w:rsidRDefault="00BE2572" w:rsidP="00AA71DF">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BE494E3" w14:textId="77777777"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6AFDF673" w14:textId="77777777" w:rsidR="00BE2572" w:rsidRPr="00B138F3" w:rsidRDefault="00BE2572" w:rsidP="00AA71D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0938142" w14:textId="77777777" w:rsidTr="0082139C">
        <w:trPr>
          <w:trHeight w:val="349"/>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7B308CB9" w14:textId="77777777" w:rsidR="00BE2572" w:rsidRPr="00B138F3" w:rsidRDefault="00BE2572" w:rsidP="00AA71D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562DC77" w14:textId="77777777" w:rsidTr="0082139C">
        <w:trPr>
          <w:trHeight w:val="345"/>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05D271C2" w14:textId="77777777"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324DAA4" w14:textId="77777777" w:rsidTr="0082139C">
        <w:trPr>
          <w:trHeight w:val="361"/>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6CB0BBE3" w14:textId="77777777"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976D587" w14:textId="77777777" w:rsidTr="0082139C">
        <w:trPr>
          <w:trHeight w:val="433"/>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47E4A410" w14:textId="77777777"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FDC5D44" w14:textId="77777777"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4EEA5C1B" w14:textId="77777777"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F945343" w14:textId="77777777"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13F2AAEF" w14:textId="77777777" w:rsidR="00BE2572" w:rsidRPr="00B138F3" w:rsidRDefault="00BE2572" w:rsidP="00AA71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2139C" w:rsidRPr="00B138F3" w14:paraId="532F276A" w14:textId="77777777"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584B1345" w14:textId="645E7E41" w:rsidR="0082139C" w:rsidRPr="00D709B9" w:rsidRDefault="0082139C" w:rsidP="0082139C">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00C44463" w:rsidRPr="00C44463">
              <w:rPr>
                <w:rFonts w:ascii="GHEA Grapalat" w:hAnsi="GHEA Grapalat"/>
                <w:b/>
                <w:bCs/>
              </w:rPr>
              <w:t>ГНКО «Егвардская №2 основная школа»  Республика Армения, Котайкского раиона</w:t>
            </w:r>
          </w:p>
        </w:tc>
      </w:tr>
      <w:tr w:rsidR="0082139C" w:rsidRPr="00B138F3" w14:paraId="737C3965" w14:textId="77777777" w:rsidTr="0082139C">
        <w:trPr>
          <w:trHeight w:val="35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5307F62F" w14:textId="77777777" w:rsidR="0082139C" w:rsidRPr="00E423B9" w:rsidRDefault="0082139C" w:rsidP="0082139C">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C119AB" w:rsidRPr="00B138F3" w14:paraId="09735091" w14:textId="77777777" w:rsidTr="0082139C">
        <w:trPr>
          <w:trHeight w:val="343"/>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7FB2CD1A" w14:textId="6563C3B9" w:rsidR="00C119AB" w:rsidRPr="00F264F8" w:rsidRDefault="00C119AB" w:rsidP="00C119AB">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sidR="00C44463" w:rsidRPr="00F77A1C">
              <w:rPr>
                <w:rFonts w:ascii="GHEA Grapalat" w:hAnsi="GHEA Grapalat" w:cs="Sylfaen"/>
                <w:b/>
                <w:bCs/>
                <w:sz w:val="20"/>
                <w:szCs w:val="20"/>
                <w:lang w:val="hy-AM"/>
              </w:rPr>
              <w:t xml:space="preserve"> </w:t>
            </w:r>
            <w:r w:rsidR="00C44463" w:rsidRPr="00C44463">
              <w:rPr>
                <w:rFonts w:ascii="GHEA Grapalat" w:hAnsi="GHEA Grapalat" w:cs="Sylfaen"/>
                <w:b/>
                <w:bCs/>
                <w:sz w:val="22"/>
                <w:szCs w:val="22"/>
                <w:lang w:val="hy-AM"/>
              </w:rPr>
              <w:t>03305426</w:t>
            </w:r>
          </w:p>
        </w:tc>
      </w:tr>
      <w:tr w:rsidR="00C119AB" w:rsidRPr="00B138F3" w14:paraId="4E7187A3" w14:textId="77777777" w:rsidTr="0082139C">
        <w:trPr>
          <w:trHeight w:val="361"/>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27E6705E" w14:textId="77777777" w:rsidR="00C119AB" w:rsidRPr="00D709B9" w:rsidRDefault="00C119AB" w:rsidP="00C119AB">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C119AB" w:rsidRPr="00B138F3" w14:paraId="1F87850E" w14:textId="77777777" w:rsidTr="0082139C">
        <w:trPr>
          <w:trHeight w:val="433"/>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746D489C" w14:textId="6BCC8C78" w:rsidR="00C119AB" w:rsidRPr="003F68D2" w:rsidRDefault="00C119AB" w:rsidP="00C119AB">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(сч.№)</w:t>
            </w:r>
            <w:r w:rsidRPr="007C0AC1">
              <w:rPr>
                <w:rFonts w:ascii="GHEA Grapalat" w:hAnsi="GHEA Grapalat"/>
                <w:lang w:val="en-US"/>
              </w:rPr>
              <w:t xml:space="preserve"> </w:t>
            </w:r>
            <w:r w:rsidR="00C44463" w:rsidRPr="00C44463">
              <w:rPr>
                <w:rFonts w:ascii="GHEA Grapalat" w:hAnsi="GHEA Grapalat" w:cs="Arial"/>
                <w:b/>
                <w:sz w:val="22"/>
                <w:szCs w:val="22"/>
              </w:rPr>
              <w:t>900118000018</w:t>
            </w:r>
          </w:p>
        </w:tc>
      </w:tr>
      <w:tr w:rsidR="00C119AB" w:rsidRPr="00B138F3" w14:paraId="2E654C54" w14:textId="77777777"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2D0831A5"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C119AB" w:rsidRPr="00B138F3" w14:paraId="200245C2" w14:textId="77777777"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7F2DEDA1"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C119AB" w:rsidRPr="00B138F3" w14:paraId="76831E3E" w14:textId="77777777"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123AD827"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C119AB" w:rsidRPr="00B138F3" w14:paraId="792311AF" w14:textId="77777777" w:rsidTr="0082139C">
        <w:trPr>
          <w:trHeight w:val="442"/>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1F2C14B4"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C119AB" w:rsidRPr="00B138F3" w14:paraId="7632BD49" w14:textId="77777777" w:rsidTr="0082139C">
        <w:trPr>
          <w:trHeight w:val="424"/>
        </w:trPr>
        <w:tc>
          <w:tcPr>
            <w:tcW w:w="10151" w:type="dxa"/>
            <w:gridSpan w:val="2"/>
            <w:tcBorders>
              <w:top w:val="single" w:sz="4" w:space="0" w:color="auto"/>
              <w:left w:val="single" w:sz="4" w:space="0" w:color="auto"/>
              <w:right w:val="single" w:sz="4" w:space="0" w:color="000000"/>
            </w:tcBorders>
            <w:noWrap/>
            <w:vAlign w:val="bottom"/>
          </w:tcPr>
          <w:p w14:paraId="516A4DAD"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119AB" w:rsidRPr="00B138F3" w14:paraId="46B4C1B6" w14:textId="77777777" w:rsidTr="0082139C">
        <w:trPr>
          <w:trHeight w:val="70"/>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139498C0" w14:textId="77777777" w:rsidR="00C119AB" w:rsidRPr="00B138F3" w:rsidRDefault="00C119AB" w:rsidP="00C119A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C119AB" w:rsidRPr="00B138F3" w14:paraId="6154855B" w14:textId="77777777" w:rsidTr="0082139C">
        <w:trPr>
          <w:trHeight w:val="80"/>
        </w:trPr>
        <w:tc>
          <w:tcPr>
            <w:tcW w:w="10151" w:type="dxa"/>
            <w:gridSpan w:val="2"/>
            <w:tcBorders>
              <w:top w:val="single" w:sz="4" w:space="0" w:color="auto"/>
              <w:left w:val="single" w:sz="4" w:space="0" w:color="auto"/>
              <w:bottom w:val="single" w:sz="4" w:space="0" w:color="auto"/>
              <w:right w:val="single" w:sz="4" w:space="0" w:color="000000"/>
            </w:tcBorders>
            <w:noWrap/>
            <w:vAlign w:val="bottom"/>
          </w:tcPr>
          <w:p w14:paraId="1F78334B" w14:textId="77777777" w:rsidR="00C119AB" w:rsidRPr="00B138F3" w:rsidRDefault="00C119AB" w:rsidP="00C119A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C119AB" w:rsidRPr="00B138F3" w14:paraId="78DCAC43" w14:textId="77777777" w:rsidTr="00AF6A12">
        <w:trPr>
          <w:trHeight w:val="2357"/>
        </w:trPr>
        <w:tc>
          <w:tcPr>
            <w:tcW w:w="5382" w:type="dxa"/>
            <w:tcBorders>
              <w:top w:val="nil"/>
              <w:left w:val="single" w:sz="4" w:space="0" w:color="auto"/>
              <w:bottom w:val="single" w:sz="4" w:space="0" w:color="auto"/>
              <w:right w:val="single" w:sz="4" w:space="0" w:color="auto"/>
            </w:tcBorders>
            <w:noWrap/>
            <w:vAlign w:val="bottom"/>
          </w:tcPr>
          <w:p w14:paraId="028CEE58" w14:textId="77777777" w:rsidR="00C119AB" w:rsidRPr="00B138F3" w:rsidRDefault="00C119AB" w:rsidP="00C119A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3A06A3A" w14:textId="77777777" w:rsidR="00C119AB" w:rsidRPr="00B138F3" w:rsidRDefault="00C119AB" w:rsidP="00C119AB">
            <w:pPr>
              <w:widowControl w:val="0"/>
              <w:rPr>
                <w:rFonts w:ascii="GHEA Grapalat" w:hAnsi="GHEA Grapalat" w:cs="Sylfaen"/>
              </w:rPr>
            </w:pPr>
          </w:p>
          <w:p w14:paraId="6C181F1E" w14:textId="77777777"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14:paraId="746EAFF7" w14:textId="77777777" w:rsidR="00C119AB" w:rsidRPr="00B138F3" w:rsidRDefault="00C119AB" w:rsidP="00C119AB">
            <w:pPr>
              <w:widowControl w:val="0"/>
              <w:rPr>
                <w:rFonts w:ascii="GHEA Grapalat" w:hAnsi="GHEA Grapalat" w:cs="Sylfaen"/>
              </w:rPr>
            </w:pPr>
          </w:p>
          <w:p w14:paraId="5561907D"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14:paraId="1AF0EBB2" w14:textId="77777777" w:rsidR="00C119AB" w:rsidRPr="00B138F3" w:rsidRDefault="00C119AB" w:rsidP="00C119AB">
            <w:pPr>
              <w:widowControl w:val="0"/>
              <w:rPr>
                <w:rFonts w:ascii="GHEA Grapalat" w:hAnsi="GHEA Grapalat" w:cs="Sylfaen"/>
              </w:rPr>
            </w:pPr>
          </w:p>
          <w:p w14:paraId="278ECECD" w14:textId="77777777" w:rsidR="00C119AB" w:rsidRPr="00B138F3" w:rsidRDefault="00C119AB" w:rsidP="00C119A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CA05EB9" w14:textId="77777777" w:rsidR="00C119AB" w:rsidRPr="00B138F3" w:rsidRDefault="00C119AB" w:rsidP="00C119AB">
            <w:pPr>
              <w:widowControl w:val="0"/>
              <w:rPr>
                <w:rFonts w:ascii="GHEA Grapalat" w:hAnsi="GHEA Grapalat" w:cs="Sylfaen"/>
              </w:rPr>
            </w:pPr>
          </w:p>
        </w:tc>
        <w:tc>
          <w:tcPr>
            <w:tcW w:w="4769" w:type="dxa"/>
            <w:tcBorders>
              <w:top w:val="nil"/>
              <w:left w:val="nil"/>
              <w:bottom w:val="single" w:sz="4" w:space="0" w:color="auto"/>
              <w:right w:val="single" w:sz="4" w:space="0" w:color="auto"/>
            </w:tcBorders>
            <w:noWrap/>
          </w:tcPr>
          <w:p w14:paraId="1F5EA74A" w14:textId="77777777" w:rsidR="00C119AB" w:rsidRPr="00B138F3" w:rsidRDefault="00C119AB" w:rsidP="00C119A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D4491AF" w14:textId="77777777" w:rsidR="00C119AB" w:rsidRPr="00B138F3" w:rsidRDefault="00C119AB" w:rsidP="00C119AB">
            <w:pPr>
              <w:widowControl w:val="0"/>
              <w:rPr>
                <w:rFonts w:ascii="GHEA Grapalat" w:hAnsi="GHEA Grapalat" w:cs="Sylfaen"/>
              </w:rPr>
            </w:pPr>
          </w:p>
          <w:p w14:paraId="1A95AB36"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14:paraId="7AD5F8C7" w14:textId="77777777" w:rsidR="00C119AB" w:rsidRPr="00B138F3" w:rsidRDefault="00C119AB" w:rsidP="00C119AB">
            <w:pPr>
              <w:widowControl w:val="0"/>
              <w:jc w:val="right"/>
              <w:rPr>
                <w:rFonts w:ascii="GHEA Grapalat" w:hAnsi="GHEA Grapalat" w:cs="Tahoma"/>
              </w:rPr>
            </w:pPr>
          </w:p>
          <w:p w14:paraId="7DB5D30A"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/____________________/</w:t>
            </w:r>
          </w:p>
          <w:p w14:paraId="436E2470" w14:textId="77777777" w:rsidR="00C119AB" w:rsidRPr="00B138F3" w:rsidRDefault="00C119AB" w:rsidP="00C119AB">
            <w:pPr>
              <w:widowControl w:val="0"/>
              <w:rPr>
                <w:rFonts w:ascii="GHEA Grapalat" w:hAnsi="GHEA Grapalat" w:cs="Sylfaen"/>
              </w:rPr>
            </w:pPr>
          </w:p>
          <w:p w14:paraId="7378B5A0" w14:textId="77777777" w:rsidR="00C119AB" w:rsidRPr="00B138F3" w:rsidRDefault="00C119AB" w:rsidP="00C119A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C119AB" w:rsidRPr="00B138F3" w14:paraId="54F199A7" w14:textId="77777777" w:rsidTr="00AF6A12">
        <w:trPr>
          <w:trHeight w:val="1583"/>
        </w:trPr>
        <w:tc>
          <w:tcPr>
            <w:tcW w:w="5382" w:type="dxa"/>
            <w:tcBorders>
              <w:top w:val="single" w:sz="4" w:space="0" w:color="auto"/>
              <w:left w:val="single" w:sz="4" w:space="0" w:color="auto"/>
              <w:right w:val="single" w:sz="4" w:space="0" w:color="auto"/>
            </w:tcBorders>
            <w:noWrap/>
            <w:vAlign w:val="bottom"/>
          </w:tcPr>
          <w:p w14:paraId="44C99155" w14:textId="77777777" w:rsidR="00C119AB" w:rsidRPr="00B138F3" w:rsidRDefault="00C119AB" w:rsidP="00C119A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3D941A0" w14:textId="77777777" w:rsidR="00C119AB" w:rsidRPr="00B138F3" w:rsidRDefault="00C119AB" w:rsidP="00C119AB">
            <w:pPr>
              <w:widowControl w:val="0"/>
              <w:rPr>
                <w:rFonts w:ascii="GHEA Grapalat" w:hAnsi="GHEA Grapalat"/>
              </w:rPr>
            </w:pPr>
          </w:p>
          <w:p w14:paraId="40B73F23" w14:textId="77777777"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14:paraId="50FDFB67" w14:textId="77777777" w:rsidR="00C119AB" w:rsidRPr="00D471F3" w:rsidRDefault="00C119AB" w:rsidP="00C119A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tc>
        <w:tc>
          <w:tcPr>
            <w:tcW w:w="4769" w:type="dxa"/>
            <w:tcBorders>
              <w:top w:val="single" w:sz="4" w:space="0" w:color="auto"/>
              <w:left w:val="nil"/>
              <w:right w:val="single" w:sz="4" w:space="0" w:color="auto"/>
            </w:tcBorders>
            <w:noWrap/>
          </w:tcPr>
          <w:p w14:paraId="3AA28884" w14:textId="77777777" w:rsidR="00C119AB" w:rsidRPr="00B138F3" w:rsidRDefault="00C119AB" w:rsidP="00C119A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85C1197" w14:textId="77777777" w:rsidR="00C119AB" w:rsidRPr="00B138F3" w:rsidRDefault="00C119AB" w:rsidP="00C119AB">
            <w:pPr>
              <w:widowControl w:val="0"/>
              <w:rPr>
                <w:rFonts w:ascii="GHEA Grapalat" w:hAnsi="GHEA Grapalat" w:cs="Tahoma"/>
              </w:rPr>
            </w:pPr>
          </w:p>
          <w:p w14:paraId="4F1B74F8" w14:textId="77777777" w:rsidR="00C119AB" w:rsidRPr="00B138F3" w:rsidRDefault="00C119AB" w:rsidP="00C119AB">
            <w:pPr>
              <w:widowControl w:val="0"/>
              <w:jc w:val="right"/>
              <w:rPr>
                <w:rFonts w:ascii="GHEA Grapalat" w:hAnsi="GHEA Grapalat" w:cs="Tahoma"/>
              </w:rPr>
            </w:pPr>
            <w:r w:rsidRPr="00B138F3">
              <w:rPr>
                <w:rFonts w:ascii="GHEA Grapalat" w:hAnsi="GHEA Grapalat"/>
              </w:rPr>
              <w:t>/____________________/</w:t>
            </w:r>
          </w:p>
          <w:p w14:paraId="6B6320E3" w14:textId="77777777" w:rsidR="00C119AB" w:rsidRPr="00D471F3" w:rsidRDefault="00C119AB" w:rsidP="00C119A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tc>
      </w:tr>
      <w:tr w:rsidR="00C119AB" w:rsidRPr="00B138F3" w14:paraId="021328BE" w14:textId="77777777" w:rsidTr="00AF6A12">
        <w:trPr>
          <w:trHeight w:val="80"/>
        </w:trPr>
        <w:tc>
          <w:tcPr>
            <w:tcW w:w="5382" w:type="dxa"/>
            <w:tcBorders>
              <w:top w:val="nil"/>
              <w:left w:val="single" w:sz="4" w:space="0" w:color="auto"/>
              <w:bottom w:val="single" w:sz="4" w:space="0" w:color="auto"/>
              <w:right w:val="single" w:sz="4" w:space="0" w:color="auto"/>
            </w:tcBorders>
            <w:noWrap/>
            <w:vAlign w:val="bottom"/>
          </w:tcPr>
          <w:p w14:paraId="53A078CE" w14:textId="77777777" w:rsidR="00C119AB" w:rsidRPr="00B138F3" w:rsidRDefault="00AF6A12" w:rsidP="00C119AB">
            <w:pPr>
              <w:widowControl w:val="0"/>
              <w:tabs>
                <w:tab w:val="left" w:pos="4678"/>
              </w:tabs>
              <w:rPr>
                <w:rFonts w:ascii="GHEA Grapalat" w:hAnsi="GHEA Grapalat" w:cs="Sylfaen"/>
              </w:rPr>
            </w:pPr>
            <w:r>
              <w:rPr>
                <w:rFonts w:ascii="GHEA Grapalat" w:hAnsi="GHEA Grapalat"/>
              </w:rPr>
              <w:t xml:space="preserve">24.б. </w:t>
            </w:r>
            <w:r w:rsidRPr="00AF6A12">
              <w:rPr>
                <w:rFonts w:ascii="GHEA Grapalat" w:hAnsi="GHEA Grapalat"/>
              </w:rPr>
              <w:t xml:space="preserve">                                         </w:t>
            </w:r>
            <w:r w:rsidR="00C119AB" w:rsidRPr="00B138F3">
              <w:rPr>
                <w:rFonts w:ascii="GHEA Grapalat" w:hAnsi="GHEA Grapalat"/>
              </w:rPr>
              <w:t>М. П.</w:t>
            </w:r>
          </w:p>
          <w:p w14:paraId="4E474835" w14:textId="77777777" w:rsidR="00C119AB" w:rsidRPr="00B138F3" w:rsidRDefault="00C119AB" w:rsidP="00C119AB">
            <w:pPr>
              <w:widowControl w:val="0"/>
              <w:rPr>
                <w:rFonts w:ascii="GHEA Grapalat" w:hAnsi="GHEA Grapalat" w:cs="Sylfaen"/>
              </w:rPr>
            </w:pPr>
          </w:p>
          <w:p w14:paraId="1FA9FD23" w14:textId="77777777" w:rsidR="00C119AB" w:rsidRPr="00AF6A12" w:rsidRDefault="00C119AB" w:rsidP="00C119AB">
            <w:pPr>
              <w:widowControl w:val="0"/>
              <w:ind w:right="155"/>
              <w:jc w:val="right"/>
              <w:rPr>
                <w:rFonts w:ascii="GHEA Grapalat" w:hAnsi="GHEA Grapalat" w:cs="Sylfaen"/>
              </w:rPr>
            </w:pPr>
            <w:r w:rsidRPr="00B138F3">
              <w:rPr>
                <w:rFonts w:ascii="GHEA Grapalat" w:hAnsi="GHEA Grapalat"/>
              </w:rPr>
              <w:t xml:space="preserve">24.в"___" ___ 20___ г. </w:t>
            </w:r>
          </w:p>
        </w:tc>
        <w:tc>
          <w:tcPr>
            <w:tcW w:w="4769" w:type="dxa"/>
            <w:tcBorders>
              <w:top w:val="nil"/>
              <w:left w:val="nil"/>
              <w:bottom w:val="single" w:sz="4" w:space="0" w:color="auto"/>
              <w:right w:val="single" w:sz="4" w:space="0" w:color="auto"/>
            </w:tcBorders>
            <w:noWrap/>
            <w:vAlign w:val="bottom"/>
          </w:tcPr>
          <w:p w14:paraId="5760E00F" w14:textId="77777777" w:rsidR="00C119AB" w:rsidRPr="00B138F3" w:rsidRDefault="00C119AB" w:rsidP="00C119AB">
            <w:pPr>
              <w:widowControl w:val="0"/>
              <w:tabs>
                <w:tab w:val="left" w:pos="4554"/>
              </w:tabs>
              <w:rPr>
                <w:rFonts w:ascii="GHEA Grapalat" w:hAnsi="GHEA Grapalat" w:cs="Sylfaen"/>
              </w:rPr>
            </w:pPr>
            <w:r w:rsidRPr="00B138F3">
              <w:rPr>
                <w:rFonts w:ascii="GHEA Grapalat" w:hAnsi="GHEA Grapalat"/>
              </w:rPr>
              <w:t>23.б.</w:t>
            </w:r>
            <w:r w:rsidR="00AF6A12" w:rsidRPr="003A3B09">
              <w:rPr>
                <w:rFonts w:ascii="GHEA Grapalat" w:hAnsi="GHEA Grapalat"/>
              </w:rPr>
              <w:t xml:space="preserve">                                            </w:t>
            </w:r>
            <w:r w:rsidRPr="00B138F3">
              <w:rPr>
                <w:rFonts w:ascii="GHEA Grapalat" w:hAnsi="GHEA Grapalat"/>
              </w:rPr>
              <w:t>М. П.</w:t>
            </w:r>
          </w:p>
          <w:p w14:paraId="3A809011" w14:textId="77777777" w:rsidR="00C119AB" w:rsidRPr="00B138F3" w:rsidRDefault="00C119AB" w:rsidP="00C119AB">
            <w:pPr>
              <w:widowControl w:val="0"/>
              <w:rPr>
                <w:rFonts w:ascii="GHEA Grapalat" w:hAnsi="GHEA Grapalat"/>
              </w:rPr>
            </w:pPr>
          </w:p>
          <w:p w14:paraId="7123B63D" w14:textId="77777777" w:rsidR="00C119AB" w:rsidRPr="00B138F3" w:rsidRDefault="00C119AB" w:rsidP="00C119AB">
            <w:pPr>
              <w:widowControl w:val="0"/>
              <w:jc w:val="right"/>
              <w:rPr>
                <w:rFonts w:ascii="GHEA Grapalat" w:hAnsi="GHEA Grapalat" w:cs="Sylfaen"/>
              </w:rPr>
            </w:pPr>
            <w:r w:rsidRPr="00B138F3">
              <w:rPr>
                <w:rFonts w:ascii="GHEA Grapalat" w:hAnsi="GHEA Grapalat"/>
              </w:rPr>
              <w:t>23.в Дата исполнения: "___" ___ 20___г.</w:t>
            </w:r>
          </w:p>
        </w:tc>
      </w:tr>
    </w:tbl>
    <w:p w14:paraId="340EA7C3" w14:textId="77777777" w:rsidR="00BE2572" w:rsidRPr="00B138F3" w:rsidRDefault="00BE2572" w:rsidP="00C46EFA">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146BA29" w14:textId="77777777" w:rsidR="00BE2572" w:rsidRPr="00B138F3" w:rsidRDefault="00BE2572" w:rsidP="00D471F3">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105"/>
        <w:gridCol w:w="2640"/>
      </w:tblGrid>
      <w:tr w:rsidR="00B138F3" w:rsidRPr="00D471F3" w14:paraId="473D5CA1" w14:textId="77777777" w:rsidTr="00D471F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608AF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6FBFF7ED"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29722E8"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Наличие указанного поля/</w:t>
            </w:r>
          </w:p>
          <w:p w14:paraId="6B22DB32"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реквизита в документе</w:t>
            </w:r>
          </w:p>
        </w:tc>
        <w:tc>
          <w:tcPr>
            <w:tcW w:w="3105" w:type="dxa"/>
            <w:tcBorders>
              <w:top w:val="single" w:sz="4" w:space="0" w:color="auto"/>
              <w:left w:val="single" w:sz="4" w:space="0" w:color="auto"/>
              <w:bottom w:val="single" w:sz="4" w:space="0" w:color="auto"/>
              <w:right w:val="single" w:sz="4" w:space="0" w:color="auto"/>
            </w:tcBorders>
          </w:tcPr>
          <w:p w14:paraId="334000DB"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 xml:space="preserve">Требование о заполнении реквизита </w:t>
            </w:r>
          </w:p>
          <w:p w14:paraId="396D966B"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C305DF0"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Сторона,</w:t>
            </w:r>
          </w:p>
          <w:p w14:paraId="26909C93"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 xml:space="preserve">заполняющая реквизит </w:t>
            </w:r>
          </w:p>
          <w:p w14:paraId="14D38BD2"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бенефициар или плательщик</w:t>
            </w:r>
          </w:p>
          <w:p w14:paraId="12A7B7A8"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(в связи с процессом закупки)</w:t>
            </w:r>
          </w:p>
        </w:tc>
      </w:tr>
      <w:tr w:rsidR="00B138F3" w:rsidRPr="00D471F3" w14:paraId="53EBDA42" w14:textId="77777777" w:rsidTr="00D471F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779F6"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57AE944E"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5F7C482E"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3</w:t>
            </w:r>
          </w:p>
        </w:tc>
        <w:tc>
          <w:tcPr>
            <w:tcW w:w="3105" w:type="dxa"/>
            <w:tcBorders>
              <w:top w:val="single" w:sz="4" w:space="0" w:color="auto"/>
              <w:left w:val="single" w:sz="4" w:space="0" w:color="auto"/>
              <w:bottom w:val="single" w:sz="4" w:space="0" w:color="auto"/>
              <w:right w:val="single" w:sz="4" w:space="0" w:color="auto"/>
            </w:tcBorders>
          </w:tcPr>
          <w:p w14:paraId="3DE9F05E"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52B70FF4" w14:textId="77777777" w:rsidR="00BE2572" w:rsidRPr="00D471F3" w:rsidRDefault="00BE2572" w:rsidP="00C46EFA">
            <w:pPr>
              <w:widowControl w:val="0"/>
              <w:jc w:val="center"/>
              <w:rPr>
                <w:rFonts w:ascii="GHEA Grapalat" w:hAnsi="GHEA Grapalat"/>
                <w:b/>
                <w:sz w:val="16"/>
                <w:szCs w:val="18"/>
              </w:rPr>
            </w:pPr>
            <w:r w:rsidRPr="00D471F3">
              <w:rPr>
                <w:rFonts w:ascii="GHEA Grapalat" w:hAnsi="GHEA Grapalat"/>
                <w:b/>
                <w:sz w:val="16"/>
                <w:szCs w:val="18"/>
              </w:rPr>
              <w:t>5</w:t>
            </w:r>
          </w:p>
        </w:tc>
      </w:tr>
      <w:tr w:rsidR="00B138F3" w:rsidRPr="00D471F3" w14:paraId="5880C7F8"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0EEE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7C7A7825"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1602E4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61DC705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CDF6C5"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 документе заранее заполнено "Платежное требование"</w:t>
            </w:r>
          </w:p>
        </w:tc>
      </w:tr>
      <w:tr w:rsidR="00B138F3" w:rsidRPr="00D471F3" w14:paraId="6A092704"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845E3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741F5E1C" w14:textId="77777777" w:rsidR="00BE2572" w:rsidRPr="00D471F3" w:rsidRDefault="00BE2572" w:rsidP="00C46EFA">
            <w:pPr>
              <w:widowControl w:val="0"/>
              <w:jc w:val="both"/>
              <w:rPr>
                <w:rFonts w:ascii="GHEA Grapalat" w:hAnsi="GHEA Grapalat"/>
                <w:sz w:val="16"/>
                <w:szCs w:val="18"/>
              </w:rPr>
            </w:pPr>
            <w:r w:rsidRPr="00D471F3">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6A5B3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753A67B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A9680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D471F3" w14:paraId="34AD1703"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2AA70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0B57C5CA" w14:textId="77777777" w:rsidR="00BE2572" w:rsidRPr="00D471F3" w:rsidRDefault="00BE2572" w:rsidP="00C46EFA">
            <w:pPr>
              <w:widowControl w:val="0"/>
              <w:jc w:val="both"/>
              <w:rPr>
                <w:rFonts w:ascii="GHEA Grapalat" w:hAnsi="GHEA Grapalat"/>
                <w:sz w:val="16"/>
                <w:szCs w:val="18"/>
              </w:rPr>
            </w:pPr>
            <w:r w:rsidRPr="00D471F3">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14B9A0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0C6172A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11788EFF" w14:textId="77777777" w:rsidR="00BE2572" w:rsidRPr="00D471F3" w:rsidRDefault="00BE2572"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591278B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D471F3" w14:paraId="368EC80C"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8997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35046018" w14:textId="77777777" w:rsidR="00BE2572" w:rsidRPr="00D471F3" w:rsidRDefault="00BE2572" w:rsidP="00C46EFA">
            <w:pPr>
              <w:widowControl w:val="0"/>
              <w:jc w:val="both"/>
              <w:rPr>
                <w:rFonts w:ascii="GHEA Grapalat" w:hAnsi="GHEA Grapalat"/>
                <w:sz w:val="16"/>
                <w:szCs w:val="18"/>
              </w:rPr>
            </w:pPr>
            <w:r w:rsidRPr="00D471F3">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3E747E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5ABEDBF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670A35AD"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DBA139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14:paraId="094E859F"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D4AA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1346B24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A32290F"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115DE11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9020F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14:paraId="75D3ED78"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68D3F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6498953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CA0CA0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4F72413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6D3D6F7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8EA0BCF"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14:paraId="6B73A062"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A1CA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5C3A7A3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A6EEB9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1C4FE8E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40A5B2FD"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FD0770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14:paraId="59DF5C03"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CC31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2934399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3915A1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0A39620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5673235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A2007F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14:paraId="66D66EFA"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9B68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033C5846"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13393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2587C1C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6421363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9290CA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14:paraId="034E6A00"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C5BA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17046ED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01D9DF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2B415DAD"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05B38CF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434A94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 заполняется)</w:t>
            </w:r>
          </w:p>
        </w:tc>
      </w:tr>
      <w:tr w:rsidR="00B138F3" w:rsidRPr="00D471F3" w14:paraId="1CA582EF"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542B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661E241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D5BE95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3A12832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733EF20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0D87FA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14:paraId="3E57D6C3"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CC1D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5CC47B9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C5413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4262D4A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430F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14:paraId="70276695"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D6DEE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0329C5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0A372B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3974C586"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4FCA86D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7A4965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14:paraId="6CB5FD6C"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7551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72A75F9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A0B0BB5"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34CCEF4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350540E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598A9C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заполняется плательщиком </w:t>
            </w:r>
          </w:p>
        </w:tc>
      </w:tr>
      <w:tr w:rsidR="00B138F3" w:rsidRPr="00D471F3" w14:paraId="2274AF54"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8190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43755166"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6C09BD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2626214D"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1FD85D4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7FC35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 заполняется и не применяется)</w:t>
            </w:r>
          </w:p>
        </w:tc>
      </w:tr>
      <w:tr w:rsidR="00B138F3" w:rsidRPr="00D471F3" w14:paraId="545760A1"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6E62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79677E2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600CF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09DE356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B26EF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плательщиком</w:t>
            </w:r>
          </w:p>
        </w:tc>
      </w:tr>
      <w:tr w:rsidR="00B138F3" w:rsidRPr="00D471F3" w14:paraId="00CFE492"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22E01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4FFBF03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F3BD66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059D3ED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C8120AF"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заранее заполняется бенефициаром — по приглашению</w:t>
            </w:r>
          </w:p>
        </w:tc>
      </w:tr>
      <w:tr w:rsidR="00B138F3" w:rsidRPr="00D471F3" w14:paraId="7BB83057"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0666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52E5E53F"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98870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6E816CB6"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76347966"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62244D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бенефициаром</w:t>
            </w:r>
          </w:p>
        </w:tc>
      </w:tr>
      <w:tr w:rsidR="00B138F3" w:rsidRPr="00D471F3" w14:paraId="043B7AB8"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236EF1" w14:textId="77777777" w:rsidR="00BE2572" w:rsidRPr="00D471F3" w:rsidDel="0010680B" w:rsidRDefault="00BE2572" w:rsidP="00C46EFA">
            <w:pPr>
              <w:widowControl w:val="0"/>
              <w:jc w:val="center"/>
              <w:rPr>
                <w:rFonts w:ascii="GHEA Grapalat" w:hAnsi="GHEA Grapalat"/>
                <w:sz w:val="16"/>
                <w:szCs w:val="18"/>
              </w:rPr>
            </w:pPr>
            <w:r w:rsidRPr="00D471F3">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3E63FEC6"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D31C90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19F8BB07" w14:textId="77777777" w:rsidR="00BE2572" w:rsidRPr="00D471F3" w:rsidRDefault="00BE2572" w:rsidP="00C46EFA">
            <w:pPr>
              <w:widowControl w:val="0"/>
              <w:jc w:val="center"/>
              <w:rPr>
                <w:rFonts w:ascii="GHEA Grapalat" w:hAnsi="GHEA Grapalat" w:cs="Sylfaen"/>
                <w:sz w:val="16"/>
                <w:szCs w:val="18"/>
              </w:rPr>
            </w:pPr>
            <w:r w:rsidRPr="00D471F3">
              <w:rPr>
                <w:rFonts w:ascii="GHEA Grapalat" w:hAnsi="GHEA Grapalat"/>
                <w:sz w:val="16"/>
                <w:szCs w:val="18"/>
              </w:rPr>
              <w:t xml:space="preserve">обязательно </w:t>
            </w:r>
          </w:p>
          <w:p w14:paraId="762BAD98" w14:textId="77777777" w:rsidR="00BE2572" w:rsidRPr="00D471F3" w:rsidRDefault="00BE2572" w:rsidP="00C46EFA">
            <w:pPr>
              <w:widowControl w:val="0"/>
              <w:jc w:val="center"/>
              <w:rPr>
                <w:rFonts w:ascii="GHEA Grapalat" w:hAnsi="GHEA Grapalat" w:cs="Sylfaen"/>
                <w:sz w:val="16"/>
                <w:szCs w:val="18"/>
              </w:rPr>
            </w:pPr>
            <w:r w:rsidRPr="00D471F3">
              <w:rPr>
                <w:rFonts w:ascii="GHEA Grapalat" w:hAnsi="GHEA Grapalat"/>
                <w:sz w:val="16"/>
                <w:szCs w:val="18"/>
              </w:rPr>
              <w:t xml:space="preserve">заполняются слова "акцептованный платеж", </w:t>
            </w:r>
          </w:p>
          <w:p w14:paraId="04AF86F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CD8CCF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заранее заполняется бенефициаром </w:t>
            </w:r>
          </w:p>
        </w:tc>
      </w:tr>
      <w:tr w:rsidR="00B138F3" w:rsidRPr="00D471F3" w14:paraId="36634CC4"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FA2A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3670019D"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1FAC42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0C44813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3B1CC09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914590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CA739D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бенефициаром</w:t>
            </w:r>
          </w:p>
        </w:tc>
      </w:tr>
      <w:tr w:rsidR="00B138F3" w:rsidRPr="00D471F3" w14:paraId="3BF3C9D6"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4DCB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76130B7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3AC225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0DAEF19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0B76593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648568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подписывается плательщиком или </w:t>
            </w:r>
          </w:p>
          <w:p w14:paraId="302CA64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проставляется электронная подпись плательщика</w:t>
            </w:r>
          </w:p>
        </w:tc>
      </w:tr>
      <w:tr w:rsidR="00B138F3" w:rsidRPr="00D471F3" w14:paraId="6A8A2783"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92DAA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26DA1BB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86540E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7F778B1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p w14:paraId="28202C3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при наличии печати, когда плательщик представляет Требование в бумажной форме</w:t>
            </w:r>
          </w:p>
          <w:p w14:paraId="754D8781" w14:textId="77777777" w:rsidR="00BE2572" w:rsidRPr="00D471F3" w:rsidRDefault="00BE2572" w:rsidP="00C46EFA">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3A54694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скрепляется печатью плательщика </w:t>
            </w:r>
          </w:p>
          <w:p w14:paraId="5357CE1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при представлении в бумажной форме</w:t>
            </w:r>
          </w:p>
        </w:tc>
      </w:tr>
      <w:tr w:rsidR="00B138F3" w:rsidRPr="00D471F3" w14:paraId="242B5F0D"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1AC0A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0A5DAE5F"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6F734F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14B812B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p w14:paraId="74B2E3A6"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DD44A1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подписывается бенефициаром</w:t>
            </w:r>
          </w:p>
        </w:tc>
      </w:tr>
      <w:tr w:rsidR="00B138F3" w:rsidRPr="00D471F3" w14:paraId="22B519D6"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A318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697A6CD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8AE76C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780FA81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обязательно: </w:t>
            </w:r>
          </w:p>
          <w:p w14:paraId="0BB0D84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A668FFD"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lastRenderedPageBreak/>
              <w:t xml:space="preserve">скрепляется печатью </w:t>
            </w:r>
            <w:r w:rsidRPr="00D471F3">
              <w:rPr>
                <w:rFonts w:ascii="GHEA Grapalat" w:hAnsi="GHEA Grapalat"/>
                <w:sz w:val="16"/>
                <w:szCs w:val="18"/>
              </w:rPr>
              <w:lastRenderedPageBreak/>
              <w:t xml:space="preserve">бенефициара </w:t>
            </w:r>
          </w:p>
          <w:p w14:paraId="6BAE8F1C"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при представлении в банк в бумажной форме</w:t>
            </w:r>
          </w:p>
        </w:tc>
      </w:tr>
      <w:tr w:rsidR="00B138F3" w:rsidRPr="00D471F3" w14:paraId="7CFB9846"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ACF98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3EEDF1F5"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68212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3ACC337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46DEA6A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AC59BD" w14:textId="77777777" w:rsidR="00BE2572" w:rsidRPr="00D471F3" w:rsidRDefault="00BE2572" w:rsidP="00C46EFA">
            <w:pPr>
              <w:widowControl w:val="0"/>
              <w:jc w:val="center"/>
              <w:rPr>
                <w:rFonts w:ascii="GHEA Grapalat" w:hAnsi="GHEA Grapalat"/>
                <w:sz w:val="16"/>
                <w:szCs w:val="18"/>
              </w:rPr>
            </w:pPr>
          </w:p>
        </w:tc>
      </w:tr>
      <w:tr w:rsidR="00B138F3" w:rsidRPr="00D471F3" w14:paraId="1938953C"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DB5D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3806794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B67C07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06501C2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4A54EC8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036B4F" w14:textId="77777777" w:rsidR="00BE2572" w:rsidRPr="00D471F3" w:rsidRDefault="00BE2572" w:rsidP="00C46EFA">
            <w:pPr>
              <w:widowControl w:val="0"/>
              <w:jc w:val="center"/>
              <w:rPr>
                <w:rFonts w:ascii="GHEA Grapalat" w:hAnsi="GHEA Grapalat"/>
                <w:sz w:val="16"/>
                <w:szCs w:val="18"/>
              </w:rPr>
            </w:pPr>
          </w:p>
        </w:tc>
      </w:tr>
      <w:tr w:rsidR="00B138F3" w:rsidRPr="00D471F3" w14:paraId="0786DFE3"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C1E8F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6C1391E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5D1A8B5"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1741F46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p w14:paraId="584A0CA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BD43876" w14:textId="77777777" w:rsidR="00BE2572" w:rsidRPr="00D471F3" w:rsidRDefault="00BE2572" w:rsidP="00C46EFA">
            <w:pPr>
              <w:widowControl w:val="0"/>
              <w:jc w:val="center"/>
              <w:rPr>
                <w:rFonts w:ascii="GHEA Grapalat" w:hAnsi="GHEA Grapalat"/>
                <w:sz w:val="16"/>
                <w:szCs w:val="18"/>
              </w:rPr>
            </w:pPr>
          </w:p>
        </w:tc>
      </w:tr>
      <w:tr w:rsidR="00B138F3" w:rsidRPr="00D471F3" w14:paraId="352C0940"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47B2D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45A50F31"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4494E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2A11546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75E00899"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B6C839" w14:textId="77777777" w:rsidR="00BE2572" w:rsidRPr="00D471F3" w:rsidRDefault="00BE2572" w:rsidP="00C46EFA">
            <w:pPr>
              <w:widowControl w:val="0"/>
              <w:jc w:val="center"/>
              <w:rPr>
                <w:rFonts w:ascii="GHEA Grapalat" w:hAnsi="GHEA Grapalat"/>
                <w:sz w:val="16"/>
                <w:szCs w:val="18"/>
              </w:rPr>
            </w:pPr>
          </w:p>
        </w:tc>
      </w:tr>
      <w:tr w:rsidR="00B138F3" w:rsidRPr="00D471F3" w14:paraId="205B87A5"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BAE38"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3F078F9B"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1D117D"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1634BCA2"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00354CA0"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7C94B54" w14:textId="77777777" w:rsidR="00BE2572" w:rsidRPr="00D471F3" w:rsidRDefault="00BE2572" w:rsidP="00C46EFA">
            <w:pPr>
              <w:widowControl w:val="0"/>
              <w:jc w:val="center"/>
              <w:rPr>
                <w:rFonts w:ascii="GHEA Grapalat" w:hAnsi="GHEA Grapalat"/>
                <w:sz w:val="16"/>
                <w:szCs w:val="18"/>
              </w:rPr>
            </w:pPr>
          </w:p>
        </w:tc>
      </w:tr>
      <w:tr w:rsidR="00FF3DE9" w:rsidRPr="00D471F3" w14:paraId="298321F9" w14:textId="77777777" w:rsidTr="00D471F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F9AA3"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3E8C5F7E"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A383D6A"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обязательно</w:t>
            </w:r>
          </w:p>
        </w:tc>
        <w:tc>
          <w:tcPr>
            <w:tcW w:w="3105" w:type="dxa"/>
            <w:tcBorders>
              <w:top w:val="single" w:sz="4" w:space="0" w:color="auto"/>
              <w:left w:val="single" w:sz="4" w:space="0" w:color="auto"/>
              <w:bottom w:val="single" w:sz="4" w:space="0" w:color="auto"/>
              <w:right w:val="single" w:sz="4" w:space="0" w:color="auto"/>
            </w:tcBorders>
          </w:tcPr>
          <w:p w14:paraId="4A98E0C7"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необязательно</w:t>
            </w:r>
          </w:p>
          <w:p w14:paraId="65F400E4" w14:textId="77777777" w:rsidR="00BE2572" w:rsidRPr="00D471F3" w:rsidRDefault="00BE2572" w:rsidP="00C46EFA">
            <w:pPr>
              <w:widowControl w:val="0"/>
              <w:jc w:val="center"/>
              <w:rPr>
                <w:rFonts w:ascii="GHEA Grapalat" w:hAnsi="GHEA Grapalat"/>
                <w:sz w:val="16"/>
                <w:szCs w:val="18"/>
              </w:rPr>
            </w:pPr>
            <w:r w:rsidRPr="00D471F3">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D3196C" w14:textId="77777777" w:rsidR="00BE2572" w:rsidRPr="00D471F3" w:rsidRDefault="00BE2572" w:rsidP="00C46EFA">
            <w:pPr>
              <w:widowControl w:val="0"/>
              <w:jc w:val="center"/>
              <w:rPr>
                <w:rFonts w:ascii="GHEA Grapalat" w:hAnsi="GHEA Grapalat"/>
                <w:sz w:val="16"/>
                <w:szCs w:val="18"/>
              </w:rPr>
            </w:pPr>
          </w:p>
        </w:tc>
      </w:tr>
    </w:tbl>
    <w:p w14:paraId="26BB09DA" w14:textId="77777777" w:rsidR="00BE2572" w:rsidRPr="00B138F3" w:rsidRDefault="00BE2572" w:rsidP="00C46EFA">
      <w:pPr>
        <w:widowControl w:val="0"/>
        <w:ind w:left="567" w:right="565"/>
        <w:jc w:val="center"/>
        <w:rPr>
          <w:rFonts w:ascii="GHEA Grapalat" w:hAnsi="GHEA Grapalat"/>
          <w:b/>
        </w:rPr>
      </w:pPr>
    </w:p>
    <w:p w14:paraId="7075B31B" w14:textId="77777777" w:rsidR="00BE2572" w:rsidRPr="00B138F3" w:rsidRDefault="00BE2572" w:rsidP="00C46EFA">
      <w:pPr>
        <w:widowControl w:val="0"/>
        <w:ind w:left="567" w:right="565"/>
        <w:jc w:val="center"/>
        <w:rPr>
          <w:rFonts w:ascii="GHEA Grapalat" w:hAnsi="GHEA Grapalat"/>
          <w:b/>
        </w:rPr>
      </w:pPr>
    </w:p>
    <w:p w14:paraId="6E64F483" w14:textId="77777777" w:rsidR="00BE2572" w:rsidRPr="00B138F3" w:rsidRDefault="00BE2572" w:rsidP="00C46EFA">
      <w:pPr>
        <w:widowControl w:val="0"/>
        <w:ind w:left="567" w:right="565"/>
        <w:jc w:val="center"/>
        <w:rPr>
          <w:rFonts w:ascii="GHEA Grapalat" w:hAnsi="GHEA Grapalat"/>
          <w:b/>
        </w:rPr>
      </w:pPr>
    </w:p>
    <w:p w14:paraId="32054066" w14:textId="77777777" w:rsidR="00BE2572" w:rsidRPr="00B138F3" w:rsidRDefault="00BE2572" w:rsidP="00C46EFA">
      <w:pPr>
        <w:widowControl w:val="0"/>
        <w:ind w:left="567" w:right="565"/>
        <w:jc w:val="center"/>
        <w:rPr>
          <w:rFonts w:ascii="GHEA Grapalat" w:hAnsi="GHEA Grapalat"/>
          <w:b/>
        </w:rPr>
      </w:pPr>
    </w:p>
    <w:p w14:paraId="0E8457CF" w14:textId="77777777" w:rsidR="00BE2572" w:rsidRPr="00B138F3" w:rsidRDefault="00BE2572" w:rsidP="00C46EFA">
      <w:pPr>
        <w:widowControl w:val="0"/>
        <w:ind w:left="567" w:right="565"/>
        <w:jc w:val="center"/>
        <w:rPr>
          <w:rFonts w:ascii="GHEA Grapalat" w:hAnsi="GHEA Grapalat"/>
          <w:b/>
        </w:rPr>
      </w:pPr>
    </w:p>
    <w:p w14:paraId="06295002" w14:textId="77777777" w:rsidR="00BE2572" w:rsidRPr="00B138F3" w:rsidRDefault="00BE2572" w:rsidP="00C46EFA">
      <w:pPr>
        <w:widowControl w:val="0"/>
        <w:ind w:left="567" w:right="565"/>
        <w:jc w:val="center"/>
        <w:rPr>
          <w:rFonts w:ascii="GHEA Grapalat" w:hAnsi="GHEA Grapalat"/>
          <w:b/>
        </w:rPr>
      </w:pPr>
    </w:p>
    <w:p w14:paraId="79EF0BDA" w14:textId="77777777" w:rsidR="00BE2572" w:rsidRPr="00B138F3" w:rsidRDefault="00BE2572" w:rsidP="00C46EFA">
      <w:pPr>
        <w:widowControl w:val="0"/>
        <w:ind w:left="567" w:right="565"/>
        <w:jc w:val="center"/>
        <w:rPr>
          <w:rFonts w:ascii="GHEA Grapalat" w:hAnsi="GHEA Grapalat"/>
          <w:b/>
        </w:rPr>
      </w:pPr>
    </w:p>
    <w:p w14:paraId="62A6B410" w14:textId="77777777" w:rsidR="00BE2572" w:rsidRPr="00B138F3" w:rsidRDefault="00BE2572" w:rsidP="00C46EFA">
      <w:pPr>
        <w:widowControl w:val="0"/>
        <w:ind w:left="567" w:right="565"/>
        <w:jc w:val="center"/>
        <w:rPr>
          <w:rFonts w:ascii="GHEA Grapalat" w:hAnsi="GHEA Grapalat"/>
          <w:b/>
        </w:rPr>
      </w:pPr>
    </w:p>
    <w:p w14:paraId="3056AC0B" w14:textId="77777777" w:rsidR="00BE2572" w:rsidRPr="00B138F3" w:rsidRDefault="00BE2572" w:rsidP="00C46EFA">
      <w:pPr>
        <w:widowControl w:val="0"/>
        <w:ind w:left="567" w:right="565"/>
        <w:jc w:val="center"/>
        <w:rPr>
          <w:rFonts w:ascii="GHEA Grapalat" w:hAnsi="GHEA Grapalat"/>
          <w:b/>
        </w:rPr>
      </w:pPr>
    </w:p>
    <w:p w14:paraId="081300DC" w14:textId="77777777" w:rsidR="00BE2572" w:rsidRPr="00B138F3" w:rsidRDefault="00BE2572" w:rsidP="00C46EFA">
      <w:pPr>
        <w:widowControl w:val="0"/>
        <w:ind w:left="567" w:right="565"/>
        <w:jc w:val="center"/>
        <w:rPr>
          <w:rFonts w:ascii="GHEA Grapalat" w:hAnsi="GHEA Grapalat"/>
          <w:b/>
        </w:rPr>
      </w:pPr>
    </w:p>
    <w:p w14:paraId="5C14A9BF" w14:textId="77777777" w:rsidR="00071D1C" w:rsidRPr="00B138F3" w:rsidRDefault="000A214C" w:rsidP="00331837">
      <w:pPr>
        <w:widowControl w:val="0"/>
        <w:jc w:val="right"/>
        <w:rPr>
          <w:rFonts w:ascii="GHEA Grapalat" w:hAnsi="GHEA Grapalat" w:cs="Sylfaen"/>
          <w:b/>
        </w:rPr>
      </w:pPr>
      <w:r w:rsidRPr="00B138F3">
        <w:rPr>
          <w:rFonts w:ascii="GHEA Grapalat" w:hAnsi="GHEA Grapalat"/>
        </w:rPr>
        <w:br w:type="page"/>
      </w:r>
      <w:r w:rsidR="00B2572B" w:rsidRPr="00B138F3">
        <w:rPr>
          <w:rFonts w:ascii="GHEA Grapalat" w:hAnsi="GHEA Grapalat"/>
          <w:b/>
        </w:rPr>
        <w:lastRenderedPageBreak/>
        <w:t xml:space="preserve">Приложение № </w:t>
      </w:r>
      <w:r w:rsidR="004A51CE" w:rsidRPr="00B138F3">
        <w:rPr>
          <w:rFonts w:ascii="GHEA Grapalat" w:hAnsi="GHEA Grapalat"/>
          <w:b/>
        </w:rPr>
        <w:t>6</w:t>
      </w:r>
    </w:p>
    <w:p w14:paraId="1FC0FC93" w14:textId="11ADEACF" w:rsidR="00071D1C" w:rsidRPr="00B138F3" w:rsidRDefault="00071D1C" w:rsidP="00C46EFA">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45E17" w:rsidRPr="00C44463">
        <w:rPr>
          <w:rFonts w:ascii="GHEA Grapalat" w:hAnsi="GHEA Grapalat"/>
          <w:b/>
          <w:bCs/>
          <w:iCs/>
          <w:sz w:val="22"/>
          <w:szCs w:val="24"/>
          <w:lang w:val="en-US"/>
        </w:rPr>
        <w:t>YEG</w:t>
      </w:r>
      <w:r w:rsidR="00A45E17" w:rsidRPr="00C44463">
        <w:rPr>
          <w:rFonts w:ascii="GHEA Grapalat" w:hAnsi="GHEA Grapalat"/>
          <w:b/>
          <w:bCs/>
          <w:iCs/>
          <w:sz w:val="22"/>
          <w:szCs w:val="24"/>
        </w:rPr>
        <w:t>2</w:t>
      </w:r>
      <w:r w:rsidR="00A45E17" w:rsidRPr="00C44463">
        <w:rPr>
          <w:rFonts w:ascii="GHEA Grapalat" w:hAnsi="GHEA Grapalat"/>
          <w:b/>
          <w:bCs/>
          <w:iCs/>
          <w:sz w:val="22"/>
          <w:szCs w:val="24"/>
          <w:lang w:val="en-US"/>
        </w:rPr>
        <w:t>HD</w:t>
      </w:r>
      <w:r w:rsidR="00A45E17" w:rsidRPr="00C44463">
        <w:rPr>
          <w:rFonts w:ascii="GHEA Grapalat" w:hAnsi="GHEA Grapalat"/>
          <w:b/>
          <w:bCs/>
          <w:iCs/>
          <w:sz w:val="22"/>
          <w:szCs w:val="24"/>
        </w:rPr>
        <w:t>-</w:t>
      </w:r>
      <w:r w:rsidR="00A45E17" w:rsidRPr="00C44463">
        <w:rPr>
          <w:rFonts w:ascii="GHEA Grapalat" w:hAnsi="GHEA Grapalat"/>
          <w:b/>
          <w:bCs/>
          <w:iCs/>
          <w:sz w:val="22"/>
          <w:szCs w:val="24"/>
          <w:lang w:val="en-US"/>
        </w:rPr>
        <w:t>GH</w:t>
      </w:r>
      <w:r w:rsidR="00A45E17" w:rsidRPr="00C44463">
        <w:rPr>
          <w:rFonts w:ascii="GHEA Grapalat" w:hAnsi="GHEA Grapalat"/>
          <w:b/>
          <w:bCs/>
          <w:iCs/>
          <w:sz w:val="22"/>
          <w:szCs w:val="24"/>
        </w:rPr>
        <w:t>-</w:t>
      </w:r>
      <w:proofErr w:type="spellStart"/>
      <w:r w:rsidR="00A45E17" w:rsidRPr="00C44463">
        <w:rPr>
          <w:rFonts w:ascii="GHEA Grapalat" w:hAnsi="GHEA Grapalat"/>
          <w:b/>
          <w:bCs/>
          <w:iCs/>
          <w:sz w:val="22"/>
          <w:szCs w:val="24"/>
          <w:lang w:val="en-US"/>
        </w:rPr>
        <w:t>APGzB</w:t>
      </w:r>
      <w:proofErr w:type="spellEnd"/>
      <w:r w:rsidR="00A45E17" w:rsidRPr="00C44463">
        <w:rPr>
          <w:rFonts w:ascii="GHEA Grapalat" w:hAnsi="GHEA Grapalat"/>
          <w:b/>
          <w:bCs/>
          <w:iCs/>
          <w:sz w:val="22"/>
          <w:szCs w:val="24"/>
        </w:rPr>
        <w:t>-202</w:t>
      </w:r>
      <w:r w:rsidR="004E5ACA" w:rsidRPr="004E5ACA">
        <w:rPr>
          <w:rFonts w:ascii="GHEA Grapalat" w:hAnsi="GHEA Grapalat"/>
          <w:b/>
          <w:bCs/>
          <w:iCs/>
          <w:sz w:val="22"/>
          <w:szCs w:val="24"/>
        </w:rPr>
        <w:t>6</w:t>
      </w:r>
      <w:r w:rsidR="00A45E17" w:rsidRPr="00C44463">
        <w:rPr>
          <w:rFonts w:ascii="GHEA Grapalat" w:hAnsi="GHEA Grapalat"/>
          <w:b/>
          <w:bCs/>
          <w:iCs/>
          <w:sz w:val="22"/>
          <w:szCs w:val="24"/>
        </w:rPr>
        <w:t>/01</w:t>
      </w:r>
    </w:p>
    <w:p w14:paraId="49A6545D" w14:textId="77777777" w:rsidR="008D352C" w:rsidRPr="00B138F3" w:rsidRDefault="008D352C" w:rsidP="00C46EFA">
      <w:pPr>
        <w:widowControl w:val="0"/>
        <w:ind w:left="-142" w:firstLine="142"/>
        <w:jc w:val="center"/>
        <w:rPr>
          <w:rFonts w:ascii="GHEA Grapalat" w:hAnsi="GHEA Grapalat"/>
          <w:i/>
        </w:rPr>
      </w:pPr>
    </w:p>
    <w:p w14:paraId="0CFF6023" w14:textId="77777777" w:rsidR="00071D1C" w:rsidRPr="00B138F3" w:rsidRDefault="00071D1C" w:rsidP="00C46EFA">
      <w:pPr>
        <w:widowControl w:val="0"/>
        <w:ind w:left="-142" w:firstLine="142"/>
        <w:jc w:val="center"/>
        <w:rPr>
          <w:rFonts w:ascii="GHEA Grapalat" w:hAnsi="GHEA Grapalat"/>
          <w:b/>
        </w:rPr>
      </w:pPr>
      <w:r w:rsidRPr="00B138F3">
        <w:rPr>
          <w:rFonts w:ascii="GHEA Grapalat" w:hAnsi="GHEA Grapalat"/>
          <w:b/>
        </w:rPr>
        <w:t xml:space="preserve">ДОГОВОР </w:t>
      </w:r>
    </w:p>
    <w:p w14:paraId="3C17C4DB" w14:textId="77777777" w:rsidR="00071D1C" w:rsidRPr="00B138F3" w:rsidRDefault="00071D1C" w:rsidP="00C46EFA">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76E7CA7D" w14:textId="77777777" w:rsidR="00071D1C" w:rsidRPr="00B138F3" w:rsidRDefault="00071D1C" w:rsidP="00C46EFA">
      <w:pPr>
        <w:widowControl w:val="0"/>
        <w:ind w:left="-142" w:firstLine="142"/>
        <w:jc w:val="center"/>
        <w:rPr>
          <w:rFonts w:ascii="GHEA Grapalat" w:hAnsi="GHEA Grapalat"/>
          <w:b/>
          <w:u w:val="single"/>
        </w:rPr>
      </w:pPr>
      <w:r w:rsidRPr="00B138F3">
        <w:rPr>
          <w:rFonts w:ascii="GHEA Grapalat" w:hAnsi="GHEA Grapalat"/>
          <w:b/>
        </w:rPr>
        <w:t>№ ____________________</w:t>
      </w:r>
    </w:p>
    <w:p w14:paraId="355021CF" w14:textId="77777777" w:rsidR="00071D1C" w:rsidRPr="00B138F3" w:rsidRDefault="00071D1C" w:rsidP="00C46EFA">
      <w:pPr>
        <w:widowControl w:val="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33F6CE9" w14:textId="77777777" w:rsidTr="00F15CED">
        <w:tc>
          <w:tcPr>
            <w:tcW w:w="4643" w:type="dxa"/>
          </w:tcPr>
          <w:p w14:paraId="5E2DDA8A" w14:textId="77777777" w:rsidR="00F15CED" w:rsidRPr="00B138F3" w:rsidRDefault="00F83E0A" w:rsidP="00C46EFA">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2025BFE5" w14:textId="77777777" w:rsidR="00F15CED" w:rsidRPr="00B138F3" w:rsidRDefault="00F15CED" w:rsidP="00C46EFA">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134213BE" w14:textId="77777777" w:rsidR="00071D1C" w:rsidRPr="00B138F3" w:rsidRDefault="00071D1C" w:rsidP="00C46EFA">
      <w:pPr>
        <w:widowControl w:val="0"/>
        <w:tabs>
          <w:tab w:val="left" w:pos="720"/>
          <w:tab w:val="left" w:pos="1440"/>
          <w:tab w:val="left" w:pos="8865"/>
        </w:tabs>
        <w:jc w:val="center"/>
        <w:rPr>
          <w:rFonts w:ascii="GHEA Grapalat" w:hAnsi="GHEA Grapalat" w:cs="Sylfaen"/>
        </w:rPr>
      </w:pPr>
    </w:p>
    <w:p w14:paraId="68FC257B" w14:textId="77777777" w:rsidR="00071D1C" w:rsidRPr="00B138F3" w:rsidRDefault="006B3AE3" w:rsidP="00C46EFA">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C36C823" w14:textId="77777777" w:rsidR="00071D1C" w:rsidRPr="00B138F3" w:rsidRDefault="00071D1C" w:rsidP="00C46EFA">
      <w:pPr>
        <w:widowControl w:val="0"/>
        <w:ind w:firstLine="709"/>
        <w:jc w:val="both"/>
        <w:rPr>
          <w:rFonts w:ascii="GHEA Grapalat" w:hAnsi="GHEA Grapalat"/>
          <w:b/>
        </w:rPr>
      </w:pPr>
    </w:p>
    <w:p w14:paraId="4CA8A222" w14:textId="77777777" w:rsidR="00071D1C" w:rsidRPr="00B138F3" w:rsidRDefault="00071D1C" w:rsidP="00C46EFA">
      <w:pPr>
        <w:widowControl w:val="0"/>
        <w:jc w:val="center"/>
        <w:rPr>
          <w:rFonts w:ascii="GHEA Grapalat" w:hAnsi="GHEA Grapalat" w:cs="Times Armenian"/>
          <w:b/>
        </w:rPr>
      </w:pPr>
      <w:r w:rsidRPr="00B138F3">
        <w:rPr>
          <w:rFonts w:ascii="GHEA Grapalat" w:hAnsi="GHEA Grapalat"/>
          <w:b/>
        </w:rPr>
        <w:t>1. ПРЕДМЕТ ДОГОВОРА</w:t>
      </w:r>
    </w:p>
    <w:p w14:paraId="7C60CDC3" w14:textId="77777777" w:rsidR="00071D1C" w:rsidRPr="00B138F3" w:rsidRDefault="00071D1C" w:rsidP="00C46EFA">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28C2A2C2" w14:textId="77777777" w:rsidR="00071D1C" w:rsidRPr="00B138F3" w:rsidRDefault="00071D1C" w:rsidP="00C46EFA">
      <w:pPr>
        <w:widowControl w:val="0"/>
        <w:ind w:firstLine="709"/>
        <w:jc w:val="both"/>
        <w:rPr>
          <w:rFonts w:ascii="GHEA Grapalat" w:hAnsi="GHEA Grapalat" w:cs="Times Armenian"/>
        </w:rPr>
      </w:pPr>
    </w:p>
    <w:p w14:paraId="4DEABC20" w14:textId="77777777" w:rsidR="00071D1C" w:rsidRPr="00B138F3" w:rsidRDefault="00071D1C" w:rsidP="00C46EFA">
      <w:pPr>
        <w:widowControl w:val="0"/>
        <w:jc w:val="center"/>
        <w:rPr>
          <w:rFonts w:ascii="GHEA Grapalat" w:hAnsi="GHEA Grapalat"/>
          <w:b/>
        </w:rPr>
      </w:pPr>
      <w:r w:rsidRPr="00B138F3">
        <w:rPr>
          <w:rFonts w:ascii="GHEA Grapalat" w:hAnsi="GHEA Grapalat"/>
          <w:b/>
        </w:rPr>
        <w:t>2.ПРАВА И ОБЯЗАННОСТИ СТОРОН</w:t>
      </w:r>
    </w:p>
    <w:p w14:paraId="413FF4B0" w14:textId="77777777" w:rsidR="00071D1C" w:rsidRPr="00B138F3" w:rsidRDefault="00071D1C" w:rsidP="00C46EFA">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D9ACE57"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w:t>
      </w:r>
      <w:r w:rsidR="00C119AB" w:rsidRPr="00D709B9">
        <w:rPr>
          <w:rFonts w:ascii="GHEA Grapalat" w:hAnsi="GHEA Grapalat"/>
        </w:rPr>
        <w:t>1</w:t>
      </w:r>
      <w:r w:rsidR="00F15CED" w:rsidRPr="00B138F3">
        <w:rPr>
          <w:rFonts w:ascii="GHEA Grapalat" w:hAnsi="GHEA Grapalat"/>
        </w:rPr>
        <w:t>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46EAC79B"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7F863A5"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4F137EB7"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9F12126"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72919381"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55D4C0DC"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5DF7A1A5"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0011C19"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59FA6CD"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18CED766"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522A2BFC"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6E64AC6" w14:textId="77777777" w:rsidR="009E45F3"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lastRenderedPageBreak/>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3BCF5ACF"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CDB789D"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2AAEE877"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1318F75F"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FD6BEB2"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119AB" w:rsidRPr="00D709B9">
        <w:rPr>
          <w:rFonts w:ascii="GHEA Grapalat" w:hAnsi="GHEA Grapalat"/>
        </w:rPr>
        <w:t>1</w:t>
      </w:r>
      <w:r w:rsidR="00786A78" w:rsidRPr="00B138F3">
        <w:rPr>
          <w:rFonts w:ascii="GHEA Grapalat" w:hAnsi="GHEA Grapalat"/>
        </w:rPr>
        <w:t>_____</w:t>
      </w:r>
      <w:r w:rsidRPr="00B138F3">
        <w:rPr>
          <w:rFonts w:ascii="GHEA Grapalat" w:hAnsi="GHEA Grapalat"/>
        </w:rPr>
        <w:t>___ дней;</w:t>
      </w:r>
    </w:p>
    <w:p w14:paraId="2C5E7B92"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3FB75FC3" w14:textId="77777777" w:rsidR="00071D1C" w:rsidRPr="00B138F3" w:rsidRDefault="00071D1C" w:rsidP="00C46EFA">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8E19FDE"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02BEF44C"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2AEC9C5"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67F7352"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277D8CB" w14:textId="77777777" w:rsidR="00C45B20"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5AC4D2F0" w14:textId="77777777" w:rsidR="00071D1C" w:rsidRPr="00B138F3" w:rsidRDefault="00071D1C" w:rsidP="00C46EFA">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4BDD304E"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7F93087C"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46B96951"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520A3466" w14:textId="77777777" w:rsidR="00071D1C" w:rsidRPr="00B138F3" w:rsidRDefault="00071D1C" w:rsidP="00C46EFA">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6C88FD13"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5E61C1CE" w14:textId="77777777" w:rsidR="00071D1C" w:rsidRPr="00B138F3" w:rsidRDefault="00071D1C" w:rsidP="00C46EFA">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6754D812"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3CF21B62"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2F114735"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lastRenderedPageBreak/>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4E59678"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6CA47BF"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092F2F2D"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2317B14"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6F4BB522"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4670D7C1"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211F16F" w14:textId="77777777" w:rsidR="00C45B20" w:rsidRPr="00B138F3" w:rsidRDefault="00071D1C" w:rsidP="00C46EFA">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56825DD" w14:textId="77777777" w:rsidR="00071D1C" w:rsidRPr="00B138F3" w:rsidRDefault="00071D1C" w:rsidP="00C46EFA">
      <w:pPr>
        <w:widowControl w:val="0"/>
        <w:jc w:val="center"/>
        <w:rPr>
          <w:rFonts w:ascii="GHEA Grapalat" w:hAnsi="GHEA Grapalat"/>
          <w:b/>
        </w:rPr>
      </w:pPr>
      <w:r w:rsidRPr="00B138F3">
        <w:rPr>
          <w:rFonts w:ascii="GHEA Grapalat" w:hAnsi="GHEA Grapalat"/>
          <w:b/>
        </w:rPr>
        <w:t>3. ЦЕНА ДОГОВОРА И ПОРЯДОК ОПЛАТЫ</w:t>
      </w:r>
    </w:p>
    <w:p w14:paraId="7781508B"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6FBECB7" w14:textId="77777777" w:rsidR="00071D1C" w:rsidRPr="00B138F3" w:rsidRDefault="00071D1C" w:rsidP="00C46EFA">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9B50B02" w14:textId="77777777" w:rsidR="00071D1C" w:rsidRDefault="00071D1C" w:rsidP="00C46EFA">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6C7F61" w:rsidRPr="00D709B9">
        <w:rPr>
          <w:rFonts w:ascii="GHEA Grapalat" w:hAnsi="GHEA Grapalat"/>
        </w:rPr>
        <w:t>27-</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1744676" w14:textId="77777777" w:rsidR="00232E31" w:rsidRPr="001762F4" w:rsidRDefault="00232E31" w:rsidP="00C46EFA">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54BFE4B9" w14:textId="77777777" w:rsidR="00071D1C" w:rsidRPr="00B138F3" w:rsidRDefault="00071D1C" w:rsidP="00C46EFA">
      <w:pPr>
        <w:widowControl w:val="0"/>
        <w:ind w:firstLine="720"/>
        <w:jc w:val="both"/>
        <w:rPr>
          <w:rFonts w:ascii="GHEA Grapalat" w:hAnsi="GHEA Grapalat" w:cs="Sylfaen"/>
          <w:i/>
          <w:u w:val="single"/>
          <w:lang w:val="hy-AM"/>
        </w:rPr>
      </w:pPr>
    </w:p>
    <w:p w14:paraId="60B66E76" w14:textId="77777777" w:rsidR="00071D1C" w:rsidRPr="00B138F3" w:rsidRDefault="00071D1C" w:rsidP="00C46EFA">
      <w:pPr>
        <w:widowControl w:val="0"/>
        <w:jc w:val="center"/>
        <w:rPr>
          <w:rFonts w:ascii="GHEA Grapalat" w:hAnsi="GHEA Grapalat"/>
          <w:b/>
        </w:rPr>
      </w:pPr>
      <w:r w:rsidRPr="00B138F3">
        <w:rPr>
          <w:rFonts w:ascii="GHEA Grapalat" w:hAnsi="GHEA Grapalat"/>
          <w:b/>
        </w:rPr>
        <w:t>4. КАЧЕСТВО И ГАРАНТИЯ ТОВАРА</w:t>
      </w:r>
    </w:p>
    <w:p w14:paraId="51B89C3A"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324E4479" w14:textId="77777777" w:rsidR="00F2733C" w:rsidRDefault="00F2733C" w:rsidP="00C46EFA">
      <w:pPr>
        <w:widowControl w:val="0"/>
        <w:jc w:val="center"/>
        <w:rPr>
          <w:rFonts w:ascii="GHEA Grapalat" w:hAnsi="GHEA Grapalat"/>
        </w:rPr>
      </w:pPr>
    </w:p>
    <w:p w14:paraId="7FA5A2E8" w14:textId="77777777" w:rsidR="009E45F3" w:rsidRPr="00B138F3" w:rsidRDefault="009E45F3" w:rsidP="00C46EFA">
      <w:pPr>
        <w:widowControl w:val="0"/>
        <w:jc w:val="center"/>
        <w:rPr>
          <w:rFonts w:ascii="GHEA Grapalat" w:hAnsi="GHEA Grapalat"/>
          <w:b/>
        </w:rPr>
      </w:pPr>
      <w:r w:rsidRPr="00B138F3">
        <w:rPr>
          <w:rFonts w:ascii="GHEA Grapalat" w:hAnsi="GHEA Grapalat"/>
          <w:b/>
        </w:rPr>
        <w:t>5. ПЕРЕДАЧА И ПРИЕМ ТОВАРА</w:t>
      </w:r>
    </w:p>
    <w:p w14:paraId="10678D07" w14:textId="77777777" w:rsidR="009E45F3" w:rsidRPr="00B138F3" w:rsidRDefault="009E45F3" w:rsidP="00C46EFA">
      <w:pPr>
        <w:widowControl w:val="0"/>
        <w:tabs>
          <w:tab w:val="left" w:pos="1134"/>
        </w:tabs>
        <w:ind w:firstLine="567"/>
        <w:jc w:val="both"/>
        <w:rPr>
          <w:rFonts w:ascii="GHEA Grapalat" w:hAnsi="GHEA Grapalat"/>
        </w:rPr>
      </w:pPr>
      <w:r w:rsidRPr="00B138F3">
        <w:rPr>
          <w:rFonts w:ascii="GHEA Grapalat" w:hAnsi="GHEA Grapalat"/>
        </w:rPr>
        <w:lastRenderedPageBreak/>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6F9A0B00" w14:textId="77777777" w:rsidR="00CE1E11" w:rsidRDefault="00CE1E11" w:rsidP="00C46EFA">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2128BA" w:rsidRPr="00D709B9">
        <w:rPr>
          <w:rFonts w:ascii="GHEA Grapalat" w:hAnsi="GHEA Grapalat"/>
        </w:rPr>
        <w:t>2</w:t>
      </w:r>
      <w:r>
        <w:rPr>
          <w:rFonts w:ascii="GHEA Grapalat" w:hAnsi="GHEA Grapalat"/>
        </w:rPr>
        <w:t xml:space="preserve">____ экземпляр акта приема-передачи (Приложение № 3). </w:t>
      </w:r>
    </w:p>
    <w:p w14:paraId="03A4E774" w14:textId="77777777" w:rsidR="001E4776" w:rsidRDefault="001E4776" w:rsidP="00C46EFA">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85008B5" w14:textId="77777777" w:rsidR="001E4776" w:rsidRDefault="001E4776" w:rsidP="00C46EFA">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16AF11A" w14:textId="77777777" w:rsidR="001E4776" w:rsidRDefault="001E4776" w:rsidP="00C46EFA">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EB05B1E" w14:textId="77777777" w:rsidR="00371CF8" w:rsidRDefault="00CB1211" w:rsidP="00C46EFA">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w:t>
      </w:r>
      <w:r w:rsidR="00AF6A12" w:rsidRPr="00AF6A12">
        <w:rPr>
          <w:rFonts w:ascii="GHEA Grapalat" w:hAnsi="GHEA Grapalat"/>
        </w:rPr>
        <w:t>7</w:t>
      </w:r>
      <w:r w:rsidR="00371CF8">
        <w:rPr>
          <w:rFonts w:ascii="GHEA Grapalat" w:hAnsi="GHEA Grapalat"/>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EA48496" w14:textId="77777777" w:rsidR="00371CF8" w:rsidRDefault="00371CF8" w:rsidP="00C46EFA">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87F3D8A" w14:textId="77777777" w:rsidR="00BE5F44" w:rsidRDefault="00BE5F44" w:rsidP="00C46EFA">
      <w:pPr>
        <w:widowControl w:val="0"/>
        <w:tabs>
          <w:tab w:val="left" w:pos="1134"/>
        </w:tabs>
        <w:ind w:firstLine="567"/>
        <w:jc w:val="both"/>
        <w:rPr>
          <w:rFonts w:ascii="GHEA Grapalat" w:hAnsi="GHEA Grapalat"/>
        </w:rPr>
      </w:pPr>
    </w:p>
    <w:p w14:paraId="4468C92C" w14:textId="77777777" w:rsidR="009123CA" w:rsidRPr="00B138F3" w:rsidRDefault="009123CA" w:rsidP="00C46EFA">
      <w:pPr>
        <w:widowControl w:val="0"/>
        <w:jc w:val="center"/>
        <w:rPr>
          <w:rFonts w:ascii="GHEA Grapalat" w:hAnsi="GHEA Grapalat"/>
          <w:b/>
        </w:rPr>
      </w:pPr>
      <w:r w:rsidRPr="00B138F3">
        <w:rPr>
          <w:rFonts w:ascii="GHEA Grapalat" w:hAnsi="GHEA Grapalat"/>
          <w:b/>
        </w:rPr>
        <w:t>6. ОТВЕТСТВЕННОСТЬ СТОРОН</w:t>
      </w:r>
    </w:p>
    <w:p w14:paraId="02FA8883" w14:textId="77777777" w:rsidR="009123CA" w:rsidRPr="00B138F3" w:rsidRDefault="009123CA" w:rsidP="00C46EFA">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053AFCD" w14:textId="77777777" w:rsidR="009123CA" w:rsidRPr="00B138F3" w:rsidRDefault="009123CA" w:rsidP="00C46EFA">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058C3DBF" w14:textId="77777777" w:rsidR="009123CA" w:rsidRPr="00B138F3" w:rsidRDefault="009123CA" w:rsidP="00C46EFA">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0296C93" w14:textId="77777777" w:rsidR="0094684E" w:rsidRPr="00B138F3" w:rsidRDefault="0094684E" w:rsidP="00C46EFA">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0373958" w14:textId="77777777" w:rsidR="0094684E" w:rsidRPr="00B138F3" w:rsidRDefault="0094684E" w:rsidP="00C46EFA">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19F94D9" w14:textId="77777777" w:rsidR="0094684E" w:rsidRPr="00B138F3" w:rsidRDefault="0094684E" w:rsidP="00C46EFA">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непредусмотренных договором случаях за неисполнение или ненадлежащее </w:t>
      </w:r>
      <w:r w:rsidRPr="00B138F3">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14:paraId="421E254C" w14:textId="77777777" w:rsidR="0094684E" w:rsidRPr="00B138F3" w:rsidRDefault="00BE5525" w:rsidP="00C46EFA">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9899C05" w14:textId="77777777" w:rsidR="00D52566" w:rsidRPr="00B138F3" w:rsidRDefault="00D52566" w:rsidP="00C46EFA">
      <w:pPr>
        <w:rPr>
          <w:rFonts w:ascii="GHEA Grapalat" w:hAnsi="GHEA Grapalat"/>
          <w:lang w:val="hy-AM"/>
        </w:rPr>
      </w:pPr>
    </w:p>
    <w:p w14:paraId="4F332343" w14:textId="77777777" w:rsidR="009F337A" w:rsidRPr="00B138F3" w:rsidRDefault="009F337A" w:rsidP="00C46EFA">
      <w:pPr>
        <w:widowControl w:val="0"/>
        <w:jc w:val="center"/>
        <w:rPr>
          <w:rFonts w:ascii="GHEA Grapalat" w:hAnsi="GHEA Grapalat"/>
          <w:b/>
        </w:rPr>
      </w:pPr>
      <w:r w:rsidRPr="00B138F3">
        <w:rPr>
          <w:rFonts w:ascii="GHEA Grapalat" w:hAnsi="GHEA Grapalat"/>
          <w:b/>
        </w:rPr>
        <w:t>7. ДЕЙСТВИЕ НЕПРЕОДОЛИМОЙ СИЛЫ (ФОРС-МАЖОР)</w:t>
      </w:r>
    </w:p>
    <w:p w14:paraId="77DCAB10" w14:textId="77777777" w:rsidR="009F337A" w:rsidRPr="00B138F3" w:rsidRDefault="009F337A" w:rsidP="00C46EFA">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79B69F7" w14:textId="77777777" w:rsidR="0094684E" w:rsidRPr="00B138F3" w:rsidRDefault="0094684E" w:rsidP="00C46EFA">
      <w:pPr>
        <w:widowControl w:val="0"/>
        <w:jc w:val="center"/>
        <w:rPr>
          <w:rFonts w:ascii="GHEA Grapalat" w:hAnsi="GHEA Grapalat"/>
          <w:lang w:val="hy-AM"/>
        </w:rPr>
      </w:pPr>
    </w:p>
    <w:p w14:paraId="503D0AF6" w14:textId="77777777" w:rsidR="00071D1C" w:rsidRPr="00B138F3" w:rsidRDefault="00071D1C" w:rsidP="00C46EFA">
      <w:pPr>
        <w:widowControl w:val="0"/>
        <w:jc w:val="center"/>
        <w:rPr>
          <w:rFonts w:ascii="GHEA Grapalat" w:hAnsi="GHEA Grapalat"/>
          <w:b/>
        </w:rPr>
      </w:pPr>
      <w:r w:rsidRPr="00B138F3">
        <w:rPr>
          <w:rFonts w:ascii="GHEA Grapalat" w:hAnsi="GHEA Grapalat"/>
          <w:b/>
        </w:rPr>
        <w:t>8. ИНЫЕ УСЛОВИЯ</w:t>
      </w:r>
    </w:p>
    <w:p w14:paraId="50DA5E3A" w14:textId="77777777" w:rsidR="00071D1C" w:rsidRPr="00B138F3" w:rsidRDefault="00071D1C" w:rsidP="00C46EFA">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45DAF42" w14:textId="77777777" w:rsidR="00071D1C" w:rsidRPr="00B138F3" w:rsidRDefault="00071D1C" w:rsidP="00C46EFA">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9"/>
        <w:t>21</w:t>
      </w:r>
      <w:r w:rsidRPr="00B138F3">
        <w:rPr>
          <w:rFonts w:ascii="GHEA Grapalat" w:hAnsi="GHEA Grapalat"/>
        </w:rPr>
        <w:t>.</w:t>
      </w:r>
    </w:p>
    <w:p w14:paraId="79196F29" w14:textId="77777777"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5FCA5F38" w14:textId="77777777"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1B3D3C3" w14:textId="77777777"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1ACFD9AD" w14:textId="77777777" w:rsidR="00071D1C" w:rsidRPr="00B138F3" w:rsidRDefault="00071D1C" w:rsidP="00C46EFA">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32DE82D0" w14:textId="77777777" w:rsidR="00071D1C" w:rsidRPr="00B138F3" w:rsidRDefault="00071D1C" w:rsidP="00C46EFA">
      <w:pPr>
        <w:widowControl w:val="0"/>
        <w:tabs>
          <w:tab w:val="left" w:pos="1134"/>
        </w:tabs>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w:t>
      </w:r>
      <w:r w:rsidRPr="00B138F3">
        <w:rPr>
          <w:rFonts w:ascii="GHEA Grapalat" w:hAnsi="GHEA Grapalat"/>
          <w:spacing w:val="-6"/>
        </w:rPr>
        <w:lastRenderedPageBreak/>
        <w:t>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D4D2B8C" w14:textId="77777777" w:rsidR="00071D1C" w:rsidRPr="00B138F3" w:rsidRDefault="00071D1C" w:rsidP="00C46EFA">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48C665D"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093FC2B9"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6E1DEAE0"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0"/>
        <w:t>22</w:t>
      </w:r>
      <w:r w:rsidRPr="00B138F3">
        <w:rPr>
          <w:rFonts w:ascii="GHEA Grapalat" w:hAnsi="GHEA Grapalat"/>
        </w:rPr>
        <w:t>.</w:t>
      </w:r>
    </w:p>
    <w:p w14:paraId="0CC89202"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1"/>
        <w:t>23</w:t>
      </w:r>
      <w:r w:rsidRPr="00B138F3">
        <w:rPr>
          <w:rFonts w:ascii="GHEA Grapalat" w:hAnsi="GHEA Grapalat"/>
        </w:rPr>
        <w:t>.</w:t>
      </w:r>
    </w:p>
    <w:p w14:paraId="0596094F"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7EFC01D" w14:textId="77777777" w:rsidR="00071D1C" w:rsidRPr="00B138F3" w:rsidRDefault="00071D1C" w:rsidP="00C46EFA">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3A9FD03"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B5C4C2E" w14:textId="77777777" w:rsidR="00071D1C" w:rsidRPr="00B138F3" w:rsidRDefault="00071D1C" w:rsidP="00C46EFA">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w:t>
      </w:r>
      <w:r w:rsidRPr="00B138F3">
        <w:rPr>
          <w:rFonts w:ascii="GHEA Grapalat" w:hAnsi="GHEA Grapalat"/>
          <w:spacing w:val="-6"/>
        </w:rPr>
        <w:lastRenderedPageBreak/>
        <w:t>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7EE376B8" w14:textId="77777777" w:rsidR="00071D1C" w:rsidRPr="00B138F3" w:rsidRDefault="00071D1C" w:rsidP="00C46EFA">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774E7444"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17CF459F" w14:textId="77777777" w:rsidR="00071D1C" w:rsidRPr="00B138F3" w:rsidRDefault="00071D1C" w:rsidP="00C46EFA">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05AEB46A" w14:textId="77777777" w:rsidR="00071D1C" w:rsidRPr="00974EA8" w:rsidRDefault="00071D1C" w:rsidP="00C46EFA">
      <w:pPr>
        <w:widowControl w:val="0"/>
        <w:tabs>
          <w:tab w:val="left" w:pos="1276"/>
        </w:tabs>
        <w:ind w:firstLine="567"/>
        <w:jc w:val="both"/>
        <w:rPr>
          <w:rFonts w:ascii="GHEA Grapalat" w:hAnsi="GHEA Grapalat"/>
        </w:rPr>
      </w:pPr>
    </w:p>
    <w:p w14:paraId="1A4BFD35" w14:textId="77777777" w:rsidR="00071D1C" w:rsidRPr="00B138F3" w:rsidRDefault="00071D1C" w:rsidP="00C46EFA">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6B56FA75" w14:textId="77777777" w:rsidTr="0016519F">
        <w:tc>
          <w:tcPr>
            <w:tcW w:w="4536" w:type="dxa"/>
          </w:tcPr>
          <w:p w14:paraId="703DA4A8" w14:textId="77777777" w:rsidR="00071D1C" w:rsidRPr="00B138F3" w:rsidRDefault="00071D1C" w:rsidP="00C46EFA">
            <w:pPr>
              <w:widowControl w:val="0"/>
              <w:jc w:val="center"/>
              <w:rPr>
                <w:rFonts w:ascii="GHEA Grapalat" w:hAnsi="GHEA Grapalat" w:cs="Sylfaen"/>
                <w:b/>
                <w:bCs/>
              </w:rPr>
            </w:pPr>
            <w:r w:rsidRPr="00B138F3">
              <w:rPr>
                <w:rFonts w:ascii="GHEA Grapalat" w:hAnsi="GHEA Grapalat"/>
                <w:b/>
              </w:rPr>
              <w:t>ПОКУПАТЕЛЬ</w:t>
            </w:r>
          </w:p>
          <w:p w14:paraId="07E2A909" w14:textId="77777777" w:rsidR="00071D1C" w:rsidRPr="00B138F3" w:rsidRDefault="00F83E0A" w:rsidP="00C46EFA">
            <w:pPr>
              <w:widowControl w:val="0"/>
              <w:jc w:val="center"/>
              <w:rPr>
                <w:rFonts w:ascii="GHEA Grapalat" w:hAnsi="GHEA Grapalat"/>
                <w:lang w:val="en-US"/>
              </w:rPr>
            </w:pPr>
            <w:r w:rsidRPr="00B138F3">
              <w:rPr>
                <w:rFonts w:ascii="GHEA Grapalat" w:hAnsi="GHEA Grapalat"/>
                <w:lang w:val="en-US"/>
              </w:rPr>
              <w:t>_______________________</w:t>
            </w:r>
          </w:p>
          <w:p w14:paraId="1D7B763E" w14:textId="77777777"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14:paraId="2473F64D" w14:textId="77777777" w:rsidR="00071D1C" w:rsidRPr="00B138F3" w:rsidRDefault="00071D1C" w:rsidP="00C46EFA">
            <w:pPr>
              <w:widowControl w:val="0"/>
              <w:jc w:val="center"/>
              <w:rPr>
                <w:rFonts w:ascii="GHEA Grapalat" w:hAnsi="GHEA Grapalat"/>
              </w:rPr>
            </w:pPr>
            <w:r w:rsidRPr="00B138F3">
              <w:rPr>
                <w:rFonts w:ascii="GHEA Grapalat" w:hAnsi="GHEA Grapalat"/>
              </w:rPr>
              <w:t>М. П.</w:t>
            </w:r>
          </w:p>
        </w:tc>
        <w:tc>
          <w:tcPr>
            <w:tcW w:w="760" w:type="dxa"/>
          </w:tcPr>
          <w:p w14:paraId="0FBCB048" w14:textId="77777777" w:rsidR="00071D1C" w:rsidRPr="00B138F3" w:rsidRDefault="00071D1C" w:rsidP="00C46EFA">
            <w:pPr>
              <w:widowControl w:val="0"/>
              <w:jc w:val="center"/>
              <w:rPr>
                <w:rFonts w:ascii="GHEA Grapalat" w:hAnsi="GHEA Grapalat"/>
              </w:rPr>
            </w:pPr>
          </w:p>
        </w:tc>
        <w:tc>
          <w:tcPr>
            <w:tcW w:w="4343" w:type="dxa"/>
          </w:tcPr>
          <w:p w14:paraId="54C3787F" w14:textId="77777777" w:rsidR="00071D1C" w:rsidRPr="00B138F3" w:rsidRDefault="00071D1C" w:rsidP="00C46EFA">
            <w:pPr>
              <w:widowControl w:val="0"/>
              <w:jc w:val="center"/>
              <w:rPr>
                <w:rFonts w:ascii="GHEA Grapalat" w:hAnsi="GHEA Grapalat" w:cs="Sylfaen"/>
                <w:b/>
                <w:bCs/>
              </w:rPr>
            </w:pPr>
            <w:r w:rsidRPr="00B138F3">
              <w:rPr>
                <w:rFonts w:ascii="GHEA Grapalat" w:hAnsi="GHEA Grapalat"/>
                <w:b/>
              </w:rPr>
              <w:t>ПРОДАВЕЦ</w:t>
            </w:r>
          </w:p>
          <w:p w14:paraId="69F27EC5" w14:textId="77777777" w:rsidR="00071D1C" w:rsidRPr="00B138F3" w:rsidRDefault="00F83E0A" w:rsidP="00C46EFA">
            <w:pPr>
              <w:widowControl w:val="0"/>
              <w:jc w:val="center"/>
              <w:rPr>
                <w:rFonts w:ascii="GHEA Grapalat" w:hAnsi="GHEA Grapalat"/>
                <w:lang w:val="en-US"/>
              </w:rPr>
            </w:pPr>
            <w:r w:rsidRPr="00B138F3">
              <w:rPr>
                <w:rFonts w:ascii="GHEA Grapalat" w:hAnsi="GHEA Grapalat"/>
                <w:lang w:val="en-US"/>
              </w:rPr>
              <w:t>______________________</w:t>
            </w:r>
          </w:p>
          <w:p w14:paraId="16F63538" w14:textId="77777777"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14:paraId="7E645D29" w14:textId="77777777" w:rsidR="00071D1C" w:rsidRPr="00B138F3" w:rsidRDefault="00071D1C" w:rsidP="00C46EFA">
            <w:pPr>
              <w:widowControl w:val="0"/>
              <w:jc w:val="center"/>
              <w:rPr>
                <w:rFonts w:ascii="GHEA Grapalat" w:hAnsi="GHEA Grapalat"/>
              </w:rPr>
            </w:pPr>
            <w:r w:rsidRPr="00B138F3">
              <w:rPr>
                <w:rFonts w:ascii="GHEA Grapalat" w:hAnsi="GHEA Grapalat"/>
              </w:rPr>
              <w:t>М. П.</w:t>
            </w:r>
          </w:p>
        </w:tc>
      </w:tr>
    </w:tbl>
    <w:p w14:paraId="02D3516B" w14:textId="77777777" w:rsidR="00382B60" w:rsidRDefault="00382B60" w:rsidP="00C46EFA">
      <w:pPr>
        <w:widowControl w:val="0"/>
        <w:ind w:firstLine="567"/>
        <w:jc w:val="both"/>
        <w:rPr>
          <w:rFonts w:ascii="GHEA Grapalat" w:hAnsi="GHEA Grapalat"/>
          <w:i/>
          <w:lang w:val="hy-AM"/>
        </w:rPr>
      </w:pPr>
    </w:p>
    <w:p w14:paraId="7FE73389" w14:textId="77777777" w:rsidR="00071D1C" w:rsidRPr="00B138F3" w:rsidRDefault="00071D1C" w:rsidP="00C46EFA">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63B0FB6B" w14:textId="77777777" w:rsidR="00071D1C" w:rsidRPr="00B138F3" w:rsidRDefault="00071D1C" w:rsidP="00C46EFA">
      <w:pPr>
        <w:widowControl w:val="0"/>
        <w:rPr>
          <w:rFonts w:ascii="GHEA Grapalat" w:hAnsi="GHEA Grapalat"/>
        </w:rPr>
      </w:pPr>
    </w:p>
    <w:p w14:paraId="17AA10F7" w14:textId="77777777" w:rsidR="00071D1C" w:rsidRPr="00382B60" w:rsidRDefault="00071D1C" w:rsidP="00C46EFA">
      <w:pPr>
        <w:widowControl w:val="0"/>
        <w:jc w:val="right"/>
        <w:rPr>
          <w:rFonts w:ascii="GHEA Grapalat" w:hAnsi="GHEA Grapalat"/>
        </w:rPr>
        <w:sectPr w:rsidR="00071D1C" w:rsidRPr="00382B60" w:rsidSect="005B10E1">
          <w:footerReference w:type="default" r:id="rId9"/>
          <w:footnotePr>
            <w:pos w:val="beneathText"/>
          </w:footnotePr>
          <w:pgSz w:w="11906" w:h="16838" w:code="9"/>
          <w:pgMar w:top="630" w:right="656" w:bottom="990" w:left="1418" w:header="561" w:footer="561" w:gutter="0"/>
          <w:cols w:space="720"/>
          <w:docGrid w:linePitch="326"/>
        </w:sectPr>
      </w:pPr>
    </w:p>
    <w:p w14:paraId="72598614" w14:textId="77777777" w:rsidR="00071D1C" w:rsidRPr="00B138F3" w:rsidRDefault="00071D1C" w:rsidP="00C46EFA">
      <w:pPr>
        <w:widowControl w:val="0"/>
        <w:jc w:val="right"/>
        <w:rPr>
          <w:rFonts w:ascii="GHEA Grapalat" w:hAnsi="GHEA Grapalat"/>
          <w:i/>
        </w:rPr>
      </w:pPr>
      <w:r w:rsidRPr="00B138F3">
        <w:rPr>
          <w:rFonts w:ascii="GHEA Grapalat" w:hAnsi="GHEA Grapalat"/>
          <w:i/>
        </w:rPr>
        <w:lastRenderedPageBreak/>
        <w:t>Приложение № 1</w:t>
      </w:r>
    </w:p>
    <w:p w14:paraId="6F79AFDD" w14:textId="77777777" w:rsidR="00071D1C" w:rsidRPr="00B138F3" w:rsidRDefault="00071D1C" w:rsidP="00C46EFA">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A5CA234" w14:textId="77777777" w:rsidR="001E58DE" w:rsidRDefault="001E58DE" w:rsidP="00C46EFA">
      <w:pPr>
        <w:widowControl w:val="0"/>
        <w:jc w:val="center"/>
        <w:rPr>
          <w:rFonts w:ascii="GHEA Grapalat" w:hAnsi="GHEA Grapalat"/>
        </w:rPr>
      </w:pPr>
    </w:p>
    <w:p w14:paraId="3EC7748A" w14:textId="77777777" w:rsidR="00071D1C" w:rsidRDefault="00071D1C" w:rsidP="00C46EFA">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2"/>
        <w:t>*</w:t>
      </w:r>
    </w:p>
    <w:p w14:paraId="04CEAF33" w14:textId="77777777" w:rsidR="001E58DE" w:rsidRDefault="001E58DE" w:rsidP="00C46EFA">
      <w:pPr>
        <w:widowControl w:val="0"/>
        <w:jc w:val="center"/>
        <w:rPr>
          <w:rFonts w:ascii="GHEA Grapalat" w:hAnsi="GHEA Grapalat"/>
        </w:rPr>
      </w:pPr>
    </w:p>
    <w:p w14:paraId="0823DB92" w14:textId="77777777" w:rsidR="001E58DE" w:rsidRPr="00B138F3" w:rsidRDefault="001E58DE" w:rsidP="00C46EFA">
      <w:pPr>
        <w:widowControl w:val="0"/>
        <w:jc w:val="center"/>
        <w:rPr>
          <w:rFonts w:ascii="GHEA Grapalat" w:hAnsi="GHEA Grapalat"/>
        </w:rPr>
      </w:pPr>
    </w:p>
    <w:p w14:paraId="62AB31AD" w14:textId="77777777" w:rsidR="00071D1C" w:rsidRPr="00B138F3" w:rsidRDefault="00071D1C" w:rsidP="00C46EFA">
      <w:pPr>
        <w:widowControl w:val="0"/>
        <w:jc w:val="right"/>
        <w:rPr>
          <w:rFonts w:ascii="GHEA Grapalat" w:hAnsi="GHEA Grapalat"/>
        </w:rPr>
      </w:pPr>
      <w:r w:rsidRPr="00B138F3">
        <w:rPr>
          <w:rFonts w:ascii="GHEA Grapalat" w:hAnsi="GHEA Grapalat"/>
        </w:rPr>
        <w:t>Драмов РА</w:t>
      </w:r>
    </w:p>
    <w:tbl>
      <w:tblPr>
        <w:tblW w:w="1539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42"/>
        <w:gridCol w:w="1323"/>
        <w:gridCol w:w="5220"/>
        <w:gridCol w:w="630"/>
        <w:gridCol w:w="630"/>
        <w:gridCol w:w="1080"/>
        <w:gridCol w:w="850"/>
        <w:gridCol w:w="1073"/>
        <w:gridCol w:w="810"/>
        <w:gridCol w:w="891"/>
      </w:tblGrid>
      <w:tr w:rsidR="00B138F3" w:rsidRPr="00B138F3" w14:paraId="24E410DA" w14:textId="77777777" w:rsidTr="00D6346F">
        <w:tc>
          <w:tcPr>
            <w:tcW w:w="15391" w:type="dxa"/>
            <w:gridSpan w:val="11"/>
          </w:tcPr>
          <w:p w14:paraId="5C9D982E" w14:textId="77777777"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Товар</w:t>
            </w:r>
          </w:p>
        </w:tc>
      </w:tr>
      <w:tr w:rsidR="00236995" w:rsidRPr="00B138F3" w14:paraId="0B926A92" w14:textId="77777777" w:rsidTr="00CB6EE0">
        <w:trPr>
          <w:trHeight w:val="219"/>
        </w:trPr>
        <w:tc>
          <w:tcPr>
            <w:tcW w:w="1242" w:type="dxa"/>
            <w:vMerge w:val="restart"/>
            <w:vAlign w:val="center"/>
          </w:tcPr>
          <w:p w14:paraId="5C674380" w14:textId="77777777" w:rsidR="00236995" w:rsidRPr="00B138F3" w:rsidRDefault="00236995" w:rsidP="00C46EFA">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42" w:type="dxa"/>
            <w:vMerge w:val="restart"/>
            <w:vAlign w:val="center"/>
          </w:tcPr>
          <w:p w14:paraId="00956A35" w14:textId="77777777" w:rsidR="00236995" w:rsidRPr="00B138F3" w:rsidRDefault="00236995" w:rsidP="00C46EFA">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23" w:type="dxa"/>
            <w:vMerge w:val="restart"/>
            <w:vAlign w:val="center"/>
          </w:tcPr>
          <w:p w14:paraId="7F182B86" w14:textId="77777777" w:rsidR="00236995" w:rsidRPr="00B138F3" w:rsidRDefault="00236995" w:rsidP="00C46EF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5220" w:type="dxa"/>
            <w:vMerge w:val="restart"/>
            <w:textDirection w:val="btLr"/>
            <w:vAlign w:val="center"/>
          </w:tcPr>
          <w:p w14:paraId="1282893E" w14:textId="77777777" w:rsidR="00236995" w:rsidRPr="009D373C" w:rsidRDefault="00236995" w:rsidP="00C46EFA">
            <w:pPr>
              <w:widowControl w:val="0"/>
              <w:ind w:left="-108" w:right="-59"/>
              <w:jc w:val="center"/>
              <w:rPr>
                <w:rFonts w:ascii="GHEA Grapalat" w:hAnsi="GHEA Grapalat"/>
                <w:sz w:val="16"/>
                <w:szCs w:val="16"/>
              </w:rPr>
            </w:pPr>
            <w:r w:rsidRPr="009D373C">
              <w:rPr>
                <w:rFonts w:ascii="GHEA Grapalat" w:hAnsi="GHEA Grapalat"/>
                <w:sz w:val="16"/>
                <w:szCs w:val="16"/>
              </w:rPr>
              <w:t>техническая характеристика</w:t>
            </w:r>
          </w:p>
        </w:tc>
        <w:tc>
          <w:tcPr>
            <w:tcW w:w="630" w:type="dxa"/>
            <w:vMerge w:val="restart"/>
            <w:textDirection w:val="btLr"/>
            <w:vAlign w:val="center"/>
          </w:tcPr>
          <w:p w14:paraId="34D7CE50" w14:textId="77777777" w:rsidR="00236995" w:rsidRPr="00B138F3" w:rsidRDefault="00236995" w:rsidP="00C46EFA">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630" w:type="dxa"/>
            <w:vMerge w:val="restart"/>
            <w:textDirection w:val="btLr"/>
            <w:vAlign w:val="center"/>
          </w:tcPr>
          <w:p w14:paraId="5612B525" w14:textId="77777777" w:rsidR="00236995" w:rsidRDefault="00236995" w:rsidP="00C46EFA">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w:t>
            </w:r>
          </w:p>
          <w:p w14:paraId="26BC1D5E" w14:textId="77777777" w:rsidR="00236995" w:rsidRPr="00B138F3" w:rsidRDefault="00236995" w:rsidP="00C46EFA">
            <w:pPr>
              <w:widowControl w:val="0"/>
              <w:ind w:left="-108" w:right="-108"/>
              <w:jc w:val="center"/>
              <w:rPr>
                <w:rFonts w:ascii="GHEA Grapalat" w:hAnsi="GHEA Grapalat"/>
                <w:sz w:val="16"/>
                <w:szCs w:val="16"/>
              </w:rPr>
            </w:pPr>
            <w:r w:rsidRPr="00B138F3">
              <w:rPr>
                <w:rFonts w:ascii="GHEA Grapalat" w:hAnsi="GHEA Grapalat"/>
                <w:sz w:val="16"/>
                <w:szCs w:val="16"/>
              </w:rPr>
              <w:t xml:space="preserve"> РА</w:t>
            </w:r>
          </w:p>
        </w:tc>
        <w:tc>
          <w:tcPr>
            <w:tcW w:w="1080" w:type="dxa"/>
            <w:vMerge w:val="restart"/>
            <w:textDirection w:val="btLr"/>
            <w:vAlign w:val="center"/>
          </w:tcPr>
          <w:p w14:paraId="19BF5938" w14:textId="77777777" w:rsidR="00236995" w:rsidRPr="00B138F3" w:rsidRDefault="00236995" w:rsidP="00C46EFA">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textDirection w:val="btLr"/>
            <w:vAlign w:val="center"/>
          </w:tcPr>
          <w:p w14:paraId="5CCE8A6A" w14:textId="77777777" w:rsidR="00236995" w:rsidRPr="00B138F3" w:rsidRDefault="00236995" w:rsidP="00C46EFA">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774" w:type="dxa"/>
            <w:gridSpan w:val="3"/>
            <w:vAlign w:val="center"/>
          </w:tcPr>
          <w:p w14:paraId="7AA0F2E0" w14:textId="77777777" w:rsidR="00236995" w:rsidRPr="00B138F3" w:rsidRDefault="00236995" w:rsidP="00C46EFA">
            <w:pPr>
              <w:widowControl w:val="0"/>
              <w:jc w:val="center"/>
              <w:rPr>
                <w:rFonts w:ascii="GHEA Grapalat" w:hAnsi="GHEA Grapalat"/>
                <w:sz w:val="16"/>
                <w:szCs w:val="16"/>
              </w:rPr>
            </w:pPr>
            <w:r w:rsidRPr="00B138F3">
              <w:rPr>
                <w:rFonts w:ascii="GHEA Grapalat" w:hAnsi="GHEA Grapalat"/>
                <w:sz w:val="16"/>
                <w:szCs w:val="16"/>
              </w:rPr>
              <w:t>поставки</w:t>
            </w:r>
          </w:p>
        </w:tc>
      </w:tr>
      <w:tr w:rsidR="00236995" w:rsidRPr="00B138F3" w14:paraId="6B9CDE8F" w14:textId="77777777" w:rsidTr="00CB6EE0">
        <w:trPr>
          <w:cantSplit/>
          <w:trHeight w:val="1344"/>
        </w:trPr>
        <w:tc>
          <w:tcPr>
            <w:tcW w:w="1242" w:type="dxa"/>
            <w:vMerge/>
            <w:vAlign w:val="center"/>
          </w:tcPr>
          <w:p w14:paraId="0B0F2BCC" w14:textId="77777777" w:rsidR="00236995" w:rsidRPr="00B138F3" w:rsidRDefault="00236995" w:rsidP="00C46EFA">
            <w:pPr>
              <w:widowControl w:val="0"/>
              <w:jc w:val="center"/>
              <w:rPr>
                <w:rFonts w:ascii="GHEA Grapalat" w:hAnsi="GHEA Grapalat"/>
                <w:sz w:val="16"/>
                <w:szCs w:val="16"/>
              </w:rPr>
            </w:pPr>
          </w:p>
        </w:tc>
        <w:tc>
          <w:tcPr>
            <w:tcW w:w="1642" w:type="dxa"/>
            <w:vMerge/>
            <w:vAlign w:val="center"/>
          </w:tcPr>
          <w:p w14:paraId="600FF2E5" w14:textId="77777777" w:rsidR="00236995" w:rsidRPr="00B138F3" w:rsidRDefault="00236995" w:rsidP="00C46EFA">
            <w:pPr>
              <w:widowControl w:val="0"/>
              <w:jc w:val="center"/>
              <w:rPr>
                <w:rFonts w:ascii="GHEA Grapalat" w:hAnsi="GHEA Grapalat"/>
                <w:sz w:val="16"/>
                <w:szCs w:val="16"/>
              </w:rPr>
            </w:pPr>
          </w:p>
        </w:tc>
        <w:tc>
          <w:tcPr>
            <w:tcW w:w="1323" w:type="dxa"/>
            <w:vMerge/>
            <w:vAlign w:val="center"/>
          </w:tcPr>
          <w:p w14:paraId="5EE62776" w14:textId="77777777" w:rsidR="00236995" w:rsidRPr="00B138F3" w:rsidRDefault="00236995" w:rsidP="00C46EFA">
            <w:pPr>
              <w:widowControl w:val="0"/>
              <w:jc w:val="center"/>
              <w:rPr>
                <w:rFonts w:ascii="GHEA Grapalat" w:hAnsi="GHEA Grapalat"/>
                <w:sz w:val="16"/>
                <w:szCs w:val="16"/>
              </w:rPr>
            </w:pPr>
          </w:p>
        </w:tc>
        <w:tc>
          <w:tcPr>
            <w:tcW w:w="5220" w:type="dxa"/>
            <w:vMerge/>
            <w:vAlign w:val="center"/>
          </w:tcPr>
          <w:p w14:paraId="06A3B943" w14:textId="77777777" w:rsidR="00236995" w:rsidRPr="009D373C" w:rsidRDefault="00236995" w:rsidP="00C46EFA">
            <w:pPr>
              <w:widowControl w:val="0"/>
              <w:jc w:val="center"/>
              <w:rPr>
                <w:rFonts w:ascii="GHEA Grapalat" w:hAnsi="GHEA Grapalat"/>
                <w:sz w:val="16"/>
                <w:szCs w:val="16"/>
              </w:rPr>
            </w:pPr>
          </w:p>
        </w:tc>
        <w:tc>
          <w:tcPr>
            <w:tcW w:w="630" w:type="dxa"/>
            <w:vMerge/>
            <w:vAlign w:val="center"/>
          </w:tcPr>
          <w:p w14:paraId="5206F6A3" w14:textId="77777777" w:rsidR="00236995" w:rsidRPr="00B138F3" w:rsidRDefault="00236995" w:rsidP="00C46EFA">
            <w:pPr>
              <w:widowControl w:val="0"/>
              <w:jc w:val="center"/>
              <w:rPr>
                <w:rFonts w:ascii="GHEA Grapalat" w:hAnsi="GHEA Grapalat"/>
                <w:sz w:val="16"/>
                <w:szCs w:val="16"/>
              </w:rPr>
            </w:pPr>
          </w:p>
        </w:tc>
        <w:tc>
          <w:tcPr>
            <w:tcW w:w="630" w:type="dxa"/>
            <w:vMerge/>
            <w:vAlign w:val="center"/>
          </w:tcPr>
          <w:p w14:paraId="7030A700" w14:textId="77777777" w:rsidR="00236995" w:rsidRPr="00B138F3" w:rsidRDefault="00236995" w:rsidP="00C46EFA">
            <w:pPr>
              <w:widowControl w:val="0"/>
              <w:jc w:val="center"/>
              <w:rPr>
                <w:rFonts w:ascii="GHEA Grapalat" w:hAnsi="GHEA Grapalat"/>
                <w:sz w:val="16"/>
                <w:szCs w:val="16"/>
              </w:rPr>
            </w:pPr>
          </w:p>
        </w:tc>
        <w:tc>
          <w:tcPr>
            <w:tcW w:w="1080" w:type="dxa"/>
            <w:vMerge/>
            <w:vAlign w:val="center"/>
          </w:tcPr>
          <w:p w14:paraId="15839866" w14:textId="77777777" w:rsidR="00236995" w:rsidRPr="00B138F3" w:rsidRDefault="00236995" w:rsidP="00C46EFA">
            <w:pPr>
              <w:widowControl w:val="0"/>
              <w:jc w:val="center"/>
              <w:rPr>
                <w:rFonts w:ascii="GHEA Grapalat" w:hAnsi="GHEA Grapalat"/>
                <w:sz w:val="16"/>
                <w:szCs w:val="16"/>
              </w:rPr>
            </w:pPr>
          </w:p>
        </w:tc>
        <w:tc>
          <w:tcPr>
            <w:tcW w:w="850" w:type="dxa"/>
            <w:vMerge/>
            <w:vAlign w:val="center"/>
          </w:tcPr>
          <w:p w14:paraId="747A3C05" w14:textId="77777777" w:rsidR="00236995" w:rsidRPr="00B138F3" w:rsidRDefault="00236995" w:rsidP="00C46EFA">
            <w:pPr>
              <w:widowControl w:val="0"/>
              <w:jc w:val="center"/>
              <w:rPr>
                <w:rFonts w:ascii="GHEA Grapalat" w:hAnsi="GHEA Grapalat"/>
                <w:sz w:val="16"/>
                <w:szCs w:val="16"/>
              </w:rPr>
            </w:pPr>
          </w:p>
        </w:tc>
        <w:tc>
          <w:tcPr>
            <w:tcW w:w="1073" w:type="dxa"/>
            <w:textDirection w:val="btLr"/>
            <w:vAlign w:val="center"/>
          </w:tcPr>
          <w:p w14:paraId="105D8A26" w14:textId="77777777" w:rsidR="00236995" w:rsidRPr="00B138F3" w:rsidRDefault="00236995" w:rsidP="00C46EFA">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10" w:type="dxa"/>
            <w:textDirection w:val="btLr"/>
            <w:vAlign w:val="center"/>
          </w:tcPr>
          <w:p w14:paraId="6F8990DE" w14:textId="77777777" w:rsidR="00236995" w:rsidRPr="00B138F3" w:rsidRDefault="00236995" w:rsidP="00C46EFA">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891" w:type="dxa"/>
            <w:textDirection w:val="btLr"/>
            <w:vAlign w:val="center"/>
          </w:tcPr>
          <w:p w14:paraId="0B879647" w14:textId="77777777" w:rsidR="00236995" w:rsidRPr="00B138F3" w:rsidRDefault="00236995" w:rsidP="00C46EFA">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3"/>
              <w:t>***</w:t>
            </w:r>
          </w:p>
        </w:tc>
      </w:tr>
      <w:tr w:rsidR="00090F40" w:rsidRPr="00B138F3" w14:paraId="0295CE5D" w14:textId="77777777" w:rsidTr="0044511D">
        <w:trPr>
          <w:trHeight w:val="246"/>
        </w:trPr>
        <w:tc>
          <w:tcPr>
            <w:tcW w:w="1242" w:type="dxa"/>
            <w:vAlign w:val="center"/>
          </w:tcPr>
          <w:p w14:paraId="7C12F9B3" w14:textId="77777777" w:rsidR="00090F40" w:rsidRPr="00A71D81" w:rsidRDefault="00090F40" w:rsidP="00090F40">
            <w:pPr>
              <w:jc w:val="center"/>
              <w:rPr>
                <w:rFonts w:ascii="GHEA Grapalat" w:hAnsi="GHEA Grapalat"/>
                <w:sz w:val="20"/>
              </w:rPr>
            </w:pPr>
            <w:r w:rsidRPr="00B50552">
              <w:rPr>
                <w:rFonts w:ascii="GHEA Grapalat" w:hAnsi="GHEA Grapalat" w:cs="Arial"/>
                <w:sz w:val="18"/>
                <w:szCs w:val="18"/>
              </w:rPr>
              <w:t>1</w:t>
            </w:r>
          </w:p>
        </w:tc>
        <w:tc>
          <w:tcPr>
            <w:tcW w:w="1642" w:type="dxa"/>
            <w:vAlign w:val="center"/>
          </w:tcPr>
          <w:p w14:paraId="7F023BA3" w14:textId="0B355C30" w:rsidR="00090F40" w:rsidRPr="00F9466A" w:rsidRDefault="00090F40" w:rsidP="00090F40">
            <w:pPr>
              <w:jc w:val="center"/>
              <w:rPr>
                <w:rFonts w:ascii="GHEA Grapalat" w:hAnsi="GHEA Grapalat"/>
                <w:sz w:val="20"/>
              </w:rPr>
            </w:pPr>
            <w:r w:rsidRPr="00F77A1C">
              <w:rPr>
                <w:rFonts w:ascii="GHEA Grapalat" w:hAnsi="GHEA Grapalat"/>
                <w:sz w:val="18"/>
                <w:szCs w:val="18"/>
              </w:rPr>
              <w:t>15</w:t>
            </w:r>
            <w:r>
              <w:rPr>
                <w:rFonts w:ascii="GHEA Grapalat" w:hAnsi="GHEA Grapalat"/>
                <w:sz w:val="18"/>
                <w:szCs w:val="18"/>
                <w:lang w:val="hy-AM"/>
              </w:rPr>
              <w:t>811100</w:t>
            </w:r>
          </w:p>
        </w:tc>
        <w:tc>
          <w:tcPr>
            <w:tcW w:w="1323" w:type="dxa"/>
            <w:vAlign w:val="center"/>
          </w:tcPr>
          <w:p w14:paraId="13B6E6E9" w14:textId="2017CC03" w:rsidR="00090F40" w:rsidRPr="00284EBD" w:rsidRDefault="00090F40" w:rsidP="00090F40">
            <w:pPr>
              <w:pStyle w:val="BodyTextIndent2"/>
              <w:spacing w:line="240" w:lineRule="auto"/>
              <w:ind w:firstLine="0"/>
              <w:jc w:val="center"/>
              <w:rPr>
                <w:rFonts w:ascii="GHEA Grapalat" w:hAnsi="GHEA Grapalat"/>
                <w:b/>
                <w:u w:val="single"/>
                <w:vertAlign w:val="subscript"/>
              </w:rPr>
            </w:pPr>
            <w:r w:rsidRPr="00BE2F44">
              <w:rPr>
                <w:rFonts w:ascii="GHEA Grapalat" w:hAnsi="GHEA Grapalat"/>
                <w:bCs/>
              </w:rPr>
              <w:t>Хлеб</w:t>
            </w:r>
          </w:p>
        </w:tc>
        <w:tc>
          <w:tcPr>
            <w:tcW w:w="5220" w:type="dxa"/>
          </w:tcPr>
          <w:p w14:paraId="2A7C6473" w14:textId="4BFA9791" w:rsidR="00090F40" w:rsidRPr="009D373C" w:rsidRDefault="00090F40" w:rsidP="00090F40">
            <w:pPr>
              <w:jc w:val="both"/>
              <w:rPr>
                <w:rFonts w:ascii="GHEA Grapalat" w:hAnsi="GHEA Grapalat"/>
                <w:sz w:val="18"/>
                <w:szCs w:val="20"/>
              </w:rPr>
            </w:pPr>
            <w:r w:rsidRPr="009D373C">
              <w:rPr>
                <w:rFonts w:ascii="GHEA Grapalat" w:hAnsi="GHEA Grapalat"/>
                <w:sz w:val="18"/>
                <w:szCs w:val="20"/>
              </w:rPr>
              <w:t>Изготовлено из пшеничной муки 1-го сорта. Безопасность согласно гигиеническим нормам N 2-III-4.9-01-2010 и статье 9 Закона РА "О безопасности пищевых продуктов". Оставшийся срок годности не менее 90%. Срок годности: выпечка в день доставки. Обязательное условие: перевозка осуществляется только транспортными средствами, имеющими соответствующее разрешение, выданное Государственной транспортной службой РА.</w:t>
            </w:r>
          </w:p>
        </w:tc>
        <w:tc>
          <w:tcPr>
            <w:tcW w:w="630" w:type="dxa"/>
            <w:vAlign w:val="center"/>
          </w:tcPr>
          <w:p w14:paraId="0126681F"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397526A8" w14:textId="356E7659"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400</w:t>
            </w:r>
          </w:p>
        </w:tc>
        <w:tc>
          <w:tcPr>
            <w:tcW w:w="1080" w:type="dxa"/>
            <w:vAlign w:val="center"/>
          </w:tcPr>
          <w:p w14:paraId="5E58DA1D" w14:textId="05C2CB44" w:rsidR="00090F40" w:rsidRPr="00C5490D" w:rsidRDefault="00090F40" w:rsidP="00090F40">
            <w:pPr>
              <w:pStyle w:val="BodyTextIndent2"/>
              <w:spacing w:line="240" w:lineRule="auto"/>
              <w:ind w:firstLine="0"/>
              <w:jc w:val="center"/>
              <w:rPr>
                <w:rFonts w:ascii="GHEA Grapalat" w:hAnsi="GHEA Grapalat"/>
                <w:lang w:val="en-US"/>
              </w:rPr>
            </w:pPr>
            <w:r>
              <w:rPr>
                <w:rFonts w:ascii="GHEA Grapalat" w:hAnsi="GHEA Grapalat"/>
                <w:sz w:val="18"/>
                <w:szCs w:val="18"/>
              </w:rPr>
              <w:t>982800</w:t>
            </w:r>
          </w:p>
        </w:tc>
        <w:tc>
          <w:tcPr>
            <w:tcW w:w="850" w:type="dxa"/>
            <w:vAlign w:val="center"/>
          </w:tcPr>
          <w:p w14:paraId="11B48319" w14:textId="5069A2C7"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2457</w:t>
            </w:r>
          </w:p>
        </w:tc>
        <w:tc>
          <w:tcPr>
            <w:tcW w:w="1073" w:type="dxa"/>
          </w:tcPr>
          <w:p w14:paraId="55161386" w14:textId="054BFC22" w:rsidR="00090F40" w:rsidRPr="00B138F3" w:rsidRDefault="00090F40" w:rsidP="00090F40">
            <w:pPr>
              <w:rPr>
                <w:rFonts w:ascii="GHEA Grapalat" w:hAnsi="GHEA Grapalat"/>
                <w:sz w:val="16"/>
                <w:szCs w:val="16"/>
              </w:rPr>
            </w:pPr>
            <w:r>
              <w:rPr>
                <w:rFonts w:ascii="GHEA Grapalat" w:hAnsi="GHEA Grapalat"/>
                <w:sz w:val="16"/>
                <w:szCs w:val="16"/>
              </w:rPr>
              <w:t xml:space="preserve">Г. </w:t>
            </w:r>
            <w:r w:rsidRPr="009A6DB8">
              <w:rPr>
                <w:rFonts w:ascii="GHEA Grapalat" w:hAnsi="GHEA Grapalat"/>
                <w:sz w:val="16"/>
                <w:szCs w:val="16"/>
              </w:rPr>
              <w:t>Егвард, Сафаряна 88</w:t>
            </w:r>
          </w:p>
        </w:tc>
        <w:tc>
          <w:tcPr>
            <w:tcW w:w="810" w:type="dxa"/>
            <w:textDirection w:val="btLr"/>
            <w:vAlign w:val="center"/>
          </w:tcPr>
          <w:p w14:paraId="4AF7D36C" w14:textId="77777777" w:rsidR="00090F40" w:rsidRPr="00FA5D4B" w:rsidRDefault="00090F40" w:rsidP="00090F40">
            <w:pPr>
              <w:widowControl w:val="0"/>
              <w:ind w:left="113" w:right="113"/>
              <w:jc w:val="center"/>
              <w:rPr>
                <w:rFonts w:ascii="GHEA Grapalat" w:hAnsi="GHEA Grapalat"/>
                <w:sz w:val="16"/>
                <w:szCs w:val="16"/>
                <w:lang w:val="en-US"/>
              </w:rPr>
            </w:pPr>
            <w:proofErr w:type="spellStart"/>
            <w:r>
              <w:rPr>
                <w:rFonts w:ascii="GHEA Grapalat" w:hAnsi="GHEA Grapalat"/>
                <w:sz w:val="16"/>
                <w:szCs w:val="16"/>
                <w:lang w:val="en-US"/>
              </w:rPr>
              <w:t>По</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заказу</w:t>
            </w:r>
            <w:proofErr w:type="spellEnd"/>
          </w:p>
        </w:tc>
        <w:tc>
          <w:tcPr>
            <w:tcW w:w="891" w:type="dxa"/>
          </w:tcPr>
          <w:p w14:paraId="2076A49D" w14:textId="7A6C6F8D" w:rsidR="00090F40" w:rsidRDefault="00090F40" w:rsidP="00090F40">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rsidRPr="00B138F3" w14:paraId="765F7803" w14:textId="77777777" w:rsidTr="00C97DDF">
        <w:trPr>
          <w:trHeight w:val="260"/>
        </w:trPr>
        <w:tc>
          <w:tcPr>
            <w:tcW w:w="1242" w:type="dxa"/>
            <w:vAlign w:val="center"/>
          </w:tcPr>
          <w:p w14:paraId="481A8985" w14:textId="77777777" w:rsidR="00090F40" w:rsidRPr="00A71D81" w:rsidRDefault="00090F40" w:rsidP="00090F40">
            <w:pPr>
              <w:jc w:val="center"/>
              <w:rPr>
                <w:rFonts w:ascii="GHEA Grapalat" w:hAnsi="GHEA Grapalat"/>
                <w:sz w:val="20"/>
              </w:rPr>
            </w:pPr>
            <w:r w:rsidRPr="00B50552">
              <w:rPr>
                <w:rFonts w:ascii="GHEA Grapalat" w:hAnsi="GHEA Grapalat" w:cs="Arial"/>
                <w:sz w:val="18"/>
                <w:szCs w:val="18"/>
              </w:rPr>
              <w:t>2</w:t>
            </w:r>
          </w:p>
        </w:tc>
        <w:tc>
          <w:tcPr>
            <w:tcW w:w="1642" w:type="dxa"/>
            <w:vAlign w:val="center"/>
          </w:tcPr>
          <w:p w14:paraId="3D1A94F3" w14:textId="191E5650" w:rsidR="00090F40" w:rsidRPr="00F9466A" w:rsidRDefault="00090F40" w:rsidP="00090F40">
            <w:pPr>
              <w:jc w:val="center"/>
              <w:rPr>
                <w:rFonts w:ascii="GHEA Grapalat" w:hAnsi="GHEA Grapalat"/>
                <w:sz w:val="20"/>
              </w:rPr>
            </w:pPr>
            <w:r w:rsidRPr="00F77A1C">
              <w:rPr>
                <w:rFonts w:ascii="GHEA Grapalat" w:hAnsi="GHEA Grapalat"/>
                <w:sz w:val="18"/>
                <w:szCs w:val="18"/>
              </w:rPr>
              <w:t>03211300</w:t>
            </w:r>
          </w:p>
        </w:tc>
        <w:tc>
          <w:tcPr>
            <w:tcW w:w="1323" w:type="dxa"/>
            <w:vAlign w:val="center"/>
          </w:tcPr>
          <w:p w14:paraId="3FD112C2" w14:textId="4BFA5958" w:rsidR="00090F40" w:rsidRDefault="00090F40" w:rsidP="00090F40">
            <w:pPr>
              <w:pStyle w:val="BodyTextIndent2"/>
              <w:spacing w:line="240" w:lineRule="auto"/>
              <w:ind w:firstLine="0"/>
              <w:jc w:val="center"/>
              <w:rPr>
                <w:rFonts w:ascii="GHEA Grapalat" w:hAnsi="GHEA Grapalat" w:cs="Arial"/>
              </w:rPr>
            </w:pPr>
            <w:r w:rsidRPr="00BE2F44">
              <w:rPr>
                <w:rFonts w:ascii="GHEA Grapalat" w:hAnsi="GHEA Grapalat"/>
                <w:bCs/>
              </w:rPr>
              <w:t>Рис</w:t>
            </w:r>
          </w:p>
        </w:tc>
        <w:tc>
          <w:tcPr>
            <w:tcW w:w="5220" w:type="dxa"/>
          </w:tcPr>
          <w:p w14:paraId="1362CEE8" w14:textId="0C31FAAA" w:rsidR="00090F40" w:rsidRPr="009D373C" w:rsidRDefault="00090F40" w:rsidP="00090F40">
            <w:pPr>
              <w:jc w:val="both"/>
              <w:rPr>
                <w:rFonts w:ascii="GHEA Grapalat" w:hAnsi="GHEA Grapalat" w:cs="Courier New"/>
                <w:sz w:val="18"/>
                <w:szCs w:val="20"/>
              </w:rPr>
            </w:pPr>
            <w:r w:rsidRPr="009D373C">
              <w:rPr>
                <w:rFonts w:ascii="GHEA Grapalat" w:hAnsi="GHEA Grapalat" w:cs="Courier New"/>
                <w:sz w:val="18"/>
                <w:szCs w:val="20"/>
              </w:rPr>
              <w:t>Белые, крупные, высокие, длинные, цельные, по ширине делятся на 1-4 вида, влажность от 13% до 14% по видам. Безопасность и маркировка по авто РА. 2007 год «Техническое регулирование требований к зерну, его производству, хранению, переработке и использованию» и статье 9 Закона РА «О безопасности пищевых продуктов», утвержденного постановлением №22 от 11 января.</w:t>
            </w:r>
          </w:p>
        </w:tc>
        <w:tc>
          <w:tcPr>
            <w:tcW w:w="630" w:type="dxa"/>
            <w:vAlign w:val="center"/>
          </w:tcPr>
          <w:p w14:paraId="50A850FA" w14:textId="0017177B" w:rsidR="00090F40" w:rsidRPr="00DF58F4" w:rsidRDefault="00090F40" w:rsidP="00090F40">
            <w:pPr>
              <w:jc w:val="center"/>
              <w:rPr>
                <w:rFonts w:ascii="GHEA Grapalat" w:hAnsi="GHEA Grapalat"/>
                <w:sz w:val="20"/>
                <w:szCs w:val="20"/>
                <w:lang w:val="en-US"/>
              </w:rPr>
            </w:pPr>
            <w:r w:rsidRPr="007C0AC1">
              <w:rPr>
                <w:rFonts w:ascii="GHEA Grapalat" w:hAnsi="GHEA Grapalat"/>
                <w:sz w:val="20"/>
                <w:szCs w:val="20"/>
              </w:rPr>
              <w:t>кг</w:t>
            </w:r>
          </w:p>
        </w:tc>
        <w:tc>
          <w:tcPr>
            <w:tcW w:w="630" w:type="dxa"/>
            <w:vAlign w:val="center"/>
          </w:tcPr>
          <w:p w14:paraId="64377796" w14:textId="69BEF332"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550</w:t>
            </w:r>
          </w:p>
        </w:tc>
        <w:tc>
          <w:tcPr>
            <w:tcW w:w="1080" w:type="dxa"/>
            <w:vAlign w:val="center"/>
          </w:tcPr>
          <w:p w14:paraId="3EF39D7E" w14:textId="1CFCB025" w:rsidR="00090F40" w:rsidRPr="006D3029" w:rsidRDefault="00090F40" w:rsidP="00090F40">
            <w:pPr>
              <w:pStyle w:val="BodyTextIndent2"/>
              <w:spacing w:line="240" w:lineRule="auto"/>
              <w:ind w:firstLine="0"/>
              <w:jc w:val="center"/>
              <w:rPr>
                <w:rFonts w:ascii="GHEA Grapalat" w:hAnsi="GHEA Grapalat"/>
                <w:lang w:val="en-US"/>
              </w:rPr>
            </w:pPr>
            <w:r>
              <w:rPr>
                <w:rFonts w:ascii="GHEA Grapalat" w:hAnsi="GHEA Grapalat"/>
                <w:sz w:val="18"/>
                <w:szCs w:val="18"/>
              </w:rPr>
              <w:t>216150</w:t>
            </w:r>
          </w:p>
        </w:tc>
        <w:tc>
          <w:tcPr>
            <w:tcW w:w="850" w:type="dxa"/>
            <w:vAlign w:val="center"/>
          </w:tcPr>
          <w:p w14:paraId="22EDC91C" w14:textId="7F968215"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393</w:t>
            </w:r>
          </w:p>
        </w:tc>
        <w:tc>
          <w:tcPr>
            <w:tcW w:w="1073" w:type="dxa"/>
          </w:tcPr>
          <w:p w14:paraId="174904F3" w14:textId="167509E1" w:rsidR="00090F40" w:rsidRPr="00B138F3" w:rsidRDefault="00090F40" w:rsidP="00090F40">
            <w:pPr>
              <w:rPr>
                <w:rFonts w:ascii="GHEA Grapalat" w:hAnsi="GHEA Grapalat"/>
                <w:sz w:val="16"/>
                <w:szCs w:val="16"/>
              </w:rPr>
            </w:pPr>
            <w:r>
              <w:rPr>
                <w:rFonts w:ascii="GHEA Grapalat" w:hAnsi="GHEA Grapalat"/>
                <w:sz w:val="16"/>
                <w:szCs w:val="16"/>
              </w:rPr>
              <w:t xml:space="preserve">Г. </w:t>
            </w:r>
            <w:r w:rsidRPr="009A6DB8">
              <w:rPr>
                <w:rFonts w:ascii="GHEA Grapalat" w:hAnsi="GHEA Grapalat"/>
                <w:sz w:val="16"/>
                <w:szCs w:val="16"/>
              </w:rPr>
              <w:t>Егвард, Сафаряна 88</w:t>
            </w:r>
          </w:p>
        </w:tc>
        <w:tc>
          <w:tcPr>
            <w:tcW w:w="810" w:type="dxa"/>
            <w:textDirection w:val="btLr"/>
            <w:vAlign w:val="center"/>
          </w:tcPr>
          <w:p w14:paraId="674FA695" w14:textId="77777777" w:rsidR="00090F40" w:rsidRPr="00FA5D4B" w:rsidRDefault="00090F40" w:rsidP="00090F40">
            <w:pPr>
              <w:widowControl w:val="0"/>
              <w:ind w:left="113" w:right="113"/>
              <w:jc w:val="center"/>
              <w:rPr>
                <w:rFonts w:ascii="GHEA Grapalat" w:hAnsi="GHEA Grapalat"/>
                <w:sz w:val="16"/>
                <w:szCs w:val="16"/>
                <w:lang w:val="en-US"/>
              </w:rPr>
            </w:pPr>
            <w:proofErr w:type="spellStart"/>
            <w:r>
              <w:rPr>
                <w:rFonts w:ascii="GHEA Grapalat" w:hAnsi="GHEA Grapalat"/>
                <w:sz w:val="16"/>
                <w:szCs w:val="16"/>
                <w:lang w:val="en-US"/>
              </w:rPr>
              <w:t>По</w:t>
            </w:r>
            <w:proofErr w:type="spellEnd"/>
            <w:r>
              <w:rPr>
                <w:rFonts w:ascii="GHEA Grapalat" w:hAnsi="GHEA Grapalat"/>
                <w:sz w:val="16"/>
                <w:szCs w:val="16"/>
                <w:lang w:val="en-US"/>
              </w:rPr>
              <w:t xml:space="preserve"> </w:t>
            </w:r>
            <w:proofErr w:type="spellStart"/>
            <w:r>
              <w:rPr>
                <w:rFonts w:ascii="GHEA Grapalat" w:hAnsi="GHEA Grapalat"/>
                <w:sz w:val="16"/>
                <w:szCs w:val="16"/>
                <w:lang w:val="en-US"/>
              </w:rPr>
              <w:t>заказу</w:t>
            </w:r>
            <w:proofErr w:type="spellEnd"/>
          </w:p>
        </w:tc>
        <w:tc>
          <w:tcPr>
            <w:tcW w:w="891" w:type="dxa"/>
          </w:tcPr>
          <w:p w14:paraId="75B686D4" w14:textId="5B9A16D1"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rsidRPr="00B138F3" w14:paraId="6D488C33" w14:textId="77777777" w:rsidTr="00203AF9">
        <w:trPr>
          <w:trHeight w:val="1340"/>
        </w:trPr>
        <w:tc>
          <w:tcPr>
            <w:tcW w:w="1242" w:type="dxa"/>
            <w:vAlign w:val="center"/>
          </w:tcPr>
          <w:p w14:paraId="478BF4D0" w14:textId="77777777" w:rsidR="00090F40" w:rsidRDefault="00090F40" w:rsidP="00090F40">
            <w:pPr>
              <w:jc w:val="center"/>
              <w:rPr>
                <w:rFonts w:ascii="GHEA Grapalat" w:hAnsi="GHEA Grapalat"/>
                <w:sz w:val="20"/>
              </w:rPr>
            </w:pPr>
            <w:r w:rsidRPr="00B50552">
              <w:rPr>
                <w:rFonts w:ascii="GHEA Grapalat" w:hAnsi="GHEA Grapalat" w:cs="Arial"/>
                <w:sz w:val="18"/>
                <w:szCs w:val="18"/>
              </w:rPr>
              <w:lastRenderedPageBreak/>
              <w:t>3</w:t>
            </w:r>
          </w:p>
        </w:tc>
        <w:tc>
          <w:tcPr>
            <w:tcW w:w="1642" w:type="dxa"/>
            <w:vAlign w:val="center"/>
          </w:tcPr>
          <w:p w14:paraId="5F3BB4CA" w14:textId="3BE1E95E" w:rsidR="00090F40" w:rsidRPr="00F9466A" w:rsidRDefault="00090F40" w:rsidP="00090F40">
            <w:pPr>
              <w:jc w:val="center"/>
              <w:rPr>
                <w:rFonts w:ascii="GHEA Grapalat" w:hAnsi="GHEA Grapalat"/>
                <w:sz w:val="20"/>
              </w:rPr>
            </w:pPr>
            <w:r w:rsidRPr="00F77A1C">
              <w:rPr>
                <w:rFonts w:ascii="GHEA Grapalat" w:hAnsi="GHEA Grapalat"/>
                <w:sz w:val="18"/>
                <w:szCs w:val="18"/>
              </w:rPr>
              <w:t>15851100</w:t>
            </w:r>
          </w:p>
        </w:tc>
        <w:tc>
          <w:tcPr>
            <w:tcW w:w="1323" w:type="dxa"/>
            <w:vAlign w:val="center"/>
          </w:tcPr>
          <w:p w14:paraId="1093926F" w14:textId="5E425F08" w:rsidR="00090F40" w:rsidRDefault="00090F40" w:rsidP="00090F40">
            <w:pPr>
              <w:pStyle w:val="BodyTextIndent2"/>
              <w:spacing w:line="240" w:lineRule="auto"/>
              <w:ind w:firstLine="0"/>
              <w:jc w:val="center"/>
              <w:rPr>
                <w:rFonts w:ascii="GHEA Grapalat" w:hAnsi="GHEA Grapalat"/>
                <w:b/>
              </w:rPr>
            </w:pPr>
            <w:r w:rsidRPr="00BE2F44">
              <w:rPr>
                <w:rFonts w:ascii="GHEA Grapalat" w:hAnsi="GHEA Grapalat"/>
                <w:bCs/>
              </w:rPr>
              <w:t>Макароны</w:t>
            </w:r>
          </w:p>
        </w:tc>
        <w:tc>
          <w:tcPr>
            <w:tcW w:w="5220" w:type="dxa"/>
          </w:tcPr>
          <w:p w14:paraId="37E4A16F" w14:textId="48A24B9A"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Макаронные изделия из нерассыпчатого теста в зависимости от сорта и качества муки: А (из муки твердых сортов пшеницы), Б (из муки мягкой стекловидной пшеницы), Б (из муки хлебопекарной), калиброванные и без калиброванные. Безопасность соответствует гигиеническим нормам N 2-III-4.9-01-2010, а маркировка - согласно статье 9 Закона РА "О безопасности пищевых продуктов".</w:t>
            </w:r>
          </w:p>
        </w:tc>
        <w:tc>
          <w:tcPr>
            <w:tcW w:w="630" w:type="dxa"/>
            <w:vAlign w:val="center"/>
          </w:tcPr>
          <w:p w14:paraId="5911ECE0"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1FB92724" w14:textId="5D84AE36"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300</w:t>
            </w:r>
          </w:p>
        </w:tc>
        <w:tc>
          <w:tcPr>
            <w:tcW w:w="1080" w:type="dxa"/>
            <w:vAlign w:val="center"/>
          </w:tcPr>
          <w:p w14:paraId="1D1F5AC9" w14:textId="24FE3703" w:rsidR="00090F40" w:rsidRPr="00C5490D" w:rsidRDefault="00090F40" w:rsidP="00090F40">
            <w:pPr>
              <w:pStyle w:val="BodyTextIndent2"/>
              <w:spacing w:line="240" w:lineRule="auto"/>
              <w:ind w:firstLine="0"/>
              <w:jc w:val="center"/>
              <w:rPr>
                <w:rFonts w:ascii="GHEA Grapalat" w:hAnsi="GHEA Grapalat"/>
                <w:lang w:val="en-US"/>
              </w:rPr>
            </w:pPr>
            <w:r>
              <w:rPr>
                <w:rFonts w:ascii="GHEA Grapalat" w:hAnsi="GHEA Grapalat"/>
                <w:sz w:val="18"/>
                <w:szCs w:val="18"/>
              </w:rPr>
              <w:t>98400</w:t>
            </w:r>
          </w:p>
        </w:tc>
        <w:tc>
          <w:tcPr>
            <w:tcW w:w="850" w:type="dxa"/>
            <w:vAlign w:val="center"/>
          </w:tcPr>
          <w:p w14:paraId="56EA882A" w14:textId="4C095F02"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328</w:t>
            </w:r>
          </w:p>
        </w:tc>
        <w:tc>
          <w:tcPr>
            <w:tcW w:w="1073" w:type="dxa"/>
          </w:tcPr>
          <w:p w14:paraId="7E76A778" w14:textId="22589540" w:rsidR="00090F40" w:rsidRPr="00B138F3" w:rsidRDefault="00090F40" w:rsidP="00090F40">
            <w:pPr>
              <w:jc w:val="center"/>
              <w:rPr>
                <w:rFonts w:ascii="GHEA Grapalat" w:hAnsi="GHEA Grapalat"/>
                <w:sz w:val="16"/>
                <w:szCs w:val="16"/>
              </w:rPr>
            </w:pPr>
            <w:r w:rsidRPr="00F41287">
              <w:rPr>
                <w:rFonts w:ascii="GHEA Grapalat" w:hAnsi="GHEA Grapalat"/>
                <w:sz w:val="16"/>
                <w:szCs w:val="16"/>
              </w:rPr>
              <w:t>Г. Егвард, Сафаряна 88</w:t>
            </w:r>
          </w:p>
        </w:tc>
        <w:tc>
          <w:tcPr>
            <w:tcW w:w="810" w:type="dxa"/>
            <w:vAlign w:val="center"/>
          </w:tcPr>
          <w:p w14:paraId="29039C3C"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0A8D642B" w14:textId="2315BBC1"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rsidRPr="00B138F3" w14:paraId="130C6EFC" w14:textId="77777777" w:rsidTr="00203AF9">
        <w:trPr>
          <w:trHeight w:val="1322"/>
        </w:trPr>
        <w:tc>
          <w:tcPr>
            <w:tcW w:w="1242" w:type="dxa"/>
            <w:vAlign w:val="center"/>
          </w:tcPr>
          <w:p w14:paraId="133784C7" w14:textId="77777777" w:rsidR="00090F40" w:rsidRDefault="00090F40" w:rsidP="00090F40">
            <w:pPr>
              <w:jc w:val="center"/>
              <w:rPr>
                <w:rFonts w:ascii="GHEA Grapalat" w:hAnsi="GHEA Grapalat"/>
                <w:sz w:val="20"/>
              </w:rPr>
            </w:pPr>
            <w:r w:rsidRPr="00B50552">
              <w:rPr>
                <w:rFonts w:ascii="GHEA Grapalat" w:hAnsi="GHEA Grapalat" w:cs="Arial"/>
                <w:sz w:val="18"/>
                <w:szCs w:val="18"/>
              </w:rPr>
              <w:t>4</w:t>
            </w:r>
          </w:p>
        </w:tc>
        <w:tc>
          <w:tcPr>
            <w:tcW w:w="1642" w:type="dxa"/>
            <w:vAlign w:val="center"/>
          </w:tcPr>
          <w:p w14:paraId="53ED90B2" w14:textId="64C29EBA" w:rsidR="00090F40" w:rsidRPr="00F9466A" w:rsidRDefault="00090F40" w:rsidP="00090F40">
            <w:pPr>
              <w:jc w:val="center"/>
              <w:rPr>
                <w:rFonts w:ascii="GHEA Grapalat" w:hAnsi="GHEA Grapalat"/>
                <w:sz w:val="20"/>
              </w:rPr>
            </w:pPr>
            <w:r w:rsidRPr="00F77A1C">
              <w:rPr>
                <w:rFonts w:ascii="GHEA Grapalat" w:hAnsi="GHEA Grapalat"/>
                <w:sz w:val="18"/>
                <w:szCs w:val="18"/>
              </w:rPr>
              <w:t>15616000</w:t>
            </w:r>
          </w:p>
        </w:tc>
        <w:tc>
          <w:tcPr>
            <w:tcW w:w="1323" w:type="dxa"/>
            <w:vAlign w:val="center"/>
          </w:tcPr>
          <w:p w14:paraId="5BD4E4AA" w14:textId="33449C7C" w:rsidR="00090F40" w:rsidRDefault="00090F40" w:rsidP="00090F40">
            <w:pPr>
              <w:pStyle w:val="BodyTextIndent2"/>
              <w:spacing w:line="240" w:lineRule="auto"/>
              <w:ind w:firstLine="0"/>
              <w:jc w:val="center"/>
              <w:rPr>
                <w:rFonts w:ascii="GHEA Grapalat" w:hAnsi="GHEA Grapalat"/>
                <w:b/>
              </w:rPr>
            </w:pPr>
            <w:r w:rsidRPr="00BE2F44">
              <w:rPr>
                <w:rFonts w:ascii="GHEA Grapalat" w:hAnsi="GHEA Grapalat"/>
                <w:bCs/>
              </w:rPr>
              <w:t>Гречка</w:t>
            </w:r>
          </w:p>
        </w:tc>
        <w:tc>
          <w:tcPr>
            <w:tcW w:w="5220" w:type="dxa"/>
          </w:tcPr>
          <w:p w14:paraId="0B89627F" w14:textId="0F4F047A"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Крупа гречневая I или II сортов, влажностью не более 14,0 %, зернистостью не менее 70 %. Статья 9 «Технического регламента требований к зерну, его производству, хранению, переработке и использованию» и «О безопасности пищевой продукции», утвержденных постановлением № 22 от 11 января.</w:t>
            </w:r>
          </w:p>
        </w:tc>
        <w:tc>
          <w:tcPr>
            <w:tcW w:w="630" w:type="dxa"/>
            <w:vAlign w:val="center"/>
          </w:tcPr>
          <w:p w14:paraId="30946A72" w14:textId="409B0FED" w:rsidR="00090F40" w:rsidRPr="00DF58F4" w:rsidRDefault="00090F40" w:rsidP="00090F40">
            <w:pPr>
              <w:jc w:val="center"/>
              <w:rPr>
                <w:rFonts w:ascii="GHEA Grapalat" w:hAnsi="GHEA Grapalat"/>
                <w:sz w:val="20"/>
                <w:szCs w:val="20"/>
                <w:lang w:val="en-US"/>
              </w:rPr>
            </w:pPr>
            <w:r w:rsidRPr="007C0AC1">
              <w:rPr>
                <w:rFonts w:ascii="GHEA Grapalat" w:hAnsi="GHEA Grapalat"/>
                <w:sz w:val="20"/>
                <w:szCs w:val="20"/>
              </w:rPr>
              <w:t>кг</w:t>
            </w:r>
          </w:p>
        </w:tc>
        <w:tc>
          <w:tcPr>
            <w:tcW w:w="630" w:type="dxa"/>
            <w:vAlign w:val="center"/>
          </w:tcPr>
          <w:p w14:paraId="48C455C1" w14:textId="461C40C8"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400</w:t>
            </w:r>
          </w:p>
        </w:tc>
        <w:tc>
          <w:tcPr>
            <w:tcW w:w="1080" w:type="dxa"/>
            <w:vAlign w:val="center"/>
          </w:tcPr>
          <w:p w14:paraId="2F1AABC0" w14:textId="47913113" w:rsidR="00090F40" w:rsidRPr="006D3029" w:rsidRDefault="00090F40" w:rsidP="00090F40">
            <w:pPr>
              <w:pStyle w:val="BodyTextIndent2"/>
              <w:spacing w:line="240" w:lineRule="auto"/>
              <w:ind w:firstLine="0"/>
              <w:jc w:val="center"/>
              <w:rPr>
                <w:rFonts w:ascii="GHEA Grapalat" w:hAnsi="GHEA Grapalat"/>
                <w:lang w:val="en-US"/>
              </w:rPr>
            </w:pPr>
            <w:r>
              <w:rPr>
                <w:rFonts w:ascii="GHEA Grapalat" w:hAnsi="GHEA Grapalat"/>
                <w:sz w:val="18"/>
                <w:szCs w:val="18"/>
              </w:rPr>
              <w:t>131200</w:t>
            </w:r>
          </w:p>
        </w:tc>
        <w:tc>
          <w:tcPr>
            <w:tcW w:w="850" w:type="dxa"/>
            <w:vAlign w:val="center"/>
          </w:tcPr>
          <w:p w14:paraId="2D3BA809" w14:textId="1E8EA17A" w:rsidR="00090F40" w:rsidRPr="006D3029" w:rsidRDefault="00090F40" w:rsidP="00090F40">
            <w:pPr>
              <w:jc w:val="center"/>
              <w:rPr>
                <w:rFonts w:ascii="GHEA Grapalat" w:hAnsi="GHEA Grapalat"/>
                <w:color w:val="000000"/>
                <w:sz w:val="20"/>
                <w:szCs w:val="22"/>
                <w:lang w:val="en-US"/>
              </w:rPr>
            </w:pPr>
            <w:r>
              <w:rPr>
                <w:rFonts w:ascii="Sylfaen" w:hAnsi="Sylfaen" w:cs="Calibri"/>
                <w:color w:val="000000"/>
                <w:sz w:val="20"/>
                <w:szCs w:val="20"/>
              </w:rPr>
              <w:t>328</w:t>
            </w:r>
          </w:p>
        </w:tc>
        <w:tc>
          <w:tcPr>
            <w:tcW w:w="1073" w:type="dxa"/>
          </w:tcPr>
          <w:p w14:paraId="64AA3F74" w14:textId="4B0AB8E4" w:rsidR="00090F40" w:rsidRPr="00B138F3" w:rsidRDefault="00090F40" w:rsidP="00090F40">
            <w:pPr>
              <w:jc w:val="center"/>
              <w:rPr>
                <w:rFonts w:ascii="GHEA Grapalat" w:hAnsi="GHEA Grapalat"/>
                <w:sz w:val="16"/>
                <w:szCs w:val="16"/>
              </w:rPr>
            </w:pPr>
            <w:r w:rsidRPr="00F41287">
              <w:rPr>
                <w:rFonts w:ascii="GHEA Grapalat" w:hAnsi="GHEA Grapalat"/>
                <w:sz w:val="16"/>
                <w:szCs w:val="16"/>
              </w:rPr>
              <w:t>Г. Егвард, Сафаряна 88</w:t>
            </w:r>
          </w:p>
        </w:tc>
        <w:tc>
          <w:tcPr>
            <w:tcW w:w="810" w:type="dxa"/>
            <w:vAlign w:val="center"/>
          </w:tcPr>
          <w:p w14:paraId="72512B57"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2EF89F85" w14:textId="7AE788F3"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492691D9" w14:textId="77777777" w:rsidTr="00203AF9">
        <w:trPr>
          <w:trHeight w:val="980"/>
        </w:trPr>
        <w:tc>
          <w:tcPr>
            <w:tcW w:w="1242" w:type="dxa"/>
            <w:vAlign w:val="center"/>
          </w:tcPr>
          <w:p w14:paraId="375E25EB" w14:textId="77777777" w:rsidR="00090F40" w:rsidRDefault="00090F40" w:rsidP="00090F40">
            <w:pPr>
              <w:jc w:val="center"/>
              <w:rPr>
                <w:rFonts w:ascii="GHEA Grapalat" w:hAnsi="GHEA Grapalat"/>
                <w:sz w:val="20"/>
              </w:rPr>
            </w:pPr>
            <w:r w:rsidRPr="00B50552">
              <w:rPr>
                <w:rFonts w:ascii="GHEA Grapalat" w:hAnsi="GHEA Grapalat" w:cs="Arial"/>
                <w:sz w:val="18"/>
                <w:szCs w:val="18"/>
              </w:rPr>
              <w:t>5</w:t>
            </w:r>
          </w:p>
        </w:tc>
        <w:tc>
          <w:tcPr>
            <w:tcW w:w="1642" w:type="dxa"/>
            <w:vAlign w:val="center"/>
          </w:tcPr>
          <w:p w14:paraId="31E182D0" w14:textId="19502EC6" w:rsidR="00090F40" w:rsidRPr="00F9466A" w:rsidRDefault="00090F40" w:rsidP="00090F40">
            <w:pPr>
              <w:jc w:val="center"/>
              <w:rPr>
                <w:rFonts w:ascii="GHEA Grapalat" w:hAnsi="GHEA Grapalat"/>
                <w:sz w:val="20"/>
              </w:rPr>
            </w:pPr>
            <w:r w:rsidRPr="00F77A1C">
              <w:rPr>
                <w:rFonts w:ascii="GHEA Grapalat" w:hAnsi="GHEA Grapalat"/>
                <w:sz w:val="18"/>
                <w:szCs w:val="18"/>
              </w:rPr>
              <w:t>15</w:t>
            </w:r>
            <w:r>
              <w:rPr>
                <w:rFonts w:ascii="GHEA Grapalat" w:hAnsi="GHEA Grapalat"/>
                <w:sz w:val="18"/>
                <w:szCs w:val="18"/>
                <w:lang w:val="hy-AM"/>
              </w:rPr>
              <w:t>421100</w:t>
            </w:r>
          </w:p>
        </w:tc>
        <w:tc>
          <w:tcPr>
            <w:tcW w:w="1323" w:type="dxa"/>
            <w:vAlign w:val="center"/>
          </w:tcPr>
          <w:p w14:paraId="33642241" w14:textId="6A340E12"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Подсолнечное</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масло</w:t>
            </w:r>
            <w:proofErr w:type="spellEnd"/>
          </w:p>
        </w:tc>
        <w:tc>
          <w:tcPr>
            <w:tcW w:w="5220" w:type="dxa"/>
          </w:tcPr>
          <w:p w14:paraId="72337846" w14:textId="383EA52F"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Приготовлено путем растворения и измельчения семян подсолнечника, высокого качества, профильтровано, дезодорировано. Безопасность: согласно гигиеническим нормам N 2-III-4.9-01-2010, маркировка: согласно статье 9 Закона РА "О безопасности пищевых продуктов".</w:t>
            </w:r>
          </w:p>
        </w:tc>
        <w:tc>
          <w:tcPr>
            <w:tcW w:w="630" w:type="dxa"/>
            <w:vAlign w:val="center"/>
          </w:tcPr>
          <w:p w14:paraId="3B9A11BC" w14:textId="44B4D678" w:rsidR="00090F40" w:rsidRPr="006D3029" w:rsidRDefault="00090F40" w:rsidP="00090F40">
            <w:pPr>
              <w:jc w:val="center"/>
              <w:rPr>
                <w:rFonts w:ascii="GHEA Grapalat" w:hAnsi="GHEA Grapalat"/>
                <w:sz w:val="20"/>
                <w:szCs w:val="20"/>
              </w:rPr>
            </w:pPr>
            <w:r>
              <w:rPr>
                <w:rFonts w:ascii="GHEA Grapalat" w:hAnsi="GHEA Grapalat"/>
                <w:sz w:val="20"/>
                <w:szCs w:val="20"/>
              </w:rPr>
              <w:t>литр</w:t>
            </w:r>
          </w:p>
        </w:tc>
        <w:tc>
          <w:tcPr>
            <w:tcW w:w="630" w:type="dxa"/>
            <w:vAlign w:val="center"/>
          </w:tcPr>
          <w:p w14:paraId="20A74053" w14:textId="44EE1977"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700</w:t>
            </w:r>
          </w:p>
        </w:tc>
        <w:tc>
          <w:tcPr>
            <w:tcW w:w="1080" w:type="dxa"/>
            <w:vAlign w:val="center"/>
          </w:tcPr>
          <w:p w14:paraId="4B5B80A0" w14:textId="28148E94"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190400</w:t>
            </w:r>
          </w:p>
        </w:tc>
        <w:tc>
          <w:tcPr>
            <w:tcW w:w="850" w:type="dxa"/>
            <w:vAlign w:val="center"/>
          </w:tcPr>
          <w:p w14:paraId="1062571D" w14:textId="60D57F50"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272</w:t>
            </w:r>
          </w:p>
        </w:tc>
        <w:tc>
          <w:tcPr>
            <w:tcW w:w="1073" w:type="dxa"/>
          </w:tcPr>
          <w:p w14:paraId="27B4B6F9" w14:textId="1218692D" w:rsidR="00090F40" w:rsidRPr="00B138F3" w:rsidRDefault="00090F40" w:rsidP="00090F40">
            <w:pPr>
              <w:jc w:val="center"/>
              <w:rPr>
                <w:rFonts w:ascii="GHEA Grapalat" w:hAnsi="GHEA Grapalat"/>
                <w:sz w:val="16"/>
                <w:szCs w:val="16"/>
              </w:rPr>
            </w:pPr>
            <w:r w:rsidRPr="00F41287">
              <w:rPr>
                <w:rFonts w:ascii="GHEA Grapalat" w:hAnsi="GHEA Grapalat"/>
                <w:sz w:val="16"/>
                <w:szCs w:val="16"/>
              </w:rPr>
              <w:t>Г. Егвард, Сафаряна 88</w:t>
            </w:r>
          </w:p>
        </w:tc>
        <w:tc>
          <w:tcPr>
            <w:tcW w:w="810" w:type="dxa"/>
            <w:vAlign w:val="center"/>
          </w:tcPr>
          <w:p w14:paraId="5ADC3437"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4CCBFFF1" w14:textId="359C717D"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451A1A98" w14:textId="77777777" w:rsidTr="00203AF9">
        <w:trPr>
          <w:trHeight w:val="980"/>
        </w:trPr>
        <w:tc>
          <w:tcPr>
            <w:tcW w:w="1242" w:type="dxa"/>
            <w:vAlign w:val="center"/>
          </w:tcPr>
          <w:p w14:paraId="46E26027" w14:textId="21585C03" w:rsidR="00090F40" w:rsidRPr="005E6DCA" w:rsidRDefault="00090F40" w:rsidP="00090F40">
            <w:pPr>
              <w:jc w:val="center"/>
              <w:rPr>
                <w:rFonts w:ascii="GHEA Grapalat" w:hAnsi="GHEA Grapalat"/>
                <w:sz w:val="20"/>
                <w:lang w:val="hy-AM"/>
              </w:rPr>
            </w:pPr>
            <w:r>
              <w:rPr>
                <w:rFonts w:ascii="GHEA Grapalat" w:hAnsi="GHEA Grapalat"/>
                <w:sz w:val="20"/>
                <w:lang w:val="hy-AM"/>
              </w:rPr>
              <w:t>6</w:t>
            </w:r>
          </w:p>
        </w:tc>
        <w:tc>
          <w:tcPr>
            <w:tcW w:w="1642" w:type="dxa"/>
            <w:vAlign w:val="center"/>
          </w:tcPr>
          <w:p w14:paraId="758F97B3" w14:textId="341F164E" w:rsidR="00090F40" w:rsidRPr="00F9466A" w:rsidRDefault="00090F40" w:rsidP="00090F40">
            <w:pPr>
              <w:jc w:val="center"/>
              <w:rPr>
                <w:rFonts w:ascii="GHEA Grapalat" w:hAnsi="GHEA Grapalat"/>
                <w:sz w:val="20"/>
              </w:rPr>
            </w:pPr>
            <w:r w:rsidRPr="00F77A1C">
              <w:rPr>
                <w:rFonts w:ascii="GHEA Grapalat" w:hAnsi="GHEA Grapalat"/>
                <w:sz w:val="18"/>
                <w:szCs w:val="18"/>
              </w:rPr>
              <w:t>15331154</w:t>
            </w:r>
          </w:p>
        </w:tc>
        <w:tc>
          <w:tcPr>
            <w:tcW w:w="1323" w:type="dxa"/>
            <w:vAlign w:val="center"/>
          </w:tcPr>
          <w:p w14:paraId="20BB9E92" w14:textId="6A0CBE40"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Горох</w:t>
            </w:r>
            <w:proofErr w:type="spellEnd"/>
          </w:p>
        </w:tc>
        <w:tc>
          <w:tcPr>
            <w:tcW w:w="5220" w:type="dxa"/>
          </w:tcPr>
          <w:p w14:paraId="366034CB" w14:textId="2F68720D"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Сушеный, очищенный, желтого цвета. Безопасность: согласно гигиеническим нормам N 2-III-4.9-01-2010 и статье 9 Закона РА "О безопасности пищевых продуктов".</w:t>
            </w:r>
          </w:p>
        </w:tc>
        <w:tc>
          <w:tcPr>
            <w:tcW w:w="630" w:type="dxa"/>
            <w:vAlign w:val="center"/>
          </w:tcPr>
          <w:p w14:paraId="23D61428"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66D01626" w14:textId="7D53B7C7"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300</w:t>
            </w:r>
          </w:p>
        </w:tc>
        <w:tc>
          <w:tcPr>
            <w:tcW w:w="1080" w:type="dxa"/>
            <w:vAlign w:val="center"/>
          </w:tcPr>
          <w:p w14:paraId="57EEA4EB" w14:textId="37AE9417"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49200</w:t>
            </w:r>
          </w:p>
        </w:tc>
        <w:tc>
          <w:tcPr>
            <w:tcW w:w="850" w:type="dxa"/>
            <w:vAlign w:val="center"/>
          </w:tcPr>
          <w:p w14:paraId="7939A189" w14:textId="79821087"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164</w:t>
            </w:r>
          </w:p>
        </w:tc>
        <w:tc>
          <w:tcPr>
            <w:tcW w:w="1073" w:type="dxa"/>
          </w:tcPr>
          <w:p w14:paraId="32F700A1" w14:textId="684150D6" w:rsidR="00090F40" w:rsidRPr="00B138F3" w:rsidRDefault="00090F40" w:rsidP="00090F40">
            <w:pPr>
              <w:jc w:val="center"/>
              <w:rPr>
                <w:rFonts w:ascii="GHEA Grapalat" w:hAnsi="GHEA Grapalat"/>
                <w:sz w:val="16"/>
                <w:szCs w:val="16"/>
              </w:rPr>
            </w:pPr>
            <w:r w:rsidRPr="00F41287">
              <w:rPr>
                <w:rFonts w:ascii="GHEA Grapalat" w:hAnsi="GHEA Grapalat"/>
                <w:sz w:val="16"/>
                <w:szCs w:val="16"/>
              </w:rPr>
              <w:t>Г. Егвард, Сафаряна 88</w:t>
            </w:r>
          </w:p>
        </w:tc>
        <w:tc>
          <w:tcPr>
            <w:tcW w:w="810" w:type="dxa"/>
            <w:vAlign w:val="center"/>
          </w:tcPr>
          <w:p w14:paraId="48DFDDB4"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4F492B97" w14:textId="09B33CA9"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65FF4CA8" w14:textId="77777777" w:rsidTr="00203AF9">
        <w:trPr>
          <w:trHeight w:val="980"/>
        </w:trPr>
        <w:tc>
          <w:tcPr>
            <w:tcW w:w="1242" w:type="dxa"/>
            <w:vAlign w:val="center"/>
          </w:tcPr>
          <w:p w14:paraId="157B11C9" w14:textId="55CE9809" w:rsidR="00090F40" w:rsidRPr="005E6DCA" w:rsidRDefault="00090F40" w:rsidP="00090F40">
            <w:pPr>
              <w:jc w:val="center"/>
              <w:rPr>
                <w:rFonts w:ascii="GHEA Grapalat" w:hAnsi="GHEA Grapalat"/>
                <w:sz w:val="20"/>
                <w:lang w:val="hy-AM"/>
              </w:rPr>
            </w:pPr>
            <w:r>
              <w:rPr>
                <w:rFonts w:ascii="GHEA Grapalat" w:hAnsi="GHEA Grapalat"/>
                <w:sz w:val="20"/>
                <w:lang w:val="hy-AM"/>
              </w:rPr>
              <w:t>7</w:t>
            </w:r>
          </w:p>
        </w:tc>
        <w:tc>
          <w:tcPr>
            <w:tcW w:w="1642" w:type="dxa"/>
            <w:vAlign w:val="center"/>
          </w:tcPr>
          <w:p w14:paraId="2D661A52" w14:textId="27A786E7" w:rsidR="00090F40" w:rsidRPr="00F9466A" w:rsidRDefault="00090F40" w:rsidP="00090F40">
            <w:pPr>
              <w:jc w:val="center"/>
              <w:rPr>
                <w:rFonts w:ascii="GHEA Grapalat" w:hAnsi="GHEA Grapalat"/>
                <w:sz w:val="20"/>
              </w:rPr>
            </w:pPr>
            <w:r w:rsidRPr="00F77A1C">
              <w:rPr>
                <w:rFonts w:ascii="GHEA Grapalat" w:hAnsi="GHEA Grapalat"/>
                <w:sz w:val="18"/>
                <w:szCs w:val="18"/>
              </w:rPr>
              <w:t>1533115</w:t>
            </w:r>
            <w:r>
              <w:rPr>
                <w:rFonts w:ascii="GHEA Grapalat" w:hAnsi="GHEA Grapalat"/>
                <w:sz w:val="18"/>
                <w:szCs w:val="18"/>
                <w:lang w:val="hy-AM"/>
              </w:rPr>
              <w:t>3</w:t>
            </w:r>
          </w:p>
        </w:tc>
        <w:tc>
          <w:tcPr>
            <w:tcW w:w="1323" w:type="dxa"/>
            <w:vAlign w:val="center"/>
          </w:tcPr>
          <w:p w14:paraId="410C8E83" w14:textId="05EB84CE"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Чечевица</w:t>
            </w:r>
            <w:proofErr w:type="spellEnd"/>
          </w:p>
        </w:tc>
        <w:tc>
          <w:tcPr>
            <w:tcW w:w="5220" w:type="dxa"/>
          </w:tcPr>
          <w:p w14:paraId="0F2B99AD" w14:textId="746B67AE"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Три вида, однородные, чистые, сухие: влажность: не более 14,0%. Безопасность: согласно гигиеническим нормам N 2-III-4.9-01-2010, ст. 9 Закона РА "О безопасности пищевых продуктов".</w:t>
            </w:r>
          </w:p>
        </w:tc>
        <w:tc>
          <w:tcPr>
            <w:tcW w:w="630" w:type="dxa"/>
            <w:vAlign w:val="center"/>
          </w:tcPr>
          <w:p w14:paraId="16B32C7C"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72BE5215" w14:textId="0FBE4D6C"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800</w:t>
            </w:r>
          </w:p>
        </w:tc>
        <w:tc>
          <w:tcPr>
            <w:tcW w:w="1080" w:type="dxa"/>
            <w:vAlign w:val="center"/>
          </w:tcPr>
          <w:p w14:paraId="0A5FE2F2" w14:textId="3F740568"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131200</w:t>
            </w:r>
          </w:p>
        </w:tc>
        <w:tc>
          <w:tcPr>
            <w:tcW w:w="850" w:type="dxa"/>
            <w:vAlign w:val="center"/>
          </w:tcPr>
          <w:p w14:paraId="1B92265F" w14:textId="0DC0FD89" w:rsidR="00090F40" w:rsidRPr="00C5490D" w:rsidRDefault="00090F40" w:rsidP="00090F40">
            <w:pPr>
              <w:jc w:val="center"/>
              <w:rPr>
                <w:rFonts w:ascii="GHEA Grapalat" w:hAnsi="GHEA Grapalat"/>
                <w:color w:val="000000"/>
                <w:sz w:val="20"/>
                <w:szCs w:val="22"/>
              </w:rPr>
            </w:pPr>
            <w:r>
              <w:rPr>
                <w:rFonts w:ascii="Sylfaen" w:hAnsi="Sylfaen" w:cs="Calibri"/>
                <w:sz w:val="20"/>
                <w:szCs w:val="20"/>
              </w:rPr>
              <w:t>164</w:t>
            </w:r>
          </w:p>
        </w:tc>
        <w:tc>
          <w:tcPr>
            <w:tcW w:w="1073" w:type="dxa"/>
          </w:tcPr>
          <w:p w14:paraId="50D6D6CA" w14:textId="6B8873F3" w:rsidR="00090F40" w:rsidRPr="00B138F3" w:rsidRDefault="00090F40" w:rsidP="00090F40">
            <w:pPr>
              <w:jc w:val="center"/>
              <w:rPr>
                <w:rFonts w:ascii="GHEA Grapalat" w:hAnsi="GHEA Grapalat"/>
                <w:sz w:val="16"/>
                <w:szCs w:val="16"/>
              </w:rPr>
            </w:pPr>
            <w:r w:rsidRPr="00F41287">
              <w:rPr>
                <w:rFonts w:ascii="GHEA Grapalat" w:hAnsi="GHEA Grapalat"/>
                <w:sz w:val="16"/>
                <w:szCs w:val="16"/>
              </w:rPr>
              <w:t>Г. Егвард, Сафаряна 88</w:t>
            </w:r>
          </w:p>
        </w:tc>
        <w:tc>
          <w:tcPr>
            <w:tcW w:w="810" w:type="dxa"/>
            <w:vAlign w:val="center"/>
          </w:tcPr>
          <w:p w14:paraId="5CFAD9C6"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1E816B55" w14:textId="54020E80"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6FFB2461" w14:textId="77777777" w:rsidTr="00203AF9">
        <w:trPr>
          <w:trHeight w:val="980"/>
        </w:trPr>
        <w:tc>
          <w:tcPr>
            <w:tcW w:w="1242" w:type="dxa"/>
            <w:vAlign w:val="center"/>
          </w:tcPr>
          <w:p w14:paraId="0E2CAC64" w14:textId="71AB6CE7" w:rsidR="00090F40" w:rsidRPr="005E6DCA" w:rsidRDefault="00090F40" w:rsidP="00090F40">
            <w:pPr>
              <w:jc w:val="center"/>
              <w:rPr>
                <w:rFonts w:ascii="GHEA Grapalat" w:hAnsi="GHEA Grapalat"/>
                <w:sz w:val="20"/>
                <w:lang w:val="hy-AM"/>
              </w:rPr>
            </w:pPr>
            <w:r>
              <w:rPr>
                <w:rFonts w:ascii="GHEA Grapalat" w:hAnsi="GHEA Grapalat"/>
                <w:sz w:val="20"/>
                <w:lang w:val="hy-AM"/>
              </w:rPr>
              <w:t>8</w:t>
            </w:r>
          </w:p>
        </w:tc>
        <w:tc>
          <w:tcPr>
            <w:tcW w:w="1642" w:type="dxa"/>
            <w:vAlign w:val="center"/>
          </w:tcPr>
          <w:p w14:paraId="62DE2642" w14:textId="60EF1A37" w:rsidR="00090F40" w:rsidRPr="00F9466A" w:rsidRDefault="00090F40" w:rsidP="00090F40">
            <w:pPr>
              <w:jc w:val="center"/>
              <w:rPr>
                <w:rFonts w:ascii="GHEA Grapalat" w:hAnsi="GHEA Grapalat"/>
                <w:sz w:val="20"/>
              </w:rPr>
            </w:pPr>
            <w:r w:rsidRPr="00F77A1C">
              <w:rPr>
                <w:rFonts w:ascii="GHEA Grapalat" w:hAnsi="GHEA Grapalat"/>
                <w:sz w:val="18"/>
                <w:szCs w:val="18"/>
              </w:rPr>
              <w:t>1533115</w:t>
            </w:r>
            <w:r>
              <w:rPr>
                <w:rFonts w:ascii="GHEA Grapalat" w:hAnsi="GHEA Grapalat"/>
                <w:sz w:val="18"/>
                <w:szCs w:val="18"/>
                <w:lang w:val="hy-AM"/>
              </w:rPr>
              <w:t>1</w:t>
            </w:r>
          </w:p>
        </w:tc>
        <w:tc>
          <w:tcPr>
            <w:tcW w:w="1323" w:type="dxa"/>
            <w:vAlign w:val="center"/>
          </w:tcPr>
          <w:p w14:paraId="7F6E9913" w14:textId="3752875D"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Бобы</w:t>
            </w:r>
            <w:proofErr w:type="spellEnd"/>
          </w:p>
        </w:tc>
        <w:tc>
          <w:tcPr>
            <w:tcW w:w="5220" w:type="dxa"/>
          </w:tcPr>
          <w:p w14:paraId="2577D7B2" w14:textId="0F755B21"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Бобы цветные, одноцветные, красочные, сухие: влажность не более 14% или средняя сухость: (15,1-18,0)%. Сохранность: согласно гигиеническим нормам N 2-III-4.9-01-2010, «Пищевые продукты» «О безопасности». » статьи 9 Закона РА. Оставшийся срок годности составляет не менее 50%.</w:t>
            </w:r>
          </w:p>
        </w:tc>
        <w:tc>
          <w:tcPr>
            <w:tcW w:w="630" w:type="dxa"/>
            <w:vAlign w:val="center"/>
          </w:tcPr>
          <w:p w14:paraId="019A9272"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21F0DD88" w14:textId="12ACF317"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1100</w:t>
            </w:r>
          </w:p>
        </w:tc>
        <w:tc>
          <w:tcPr>
            <w:tcW w:w="1080" w:type="dxa"/>
            <w:vAlign w:val="center"/>
          </w:tcPr>
          <w:p w14:paraId="306F7423" w14:textId="61003275"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180400</w:t>
            </w:r>
          </w:p>
        </w:tc>
        <w:tc>
          <w:tcPr>
            <w:tcW w:w="850" w:type="dxa"/>
            <w:vAlign w:val="center"/>
          </w:tcPr>
          <w:p w14:paraId="3EC73DDE" w14:textId="3FCB393A"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164</w:t>
            </w:r>
          </w:p>
        </w:tc>
        <w:tc>
          <w:tcPr>
            <w:tcW w:w="1073" w:type="dxa"/>
          </w:tcPr>
          <w:p w14:paraId="7C9D32FE" w14:textId="48232116" w:rsidR="00090F40" w:rsidRPr="00B138F3" w:rsidRDefault="00090F40" w:rsidP="00090F40">
            <w:pPr>
              <w:jc w:val="center"/>
              <w:rPr>
                <w:rFonts w:ascii="GHEA Grapalat" w:hAnsi="GHEA Grapalat"/>
                <w:sz w:val="16"/>
                <w:szCs w:val="16"/>
              </w:rPr>
            </w:pPr>
            <w:r w:rsidRPr="00F41287">
              <w:rPr>
                <w:rFonts w:ascii="GHEA Grapalat" w:hAnsi="GHEA Grapalat"/>
                <w:sz w:val="16"/>
                <w:szCs w:val="16"/>
              </w:rPr>
              <w:t>Г. Егвард, Сафаряна 88</w:t>
            </w:r>
          </w:p>
        </w:tc>
        <w:tc>
          <w:tcPr>
            <w:tcW w:w="810" w:type="dxa"/>
            <w:vAlign w:val="center"/>
          </w:tcPr>
          <w:p w14:paraId="35BA2B6B"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42206623" w14:textId="224D27E0"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26D61B71" w14:textId="77777777" w:rsidTr="00203AF9">
        <w:trPr>
          <w:trHeight w:val="980"/>
        </w:trPr>
        <w:tc>
          <w:tcPr>
            <w:tcW w:w="1242" w:type="dxa"/>
            <w:vAlign w:val="center"/>
          </w:tcPr>
          <w:p w14:paraId="10AF8B03" w14:textId="587DDFBD" w:rsidR="00090F40" w:rsidRPr="005E6DCA" w:rsidRDefault="00090F40" w:rsidP="00090F40">
            <w:pPr>
              <w:jc w:val="center"/>
              <w:rPr>
                <w:rFonts w:ascii="GHEA Grapalat" w:hAnsi="GHEA Grapalat"/>
                <w:sz w:val="20"/>
                <w:lang w:val="hy-AM"/>
              </w:rPr>
            </w:pPr>
            <w:r>
              <w:rPr>
                <w:rFonts w:ascii="GHEA Grapalat" w:hAnsi="GHEA Grapalat"/>
                <w:sz w:val="20"/>
                <w:lang w:val="hy-AM"/>
              </w:rPr>
              <w:t>9</w:t>
            </w:r>
          </w:p>
        </w:tc>
        <w:tc>
          <w:tcPr>
            <w:tcW w:w="1642" w:type="dxa"/>
            <w:vAlign w:val="center"/>
          </w:tcPr>
          <w:p w14:paraId="3974A99D" w14:textId="4FCDA910" w:rsidR="00090F40" w:rsidRPr="00F9466A" w:rsidRDefault="00090F40" w:rsidP="00090F40">
            <w:pPr>
              <w:jc w:val="center"/>
              <w:rPr>
                <w:rFonts w:ascii="GHEA Grapalat" w:hAnsi="GHEA Grapalat"/>
                <w:sz w:val="20"/>
              </w:rPr>
            </w:pPr>
            <w:r w:rsidRPr="00F77A1C">
              <w:rPr>
                <w:rFonts w:ascii="GHEA Grapalat" w:hAnsi="GHEA Grapalat"/>
                <w:sz w:val="18"/>
                <w:szCs w:val="18"/>
              </w:rPr>
              <w:t>15541200</w:t>
            </w:r>
          </w:p>
        </w:tc>
        <w:tc>
          <w:tcPr>
            <w:tcW w:w="1323" w:type="dxa"/>
            <w:vAlign w:val="center"/>
          </w:tcPr>
          <w:p w14:paraId="4B9BB65D" w14:textId="741FBAEC"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Сыр</w:t>
            </w:r>
            <w:proofErr w:type="spellEnd"/>
          </w:p>
        </w:tc>
        <w:tc>
          <w:tcPr>
            <w:tcW w:w="5220" w:type="dxa"/>
          </w:tcPr>
          <w:p w14:paraId="0B69AA63" w14:textId="249FAAAB"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 xml:space="preserve">Сыр белый рассольный, из коровьего молока, жирностью 36-40%. Безопасность и маркировка по данным Правительства РА 2006г. Статья 9 «Технического регламента требований к молоку, молочной продукции и их производству» и Закон РА </w:t>
            </w:r>
            <w:r w:rsidRPr="009D373C">
              <w:rPr>
                <w:rStyle w:val="Strong"/>
                <w:rFonts w:ascii="GHEA Grapalat" w:hAnsi="GHEA Grapalat"/>
                <w:b w:val="0"/>
                <w:bCs w:val="0"/>
                <w:sz w:val="18"/>
                <w:szCs w:val="20"/>
                <w:shd w:val="clear" w:color="auto" w:fill="FFFFFF"/>
              </w:rPr>
              <w:lastRenderedPageBreak/>
              <w:t>«О безопасности пищевых продуктов», утвержденных Постановлением № 1925 от 21 декабря.</w:t>
            </w:r>
          </w:p>
        </w:tc>
        <w:tc>
          <w:tcPr>
            <w:tcW w:w="630" w:type="dxa"/>
            <w:vAlign w:val="center"/>
          </w:tcPr>
          <w:p w14:paraId="6FBA3F00"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lastRenderedPageBreak/>
              <w:t>кг</w:t>
            </w:r>
          </w:p>
        </w:tc>
        <w:tc>
          <w:tcPr>
            <w:tcW w:w="630" w:type="dxa"/>
            <w:vAlign w:val="center"/>
          </w:tcPr>
          <w:p w14:paraId="570FD531" w14:textId="0FF67E71"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1800</w:t>
            </w:r>
          </w:p>
        </w:tc>
        <w:tc>
          <w:tcPr>
            <w:tcW w:w="1080" w:type="dxa"/>
            <w:vAlign w:val="center"/>
          </w:tcPr>
          <w:p w14:paraId="15728BC0" w14:textId="5F9C9DE0"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531000</w:t>
            </w:r>
          </w:p>
        </w:tc>
        <w:tc>
          <w:tcPr>
            <w:tcW w:w="850" w:type="dxa"/>
            <w:vAlign w:val="center"/>
          </w:tcPr>
          <w:p w14:paraId="6667FB25" w14:textId="725F3258"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295</w:t>
            </w:r>
          </w:p>
        </w:tc>
        <w:tc>
          <w:tcPr>
            <w:tcW w:w="1073" w:type="dxa"/>
          </w:tcPr>
          <w:p w14:paraId="3E1AB5B3" w14:textId="0A59F5F2" w:rsidR="00090F40" w:rsidRPr="00B138F3" w:rsidRDefault="00090F40" w:rsidP="00090F40">
            <w:pPr>
              <w:jc w:val="center"/>
              <w:rPr>
                <w:rFonts w:ascii="GHEA Grapalat" w:hAnsi="GHEA Grapalat"/>
                <w:sz w:val="16"/>
                <w:szCs w:val="16"/>
              </w:rPr>
            </w:pPr>
            <w:r w:rsidRPr="00F41287">
              <w:rPr>
                <w:rFonts w:ascii="GHEA Grapalat" w:hAnsi="GHEA Grapalat"/>
                <w:sz w:val="16"/>
                <w:szCs w:val="16"/>
              </w:rPr>
              <w:t>Г. Егвард, Сафаряна 88</w:t>
            </w:r>
          </w:p>
        </w:tc>
        <w:tc>
          <w:tcPr>
            <w:tcW w:w="810" w:type="dxa"/>
            <w:vAlign w:val="center"/>
          </w:tcPr>
          <w:p w14:paraId="21B96627"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60909CA4" w14:textId="5924B0D4"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26E36B71" w14:textId="77777777" w:rsidTr="00F27E78">
        <w:trPr>
          <w:trHeight w:val="980"/>
        </w:trPr>
        <w:tc>
          <w:tcPr>
            <w:tcW w:w="1242" w:type="dxa"/>
            <w:vAlign w:val="center"/>
          </w:tcPr>
          <w:p w14:paraId="7EE78C0C" w14:textId="617577C1" w:rsidR="00090F40" w:rsidRPr="005E6DCA" w:rsidRDefault="00090F40" w:rsidP="00090F40">
            <w:pPr>
              <w:jc w:val="center"/>
              <w:rPr>
                <w:rFonts w:ascii="GHEA Grapalat" w:hAnsi="GHEA Grapalat"/>
                <w:sz w:val="20"/>
                <w:lang w:val="hy-AM"/>
              </w:rPr>
            </w:pPr>
            <w:r>
              <w:rPr>
                <w:rFonts w:ascii="GHEA Grapalat" w:hAnsi="GHEA Grapalat"/>
                <w:sz w:val="20"/>
                <w:lang w:val="hy-AM"/>
              </w:rPr>
              <w:t>10</w:t>
            </w:r>
          </w:p>
        </w:tc>
        <w:tc>
          <w:tcPr>
            <w:tcW w:w="1642" w:type="dxa"/>
            <w:vAlign w:val="center"/>
          </w:tcPr>
          <w:p w14:paraId="13F4ABF0" w14:textId="1FDBB909" w:rsidR="00090F40" w:rsidRPr="00F9466A" w:rsidRDefault="00090F40" w:rsidP="00090F40">
            <w:pPr>
              <w:jc w:val="center"/>
              <w:rPr>
                <w:rFonts w:ascii="GHEA Grapalat" w:hAnsi="GHEA Grapalat"/>
                <w:sz w:val="20"/>
              </w:rPr>
            </w:pPr>
            <w:r w:rsidRPr="00F77A1C">
              <w:rPr>
                <w:rFonts w:ascii="GHEA Grapalat" w:hAnsi="GHEA Grapalat"/>
                <w:sz w:val="18"/>
                <w:szCs w:val="18"/>
              </w:rPr>
              <w:t>151121</w:t>
            </w:r>
            <w:r>
              <w:rPr>
                <w:rFonts w:ascii="GHEA Grapalat" w:hAnsi="GHEA Grapalat"/>
                <w:sz w:val="18"/>
                <w:szCs w:val="18"/>
                <w:lang w:val="hy-AM"/>
              </w:rPr>
              <w:t>5</w:t>
            </w:r>
            <w:r w:rsidRPr="00F77A1C">
              <w:rPr>
                <w:rFonts w:ascii="GHEA Grapalat" w:hAnsi="GHEA Grapalat"/>
                <w:sz w:val="18"/>
                <w:szCs w:val="18"/>
              </w:rPr>
              <w:t>0</w:t>
            </w:r>
          </w:p>
        </w:tc>
        <w:tc>
          <w:tcPr>
            <w:tcW w:w="1323" w:type="dxa"/>
            <w:vAlign w:val="center"/>
          </w:tcPr>
          <w:p w14:paraId="2C74C82B" w14:textId="0052DC29"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Куриная</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грудка</w:t>
            </w:r>
            <w:proofErr w:type="spellEnd"/>
          </w:p>
        </w:tc>
        <w:tc>
          <w:tcPr>
            <w:tcW w:w="5220" w:type="dxa"/>
          </w:tcPr>
          <w:p w14:paraId="20BF1F8A" w14:textId="1EAF52C6"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Грудка куриная бескостная, замороженная, местная, чистая, бескровная, без посторонних запахов, упакованная в полиэтиленовую пленку. Безопасность и маркировка по данным Правительства РА 2006г. Статья 9 «Технического регламента мяса и мясопродуктов» и Закона РА «О безопасности пищевых продуктов», утвержденных постановлением № 1560 от 19 октября.</w:t>
            </w:r>
          </w:p>
        </w:tc>
        <w:tc>
          <w:tcPr>
            <w:tcW w:w="630" w:type="dxa"/>
            <w:vAlign w:val="center"/>
          </w:tcPr>
          <w:p w14:paraId="5F29B7DD"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5E7F851B" w14:textId="7E5D7AA8"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2100</w:t>
            </w:r>
          </w:p>
        </w:tc>
        <w:tc>
          <w:tcPr>
            <w:tcW w:w="1080" w:type="dxa"/>
            <w:vAlign w:val="center"/>
          </w:tcPr>
          <w:p w14:paraId="5D224542" w14:textId="16617F62"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688800</w:t>
            </w:r>
          </w:p>
        </w:tc>
        <w:tc>
          <w:tcPr>
            <w:tcW w:w="850" w:type="dxa"/>
            <w:vAlign w:val="center"/>
          </w:tcPr>
          <w:p w14:paraId="06C7D6C3" w14:textId="491B56B9"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328</w:t>
            </w:r>
          </w:p>
        </w:tc>
        <w:tc>
          <w:tcPr>
            <w:tcW w:w="1073" w:type="dxa"/>
          </w:tcPr>
          <w:p w14:paraId="3B86ABE4" w14:textId="680224BD" w:rsidR="00090F40" w:rsidRPr="00B138F3" w:rsidRDefault="00090F40" w:rsidP="00090F40">
            <w:pPr>
              <w:jc w:val="center"/>
              <w:rPr>
                <w:rFonts w:ascii="GHEA Grapalat" w:hAnsi="GHEA Grapalat"/>
                <w:sz w:val="16"/>
                <w:szCs w:val="16"/>
              </w:rPr>
            </w:pPr>
            <w:r w:rsidRPr="0073345E">
              <w:rPr>
                <w:rFonts w:ascii="GHEA Grapalat" w:hAnsi="GHEA Grapalat"/>
                <w:sz w:val="16"/>
                <w:szCs w:val="16"/>
              </w:rPr>
              <w:t>Г. Егвард, Сафаряна 88</w:t>
            </w:r>
          </w:p>
        </w:tc>
        <w:tc>
          <w:tcPr>
            <w:tcW w:w="810" w:type="dxa"/>
            <w:vAlign w:val="center"/>
          </w:tcPr>
          <w:p w14:paraId="387D1462"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3183C32D" w14:textId="3A6127BA"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7302C2B1" w14:textId="77777777" w:rsidTr="00F27E78">
        <w:trPr>
          <w:trHeight w:val="980"/>
        </w:trPr>
        <w:tc>
          <w:tcPr>
            <w:tcW w:w="1242" w:type="dxa"/>
            <w:vAlign w:val="center"/>
          </w:tcPr>
          <w:p w14:paraId="7D9D9C92" w14:textId="34F353D4" w:rsidR="00090F40" w:rsidRPr="005E6DCA" w:rsidRDefault="00090F40" w:rsidP="00090F40">
            <w:pPr>
              <w:jc w:val="center"/>
              <w:rPr>
                <w:rFonts w:ascii="GHEA Grapalat" w:hAnsi="GHEA Grapalat"/>
                <w:sz w:val="20"/>
                <w:lang w:val="hy-AM"/>
              </w:rPr>
            </w:pPr>
            <w:r>
              <w:rPr>
                <w:rFonts w:ascii="GHEA Grapalat" w:hAnsi="GHEA Grapalat"/>
                <w:sz w:val="20"/>
                <w:lang w:val="hy-AM"/>
              </w:rPr>
              <w:t>11</w:t>
            </w:r>
          </w:p>
        </w:tc>
        <w:tc>
          <w:tcPr>
            <w:tcW w:w="1642" w:type="dxa"/>
            <w:vAlign w:val="center"/>
          </w:tcPr>
          <w:p w14:paraId="228C9B08" w14:textId="4B56492A" w:rsidR="00090F40" w:rsidRPr="00F9466A" w:rsidRDefault="00090F40" w:rsidP="00090F40">
            <w:pPr>
              <w:jc w:val="center"/>
              <w:rPr>
                <w:rFonts w:ascii="GHEA Grapalat" w:hAnsi="GHEA Grapalat"/>
                <w:sz w:val="20"/>
              </w:rPr>
            </w:pPr>
            <w:r w:rsidRPr="00F77A1C">
              <w:rPr>
                <w:rFonts w:ascii="GHEA Grapalat" w:hAnsi="GHEA Grapalat"/>
                <w:sz w:val="18"/>
                <w:szCs w:val="18"/>
              </w:rPr>
              <w:t>15311100</w:t>
            </w:r>
          </w:p>
        </w:tc>
        <w:tc>
          <w:tcPr>
            <w:tcW w:w="1323" w:type="dxa"/>
            <w:vAlign w:val="center"/>
          </w:tcPr>
          <w:p w14:paraId="07243D7A" w14:textId="05D4BE15"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Картофель</w:t>
            </w:r>
            <w:proofErr w:type="spellEnd"/>
          </w:p>
        </w:tc>
        <w:tc>
          <w:tcPr>
            <w:tcW w:w="5220" w:type="dxa"/>
          </w:tcPr>
          <w:p w14:paraId="707E7D02" w14:textId="2C1395E2"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Ранние и поздние, I тип, нематовые, неповрежденные, округло-яйцевидные 4 см, 5 %, удлиненные 3,5 см, 5 %, округло-яйцевидные (4-5) см 20 %, удлиненно-яйцевидные (4-4,5) см 20 %, округло-овальные ( 5-6 см) 55%, удлиненные (5-5,5) см 55%, округло-овальные (6-7) см 20%, расширенное (6-6,5) см 20%. Статья 9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630" w:type="dxa"/>
            <w:vAlign w:val="center"/>
          </w:tcPr>
          <w:p w14:paraId="3F8EAC6A"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5F792D8E" w14:textId="6337756B"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200</w:t>
            </w:r>
          </w:p>
        </w:tc>
        <w:tc>
          <w:tcPr>
            <w:tcW w:w="1080" w:type="dxa"/>
            <w:vAlign w:val="center"/>
          </w:tcPr>
          <w:p w14:paraId="46D592A0" w14:textId="35608062"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150800</w:t>
            </w:r>
          </w:p>
        </w:tc>
        <w:tc>
          <w:tcPr>
            <w:tcW w:w="850" w:type="dxa"/>
            <w:vAlign w:val="center"/>
          </w:tcPr>
          <w:p w14:paraId="0A66EF80" w14:textId="38DAE1AE"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754</w:t>
            </w:r>
          </w:p>
        </w:tc>
        <w:tc>
          <w:tcPr>
            <w:tcW w:w="1073" w:type="dxa"/>
          </w:tcPr>
          <w:p w14:paraId="29FEC024" w14:textId="30385C2A" w:rsidR="00090F40" w:rsidRPr="00B138F3" w:rsidRDefault="00090F40" w:rsidP="00090F40">
            <w:pPr>
              <w:jc w:val="center"/>
              <w:rPr>
                <w:rFonts w:ascii="GHEA Grapalat" w:hAnsi="GHEA Grapalat"/>
                <w:sz w:val="16"/>
                <w:szCs w:val="16"/>
              </w:rPr>
            </w:pPr>
            <w:r w:rsidRPr="0073345E">
              <w:rPr>
                <w:rFonts w:ascii="GHEA Grapalat" w:hAnsi="GHEA Grapalat"/>
                <w:sz w:val="16"/>
                <w:szCs w:val="16"/>
              </w:rPr>
              <w:t>Г. Егвард, Сафаряна 88</w:t>
            </w:r>
          </w:p>
        </w:tc>
        <w:tc>
          <w:tcPr>
            <w:tcW w:w="810" w:type="dxa"/>
            <w:vAlign w:val="center"/>
          </w:tcPr>
          <w:p w14:paraId="2D1DF939"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71EED8DE" w14:textId="29D2CB76"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7CB3BD76" w14:textId="77777777" w:rsidTr="00F27E78">
        <w:trPr>
          <w:trHeight w:val="980"/>
        </w:trPr>
        <w:tc>
          <w:tcPr>
            <w:tcW w:w="1242" w:type="dxa"/>
            <w:vAlign w:val="center"/>
          </w:tcPr>
          <w:p w14:paraId="4BF3FEDB" w14:textId="3DF0B6D1" w:rsidR="00090F40" w:rsidRPr="005E6DCA" w:rsidRDefault="00090F40" w:rsidP="00090F40">
            <w:pPr>
              <w:jc w:val="center"/>
              <w:rPr>
                <w:rFonts w:ascii="GHEA Grapalat" w:hAnsi="GHEA Grapalat"/>
                <w:sz w:val="20"/>
                <w:lang w:val="hy-AM"/>
              </w:rPr>
            </w:pPr>
            <w:r>
              <w:rPr>
                <w:rFonts w:ascii="GHEA Grapalat" w:hAnsi="GHEA Grapalat"/>
                <w:sz w:val="20"/>
                <w:lang w:val="hy-AM"/>
              </w:rPr>
              <w:t>12</w:t>
            </w:r>
          </w:p>
        </w:tc>
        <w:tc>
          <w:tcPr>
            <w:tcW w:w="1642" w:type="dxa"/>
            <w:vAlign w:val="center"/>
          </w:tcPr>
          <w:p w14:paraId="6A84E974" w14:textId="4841A141" w:rsidR="00090F40" w:rsidRPr="00F9466A" w:rsidRDefault="00090F40" w:rsidP="00090F40">
            <w:pPr>
              <w:jc w:val="center"/>
              <w:rPr>
                <w:rFonts w:ascii="GHEA Grapalat" w:hAnsi="GHEA Grapalat"/>
                <w:sz w:val="20"/>
              </w:rPr>
            </w:pPr>
            <w:r w:rsidRPr="00F77A1C">
              <w:rPr>
                <w:rFonts w:ascii="GHEA Grapalat" w:hAnsi="GHEA Grapalat"/>
                <w:sz w:val="18"/>
                <w:szCs w:val="18"/>
              </w:rPr>
              <w:t>15333100</w:t>
            </w:r>
          </w:p>
        </w:tc>
        <w:tc>
          <w:tcPr>
            <w:tcW w:w="1323" w:type="dxa"/>
            <w:vAlign w:val="center"/>
          </w:tcPr>
          <w:p w14:paraId="07FCF570" w14:textId="4D8CCD0C"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Томатная</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паста</w:t>
            </w:r>
            <w:proofErr w:type="spellEnd"/>
          </w:p>
        </w:tc>
        <w:tc>
          <w:tcPr>
            <w:tcW w:w="5220" w:type="dxa"/>
          </w:tcPr>
          <w:p w14:paraId="28D66D1A" w14:textId="792763D5"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Упаковка высокого или первого типа, стеклянная или металлическая тара емкостью до 10 дм3. Безопасность: гигиенические нормы N 2-III-4.9-01-2010 и статья 9 Закона РА "О безопасности пищевых продуктов".</w:t>
            </w:r>
          </w:p>
        </w:tc>
        <w:tc>
          <w:tcPr>
            <w:tcW w:w="630" w:type="dxa"/>
            <w:vAlign w:val="center"/>
          </w:tcPr>
          <w:p w14:paraId="45243FDC"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1AB2A45B" w14:textId="61A06369"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900</w:t>
            </w:r>
          </w:p>
        </w:tc>
        <w:tc>
          <w:tcPr>
            <w:tcW w:w="1080" w:type="dxa"/>
            <w:vAlign w:val="center"/>
          </w:tcPr>
          <w:p w14:paraId="5257EAD5" w14:textId="522A08C4"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36000</w:t>
            </w:r>
          </w:p>
        </w:tc>
        <w:tc>
          <w:tcPr>
            <w:tcW w:w="850" w:type="dxa"/>
            <w:vAlign w:val="center"/>
          </w:tcPr>
          <w:p w14:paraId="11D8DAED" w14:textId="4010AE52"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40</w:t>
            </w:r>
          </w:p>
        </w:tc>
        <w:tc>
          <w:tcPr>
            <w:tcW w:w="1073" w:type="dxa"/>
          </w:tcPr>
          <w:p w14:paraId="47537F01" w14:textId="62B83462" w:rsidR="00090F40" w:rsidRPr="00B138F3" w:rsidRDefault="00090F40" w:rsidP="00090F40">
            <w:pPr>
              <w:jc w:val="center"/>
              <w:rPr>
                <w:rFonts w:ascii="GHEA Grapalat" w:hAnsi="GHEA Grapalat"/>
                <w:sz w:val="16"/>
                <w:szCs w:val="16"/>
              </w:rPr>
            </w:pPr>
            <w:r w:rsidRPr="0073345E">
              <w:rPr>
                <w:rFonts w:ascii="GHEA Grapalat" w:hAnsi="GHEA Grapalat"/>
                <w:sz w:val="16"/>
                <w:szCs w:val="16"/>
              </w:rPr>
              <w:t>Г. Егвард, Сафаряна 88</w:t>
            </w:r>
          </w:p>
        </w:tc>
        <w:tc>
          <w:tcPr>
            <w:tcW w:w="810" w:type="dxa"/>
            <w:vAlign w:val="center"/>
          </w:tcPr>
          <w:p w14:paraId="693C1916"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419B4506" w14:textId="6662D85C"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0F5673FF" w14:textId="77777777" w:rsidTr="00F27E78">
        <w:trPr>
          <w:trHeight w:val="980"/>
        </w:trPr>
        <w:tc>
          <w:tcPr>
            <w:tcW w:w="1242" w:type="dxa"/>
            <w:vAlign w:val="center"/>
          </w:tcPr>
          <w:p w14:paraId="1678403F" w14:textId="15FEDC18" w:rsidR="00090F40" w:rsidRPr="005E6DCA" w:rsidRDefault="00090F40" w:rsidP="00090F40">
            <w:pPr>
              <w:jc w:val="center"/>
              <w:rPr>
                <w:rFonts w:ascii="GHEA Grapalat" w:hAnsi="GHEA Grapalat"/>
                <w:sz w:val="20"/>
                <w:lang w:val="hy-AM"/>
              </w:rPr>
            </w:pPr>
            <w:r>
              <w:rPr>
                <w:rFonts w:ascii="GHEA Grapalat" w:hAnsi="GHEA Grapalat"/>
                <w:sz w:val="20"/>
                <w:lang w:val="hy-AM"/>
              </w:rPr>
              <w:t>1173</w:t>
            </w:r>
          </w:p>
        </w:tc>
        <w:tc>
          <w:tcPr>
            <w:tcW w:w="1642" w:type="dxa"/>
            <w:vAlign w:val="center"/>
          </w:tcPr>
          <w:p w14:paraId="1E45656A" w14:textId="18D42204" w:rsidR="00090F40" w:rsidRPr="00F9466A" w:rsidRDefault="00090F40" w:rsidP="00090F40">
            <w:pPr>
              <w:jc w:val="center"/>
              <w:rPr>
                <w:rFonts w:ascii="GHEA Grapalat" w:hAnsi="GHEA Grapalat"/>
                <w:sz w:val="20"/>
              </w:rPr>
            </w:pPr>
            <w:r w:rsidRPr="00F77A1C">
              <w:rPr>
                <w:rFonts w:ascii="GHEA Grapalat" w:hAnsi="GHEA Grapalat"/>
                <w:sz w:val="18"/>
                <w:szCs w:val="18"/>
              </w:rPr>
              <w:t>03221410</w:t>
            </w:r>
          </w:p>
        </w:tc>
        <w:tc>
          <w:tcPr>
            <w:tcW w:w="1323" w:type="dxa"/>
            <w:vAlign w:val="center"/>
          </w:tcPr>
          <w:p w14:paraId="675053A5" w14:textId="2DA32E06"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Капуста</w:t>
            </w:r>
            <w:proofErr w:type="spellEnd"/>
          </w:p>
        </w:tc>
        <w:tc>
          <w:tcPr>
            <w:tcW w:w="5220" w:type="dxa"/>
          </w:tcPr>
          <w:p w14:paraId="66C43C41" w14:textId="5AA4D639"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 xml:space="preserve">Капуста свежая для розничной торговли и предприятий общественного питания Капуста свежая разделяется на следующие виды срока созревания: раннюю, среднеспелую и позднеспелую с характерной для данного вида окраской. По форме и вкусу, без постороннего запаха и вкуса. Кочаны не должны быть повреждены сельскохозяйственными вредителями, не должны иметь излишней внешней влаги, должны быть плотными или менее плотными, но не ломкими. Длина капусты 3 см. Масса очищенных кочанов. капусты - не менее 0,8 кг, ранней капусты - 0,3-0,4. кг. Не допускается наличие капусты с отрезанными кочанами и кочанами. Статья 9 «Технического регламента свежих фруктов и овощей» и Закона Республики Армения «О безопасности пищевых </w:t>
            </w:r>
            <w:r w:rsidRPr="009D373C">
              <w:rPr>
                <w:rStyle w:val="Strong"/>
                <w:rFonts w:ascii="GHEA Grapalat" w:hAnsi="GHEA Grapalat"/>
                <w:b w:val="0"/>
                <w:bCs w:val="0"/>
                <w:sz w:val="18"/>
                <w:szCs w:val="20"/>
                <w:shd w:val="clear" w:color="auto" w:fill="FFFFFF"/>
              </w:rPr>
              <w:lastRenderedPageBreak/>
              <w:t>продуктов», утвержденных Постановлением № 1913 от 21 декабря.</w:t>
            </w:r>
          </w:p>
        </w:tc>
        <w:tc>
          <w:tcPr>
            <w:tcW w:w="630" w:type="dxa"/>
            <w:vAlign w:val="center"/>
          </w:tcPr>
          <w:p w14:paraId="114870CB"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lastRenderedPageBreak/>
              <w:t>кг</w:t>
            </w:r>
          </w:p>
        </w:tc>
        <w:tc>
          <w:tcPr>
            <w:tcW w:w="630" w:type="dxa"/>
            <w:vAlign w:val="center"/>
          </w:tcPr>
          <w:p w14:paraId="231BD3CB" w14:textId="61128F4E"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150</w:t>
            </w:r>
          </w:p>
        </w:tc>
        <w:tc>
          <w:tcPr>
            <w:tcW w:w="1080" w:type="dxa"/>
            <w:vAlign w:val="center"/>
          </w:tcPr>
          <w:p w14:paraId="7D98E77D" w14:textId="319F26E3"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122850</w:t>
            </w:r>
          </w:p>
        </w:tc>
        <w:tc>
          <w:tcPr>
            <w:tcW w:w="850" w:type="dxa"/>
            <w:vAlign w:val="center"/>
          </w:tcPr>
          <w:p w14:paraId="6DF590F5" w14:textId="5AFC5F06"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819</w:t>
            </w:r>
          </w:p>
        </w:tc>
        <w:tc>
          <w:tcPr>
            <w:tcW w:w="1073" w:type="dxa"/>
          </w:tcPr>
          <w:p w14:paraId="00C6EC3C" w14:textId="5C02A579" w:rsidR="00090F40" w:rsidRPr="00B138F3" w:rsidRDefault="00090F40" w:rsidP="00090F40">
            <w:pPr>
              <w:jc w:val="center"/>
              <w:rPr>
                <w:rFonts w:ascii="GHEA Grapalat" w:hAnsi="GHEA Grapalat"/>
                <w:sz w:val="16"/>
                <w:szCs w:val="16"/>
              </w:rPr>
            </w:pPr>
            <w:r w:rsidRPr="0073345E">
              <w:rPr>
                <w:rFonts w:ascii="GHEA Grapalat" w:hAnsi="GHEA Grapalat"/>
                <w:sz w:val="16"/>
                <w:szCs w:val="16"/>
              </w:rPr>
              <w:t>Г. Егвард, Сафаряна 88</w:t>
            </w:r>
          </w:p>
        </w:tc>
        <w:tc>
          <w:tcPr>
            <w:tcW w:w="810" w:type="dxa"/>
            <w:vAlign w:val="center"/>
          </w:tcPr>
          <w:p w14:paraId="6A617C8E"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38F44DB9" w14:textId="6E235E56"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2109DE03" w14:textId="77777777" w:rsidTr="006012A9">
        <w:trPr>
          <w:trHeight w:val="980"/>
        </w:trPr>
        <w:tc>
          <w:tcPr>
            <w:tcW w:w="1242" w:type="dxa"/>
            <w:vAlign w:val="center"/>
          </w:tcPr>
          <w:p w14:paraId="02ACC38D" w14:textId="6B7B7718" w:rsidR="00090F40" w:rsidRPr="005E6DCA" w:rsidRDefault="00090F40" w:rsidP="00090F40">
            <w:pPr>
              <w:jc w:val="center"/>
              <w:rPr>
                <w:rFonts w:ascii="GHEA Grapalat" w:hAnsi="GHEA Grapalat"/>
                <w:sz w:val="20"/>
                <w:lang w:val="hy-AM"/>
              </w:rPr>
            </w:pPr>
            <w:r>
              <w:rPr>
                <w:rFonts w:ascii="GHEA Grapalat" w:hAnsi="GHEA Grapalat"/>
                <w:sz w:val="20"/>
                <w:lang w:val="hy-AM"/>
              </w:rPr>
              <w:t>1418</w:t>
            </w:r>
          </w:p>
        </w:tc>
        <w:tc>
          <w:tcPr>
            <w:tcW w:w="1642" w:type="dxa"/>
            <w:vAlign w:val="center"/>
          </w:tcPr>
          <w:p w14:paraId="38D69765" w14:textId="1D29C068" w:rsidR="00090F40" w:rsidRPr="00F9466A" w:rsidRDefault="00090F40" w:rsidP="00090F40">
            <w:pPr>
              <w:jc w:val="center"/>
              <w:rPr>
                <w:rFonts w:ascii="GHEA Grapalat" w:hAnsi="GHEA Grapalat"/>
                <w:sz w:val="20"/>
              </w:rPr>
            </w:pPr>
            <w:r w:rsidRPr="00F77A1C">
              <w:rPr>
                <w:rFonts w:ascii="GHEA Grapalat" w:hAnsi="GHEA Grapalat"/>
                <w:sz w:val="18"/>
                <w:szCs w:val="18"/>
              </w:rPr>
              <w:t>03221110</w:t>
            </w:r>
          </w:p>
        </w:tc>
        <w:tc>
          <w:tcPr>
            <w:tcW w:w="1323" w:type="dxa"/>
            <w:vAlign w:val="center"/>
          </w:tcPr>
          <w:p w14:paraId="1B7AC6C0" w14:textId="682955A6" w:rsidR="00090F40" w:rsidRPr="00322BDE" w:rsidRDefault="00090F40" w:rsidP="00090F40">
            <w:pPr>
              <w:pStyle w:val="BodyTextIndent2"/>
              <w:spacing w:line="240" w:lineRule="auto"/>
              <w:ind w:firstLine="0"/>
              <w:jc w:val="center"/>
              <w:rPr>
                <w:rFonts w:ascii="GHEA Grapalat" w:hAnsi="GHEA Grapalat"/>
                <w:b/>
                <w:lang w:val="en-US"/>
              </w:rPr>
            </w:pPr>
            <w:r w:rsidRPr="00BE2F44">
              <w:rPr>
                <w:rFonts w:ascii="GHEA Grapalat" w:hAnsi="GHEA Grapalat"/>
                <w:bCs/>
              </w:rPr>
              <w:t>Морковь</w:t>
            </w:r>
          </w:p>
        </w:tc>
        <w:tc>
          <w:tcPr>
            <w:tcW w:w="5220" w:type="dxa"/>
          </w:tcPr>
          <w:p w14:paraId="16B4FF72" w14:textId="03C779D6"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Общий и выбранный тип. Безопасность и маркировка по данным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630" w:type="dxa"/>
            <w:vAlign w:val="center"/>
          </w:tcPr>
          <w:p w14:paraId="38B88045"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191DB853" w14:textId="20108D36"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300</w:t>
            </w:r>
          </w:p>
        </w:tc>
        <w:tc>
          <w:tcPr>
            <w:tcW w:w="1080" w:type="dxa"/>
            <w:vAlign w:val="center"/>
          </w:tcPr>
          <w:p w14:paraId="24351927" w14:textId="41A3AA95"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72900</w:t>
            </w:r>
          </w:p>
        </w:tc>
        <w:tc>
          <w:tcPr>
            <w:tcW w:w="850" w:type="dxa"/>
            <w:vAlign w:val="center"/>
          </w:tcPr>
          <w:p w14:paraId="2412AE35" w14:textId="1ED63DDA"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243</w:t>
            </w:r>
          </w:p>
        </w:tc>
        <w:tc>
          <w:tcPr>
            <w:tcW w:w="1073" w:type="dxa"/>
            <w:vAlign w:val="center"/>
          </w:tcPr>
          <w:p w14:paraId="7BB1F434" w14:textId="5EF738B9" w:rsidR="00090F40" w:rsidRPr="00B138F3" w:rsidRDefault="00090F40" w:rsidP="00090F40">
            <w:pPr>
              <w:jc w:val="center"/>
              <w:rPr>
                <w:rFonts w:ascii="GHEA Grapalat" w:hAnsi="GHEA Grapalat"/>
                <w:sz w:val="16"/>
                <w:szCs w:val="16"/>
              </w:rPr>
            </w:pPr>
            <w:r>
              <w:rPr>
                <w:rFonts w:ascii="GHEA Grapalat" w:hAnsi="GHEA Grapalat"/>
                <w:sz w:val="16"/>
                <w:szCs w:val="16"/>
              </w:rPr>
              <w:t xml:space="preserve">Г. </w:t>
            </w:r>
            <w:r w:rsidRPr="009A6DB8">
              <w:rPr>
                <w:rFonts w:ascii="GHEA Grapalat" w:hAnsi="GHEA Grapalat"/>
                <w:sz w:val="16"/>
                <w:szCs w:val="16"/>
              </w:rPr>
              <w:t>Егвард, Сафаряна 88</w:t>
            </w:r>
          </w:p>
        </w:tc>
        <w:tc>
          <w:tcPr>
            <w:tcW w:w="810" w:type="dxa"/>
            <w:vAlign w:val="center"/>
          </w:tcPr>
          <w:p w14:paraId="74F25DA2"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10FEFBAD" w14:textId="6762CDA6"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48EF04C4" w14:textId="77777777" w:rsidTr="006012A9">
        <w:trPr>
          <w:trHeight w:val="980"/>
        </w:trPr>
        <w:tc>
          <w:tcPr>
            <w:tcW w:w="1242" w:type="dxa"/>
            <w:vAlign w:val="center"/>
          </w:tcPr>
          <w:p w14:paraId="1296DB7B" w14:textId="732D2618" w:rsidR="00090F40" w:rsidRPr="005E6DCA" w:rsidRDefault="00090F40" w:rsidP="00090F40">
            <w:pPr>
              <w:jc w:val="center"/>
              <w:rPr>
                <w:rFonts w:ascii="GHEA Grapalat" w:hAnsi="GHEA Grapalat"/>
                <w:sz w:val="20"/>
                <w:lang w:val="hy-AM"/>
              </w:rPr>
            </w:pPr>
            <w:r>
              <w:rPr>
                <w:rFonts w:ascii="GHEA Grapalat" w:hAnsi="GHEA Grapalat"/>
                <w:sz w:val="20"/>
                <w:lang w:val="hy-AM"/>
              </w:rPr>
              <w:t>15</w:t>
            </w:r>
          </w:p>
        </w:tc>
        <w:tc>
          <w:tcPr>
            <w:tcW w:w="1642" w:type="dxa"/>
            <w:vAlign w:val="center"/>
          </w:tcPr>
          <w:p w14:paraId="406EAE9D" w14:textId="65C71E29" w:rsidR="00090F40" w:rsidRPr="00F9466A" w:rsidRDefault="00090F40" w:rsidP="00090F40">
            <w:pPr>
              <w:jc w:val="center"/>
              <w:rPr>
                <w:rFonts w:ascii="GHEA Grapalat" w:hAnsi="GHEA Grapalat"/>
                <w:sz w:val="20"/>
              </w:rPr>
            </w:pPr>
            <w:r w:rsidRPr="00F77A1C">
              <w:rPr>
                <w:rFonts w:ascii="GHEA Grapalat" w:hAnsi="GHEA Grapalat"/>
                <w:sz w:val="18"/>
                <w:szCs w:val="18"/>
              </w:rPr>
              <w:t>032211</w:t>
            </w:r>
            <w:r>
              <w:rPr>
                <w:rFonts w:ascii="GHEA Grapalat" w:hAnsi="GHEA Grapalat"/>
                <w:sz w:val="18"/>
                <w:szCs w:val="18"/>
                <w:lang w:val="hy-AM"/>
              </w:rPr>
              <w:t>0</w:t>
            </w:r>
            <w:r w:rsidRPr="00F77A1C">
              <w:rPr>
                <w:rFonts w:ascii="GHEA Grapalat" w:hAnsi="GHEA Grapalat"/>
                <w:sz w:val="18"/>
                <w:szCs w:val="18"/>
              </w:rPr>
              <w:t>0</w:t>
            </w:r>
          </w:p>
        </w:tc>
        <w:tc>
          <w:tcPr>
            <w:tcW w:w="1323" w:type="dxa"/>
            <w:vAlign w:val="center"/>
          </w:tcPr>
          <w:p w14:paraId="712D87F6" w14:textId="14C7A75C" w:rsidR="00090F40" w:rsidRPr="00322BDE" w:rsidRDefault="00090F40" w:rsidP="00090F40">
            <w:pPr>
              <w:pStyle w:val="BodyTextIndent2"/>
              <w:spacing w:line="240" w:lineRule="auto"/>
              <w:ind w:firstLine="0"/>
              <w:jc w:val="center"/>
              <w:rPr>
                <w:rFonts w:ascii="GHEA Grapalat" w:hAnsi="GHEA Grapalat"/>
                <w:b/>
                <w:lang w:val="en-US"/>
              </w:rPr>
            </w:pPr>
            <w:r w:rsidRPr="00BE2F44">
              <w:rPr>
                <w:rFonts w:ascii="GHEA Grapalat" w:hAnsi="GHEA Grapalat"/>
                <w:bCs/>
                <w:lang w:val="hy-AM"/>
              </w:rPr>
              <w:t>Свекла</w:t>
            </w:r>
          </w:p>
        </w:tc>
        <w:tc>
          <w:tcPr>
            <w:tcW w:w="5220" w:type="dxa"/>
          </w:tcPr>
          <w:p w14:paraId="2B90CCBF" w14:textId="77777777"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Внешний вид: корни свежие, целые, без болезней, сухие, не грязные, без трещин и повреждений.</w:t>
            </w:r>
          </w:p>
          <w:p w14:paraId="13671296" w14:textId="6D0B8CC2"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Внутренняя структура сочная, темно-красная. Размеры корней 5-14 см. Допускаются отклонения от указанных размеров и глубина 3 мм. Количество прилипшей к корням почвы не более 1 %. общий.</w:t>
            </w:r>
          </w:p>
        </w:tc>
        <w:tc>
          <w:tcPr>
            <w:tcW w:w="630" w:type="dxa"/>
            <w:vAlign w:val="center"/>
          </w:tcPr>
          <w:p w14:paraId="7440B591"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71827AE7" w14:textId="36061D58"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200</w:t>
            </w:r>
          </w:p>
        </w:tc>
        <w:tc>
          <w:tcPr>
            <w:tcW w:w="1080" w:type="dxa"/>
            <w:vAlign w:val="center"/>
          </w:tcPr>
          <w:p w14:paraId="35B1DA3E" w14:textId="3ED3E0FC"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32800</w:t>
            </w:r>
          </w:p>
        </w:tc>
        <w:tc>
          <w:tcPr>
            <w:tcW w:w="850" w:type="dxa"/>
            <w:vAlign w:val="center"/>
          </w:tcPr>
          <w:p w14:paraId="030E4CC7" w14:textId="1C0F916A"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164</w:t>
            </w:r>
          </w:p>
        </w:tc>
        <w:tc>
          <w:tcPr>
            <w:tcW w:w="1073" w:type="dxa"/>
          </w:tcPr>
          <w:p w14:paraId="56A41002" w14:textId="17DEC2A8" w:rsidR="00090F40" w:rsidRPr="00B138F3" w:rsidRDefault="00090F40" w:rsidP="00090F40">
            <w:pPr>
              <w:jc w:val="center"/>
              <w:rPr>
                <w:rFonts w:ascii="GHEA Grapalat" w:hAnsi="GHEA Grapalat"/>
                <w:sz w:val="16"/>
                <w:szCs w:val="16"/>
              </w:rPr>
            </w:pPr>
            <w:r w:rsidRPr="00CB6E91">
              <w:rPr>
                <w:rFonts w:ascii="GHEA Grapalat" w:hAnsi="GHEA Grapalat"/>
                <w:sz w:val="16"/>
                <w:szCs w:val="16"/>
              </w:rPr>
              <w:t>Г. Егвард, Сафаряна 88</w:t>
            </w:r>
          </w:p>
        </w:tc>
        <w:tc>
          <w:tcPr>
            <w:tcW w:w="810" w:type="dxa"/>
            <w:vAlign w:val="center"/>
          </w:tcPr>
          <w:p w14:paraId="6F0712E3"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7D6C9076" w14:textId="24E12680"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49DFA52A" w14:textId="77777777" w:rsidTr="006012A9">
        <w:trPr>
          <w:trHeight w:val="980"/>
        </w:trPr>
        <w:tc>
          <w:tcPr>
            <w:tcW w:w="1242" w:type="dxa"/>
            <w:vAlign w:val="center"/>
          </w:tcPr>
          <w:p w14:paraId="14969D76" w14:textId="6C7218B0" w:rsidR="00090F40" w:rsidRPr="005E6DCA" w:rsidRDefault="00090F40" w:rsidP="00090F40">
            <w:pPr>
              <w:jc w:val="center"/>
              <w:rPr>
                <w:rFonts w:ascii="GHEA Grapalat" w:hAnsi="GHEA Grapalat"/>
                <w:sz w:val="20"/>
                <w:lang w:val="hy-AM"/>
              </w:rPr>
            </w:pPr>
            <w:r>
              <w:rPr>
                <w:rFonts w:ascii="GHEA Grapalat" w:hAnsi="GHEA Grapalat"/>
                <w:sz w:val="20"/>
                <w:lang w:val="hy-AM"/>
              </w:rPr>
              <w:t>16</w:t>
            </w:r>
          </w:p>
        </w:tc>
        <w:tc>
          <w:tcPr>
            <w:tcW w:w="1642" w:type="dxa"/>
            <w:vAlign w:val="center"/>
          </w:tcPr>
          <w:p w14:paraId="71236B91" w14:textId="22DCF692" w:rsidR="00090F40" w:rsidRPr="00F9466A" w:rsidRDefault="00090F40" w:rsidP="00090F40">
            <w:pPr>
              <w:jc w:val="center"/>
              <w:rPr>
                <w:rFonts w:ascii="GHEA Grapalat" w:hAnsi="GHEA Grapalat"/>
                <w:sz w:val="20"/>
              </w:rPr>
            </w:pPr>
            <w:r w:rsidRPr="00F77A1C">
              <w:rPr>
                <w:rFonts w:ascii="GHEA Grapalat" w:hAnsi="GHEA Grapalat"/>
                <w:sz w:val="18"/>
                <w:szCs w:val="18"/>
              </w:rPr>
              <w:t>03222128</w:t>
            </w:r>
          </w:p>
        </w:tc>
        <w:tc>
          <w:tcPr>
            <w:tcW w:w="1323" w:type="dxa"/>
            <w:vAlign w:val="center"/>
          </w:tcPr>
          <w:p w14:paraId="76E28040" w14:textId="4A6C3708" w:rsidR="00090F40" w:rsidRPr="00322BDE" w:rsidRDefault="00090F40" w:rsidP="00090F40">
            <w:pPr>
              <w:pStyle w:val="BodyTextIndent2"/>
              <w:spacing w:line="240" w:lineRule="auto"/>
              <w:ind w:firstLine="0"/>
              <w:jc w:val="center"/>
              <w:rPr>
                <w:rFonts w:ascii="GHEA Grapalat" w:hAnsi="GHEA Grapalat"/>
                <w:b/>
                <w:lang w:val="en-US"/>
              </w:rPr>
            </w:pPr>
            <w:r w:rsidRPr="00BE2F44">
              <w:rPr>
                <w:rFonts w:ascii="GHEA Grapalat" w:hAnsi="GHEA Grapalat"/>
                <w:bCs/>
              </w:rPr>
              <w:t>Я</w:t>
            </w:r>
            <w:proofErr w:type="spellStart"/>
            <w:r w:rsidRPr="00BE2F44">
              <w:rPr>
                <w:rFonts w:ascii="GHEA Grapalat" w:hAnsi="GHEA Grapalat"/>
                <w:bCs/>
                <w:lang w:val="en-US"/>
              </w:rPr>
              <w:t>блоко</w:t>
            </w:r>
            <w:proofErr w:type="spellEnd"/>
          </w:p>
        </w:tc>
        <w:tc>
          <w:tcPr>
            <w:tcW w:w="5220" w:type="dxa"/>
          </w:tcPr>
          <w:p w14:paraId="5B2AE4DF" w14:textId="301A1107"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Яблоко свежее, I фруктовая группа, разные сорта Армении, диаметр узкий не менее 5 см, безопасность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Постановлением № 1913 от 21 декабря.</w:t>
            </w:r>
          </w:p>
        </w:tc>
        <w:tc>
          <w:tcPr>
            <w:tcW w:w="630" w:type="dxa"/>
            <w:vAlign w:val="center"/>
          </w:tcPr>
          <w:p w14:paraId="179B296A"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36907849" w14:textId="23A092CF"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300</w:t>
            </w:r>
          </w:p>
        </w:tc>
        <w:tc>
          <w:tcPr>
            <w:tcW w:w="1080" w:type="dxa"/>
            <w:vAlign w:val="center"/>
          </w:tcPr>
          <w:p w14:paraId="5F636BDF" w14:textId="616AE8A1"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491400</w:t>
            </w:r>
          </w:p>
        </w:tc>
        <w:tc>
          <w:tcPr>
            <w:tcW w:w="850" w:type="dxa"/>
            <w:vAlign w:val="center"/>
          </w:tcPr>
          <w:p w14:paraId="042E44AC" w14:textId="1C4A5259"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1638</w:t>
            </w:r>
          </w:p>
        </w:tc>
        <w:tc>
          <w:tcPr>
            <w:tcW w:w="1073" w:type="dxa"/>
          </w:tcPr>
          <w:p w14:paraId="7E0D3B38" w14:textId="0B53BB99" w:rsidR="00090F40" w:rsidRPr="00B138F3" w:rsidRDefault="00090F40" w:rsidP="00090F40">
            <w:pPr>
              <w:jc w:val="center"/>
              <w:rPr>
                <w:rFonts w:ascii="GHEA Grapalat" w:hAnsi="GHEA Grapalat"/>
                <w:sz w:val="16"/>
                <w:szCs w:val="16"/>
              </w:rPr>
            </w:pPr>
            <w:r w:rsidRPr="00CB6E91">
              <w:rPr>
                <w:rFonts w:ascii="GHEA Grapalat" w:hAnsi="GHEA Grapalat"/>
                <w:sz w:val="16"/>
                <w:szCs w:val="16"/>
              </w:rPr>
              <w:t>Г. Егвард, Сафаряна 88</w:t>
            </w:r>
          </w:p>
        </w:tc>
        <w:tc>
          <w:tcPr>
            <w:tcW w:w="810" w:type="dxa"/>
            <w:vAlign w:val="center"/>
          </w:tcPr>
          <w:p w14:paraId="5CA5D126"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605577BE" w14:textId="3B3DE1C2"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50792AE0" w14:textId="77777777" w:rsidTr="006012A9">
        <w:trPr>
          <w:trHeight w:val="980"/>
        </w:trPr>
        <w:tc>
          <w:tcPr>
            <w:tcW w:w="1242" w:type="dxa"/>
            <w:vAlign w:val="center"/>
          </w:tcPr>
          <w:p w14:paraId="23D020BD" w14:textId="0065AA3B" w:rsidR="00090F40" w:rsidRPr="005E6DCA" w:rsidRDefault="00090F40" w:rsidP="00090F40">
            <w:pPr>
              <w:jc w:val="center"/>
              <w:rPr>
                <w:rFonts w:ascii="GHEA Grapalat" w:hAnsi="GHEA Grapalat"/>
                <w:sz w:val="20"/>
                <w:lang w:val="hy-AM"/>
              </w:rPr>
            </w:pPr>
            <w:r>
              <w:rPr>
                <w:rFonts w:ascii="GHEA Grapalat" w:hAnsi="GHEA Grapalat"/>
                <w:sz w:val="20"/>
                <w:lang w:val="hy-AM"/>
              </w:rPr>
              <w:t>17</w:t>
            </w:r>
          </w:p>
        </w:tc>
        <w:tc>
          <w:tcPr>
            <w:tcW w:w="1642" w:type="dxa"/>
            <w:vAlign w:val="center"/>
          </w:tcPr>
          <w:p w14:paraId="0284BC65" w14:textId="11EBF331" w:rsidR="00090F40" w:rsidRPr="00F9466A" w:rsidRDefault="00090F40" w:rsidP="00090F40">
            <w:pPr>
              <w:jc w:val="center"/>
              <w:rPr>
                <w:rFonts w:ascii="GHEA Grapalat" w:hAnsi="GHEA Grapalat"/>
                <w:sz w:val="20"/>
              </w:rPr>
            </w:pPr>
            <w:r w:rsidRPr="00F77A1C">
              <w:rPr>
                <w:rFonts w:ascii="GHEA Grapalat" w:hAnsi="GHEA Grapalat"/>
                <w:sz w:val="18"/>
                <w:szCs w:val="18"/>
              </w:rPr>
              <w:t>15551600</w:t>
            </w:r>
          </w:p>
        </w:tc>
        <w:tc>
          <w:tcPr>
            <w:tcW w:w="1323" w:type="dxa"/>
            <w:vAlign w:val="center"/>
          </w:tcPr>
          <w:p w14:paraId="393C17FA" w14:textId="34881A1B" w:rsidR="00090F40" w:rsidRPr="00322BDE" w:rsidRDefault="00090F40" w:rsidP="00090F40">
            <w:pPr>
              <w:pStyle w:val="BodyTextIndent2"/>
              <w:spacing w:line="240" w:lineRule="auto"/>
              <w:ind w:firstLine="0"/>
              <w:jc w:val="center"/>
              <w:rPr>
                <w:rFonts w:ascii="GHEA Grapalat" w:hAnsi="GHEA Grapalat"/>
                <w:b/>
                <w:lang w:val="en-US"/>
              </w:rPr>
            </w:pPr>
            <w:r w:rsidRPr="00BE2F44">
              <w:rPr>
                <w:rFonts w:ascii="GHEA Grapalat" w:hAnsi="GHEA Grapalat"/>
                <w:bCs/>
              </w:rPr>
              <w:t>Мацон</w:t>
            </w:r>
            <w:r>
              <w:rPr>
                <w:rFonts w:ascii="GHEA Grapalat" w:hAnsi="GHEA Grapalat"/>
                <w:bCs/>
              </w:rPr>
              <w:t>и</w:t>
            </w:r>
          </w:p>
        </w:tc>
        <w:tc>
          <w:tcPr>
            <w:tcW w:w="5220" w:type="dxa"/>
          </w:tcPr>
          <w:p w14:paraId="6AF1F582" w14:textId="07C01647"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Из свежего коровьего молока, жирность не менее 3%, кислотность 65-1000Т, безопасность и маркировка согласно постановлению правительства РА от 2006 года. Статья 9 «Технического регламента требований к молоку, молочной продукции и их производству» и Закона РА «О безопасности пищевых продуктов», утвержденных Постановлением № 1925 от 21 декабря.</w:t>
            </w:r>
          </w:p>
        </w:tc>
        <w:tc>
          <w:tcPr>
            <w:tcW w:w="630" w:type="dxa"/>
            <w:vAlign w:val="center"/>
          </w:tcPr>
          <w:p w14:paraId="5F645B29"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280A1321" w14:textId="622CE0DF"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650</w:t>
            </w:r>
          </w:p>
        </w:tc>
        <w:tc>
          <w:tcPr>
            <w:tcW w:w="1080" w:type="dxa"/>
            <w:vAlign w:val="center"/>
          </w:tcPr>
          <w:p w14:paraId="258CADA9" w14:textId="5D6B5475"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128050</w:t>
            </w:r>
          </w:p>
        </w:tc>
        <w:tc>
          <w:tcPr>
            <w:tcW w:w="850" w:type="dxa"/>
            <w:vAlign w:val="center"/>
          </w:tcPr>
          <w:p w14:paraId="20EEE99D" w14:textId="6A45D4B4"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197</w:t>
            </w:r>
          </w:p>
        </w:tc>
        <w:tc>
          <w:tcPr>
            <w:tcW w:w="1073" w:type="dxa"/>
          </w:tcPr>
          <w:p w14:paraId="0884EEE0" w14:textId="79C2177E" w:rsidR="00090F40" w:rsidRPr="00B138F3" w:rsidRDefault="00090F40" w:rsidP="00090F40">
            <w:pPr>
              <w:jc w:val="center"/>
              <w:rPr>
                <w:rFonts w:ascii="GHEA Grapalat" w:hAnsi="GHEA Grapalat"/>
                <w:sz w:val="16"/>
                <w:szCs w:val="16"/>
              </w:rPr>
            </w:pPr>
            <w:r w:rsidRPr="00CB6E91">
              <w:rPr>
                <w:rFonts w:ascii="GHEA Grapalat" w:hAnsi="GHEA Grapalat"/>
                <w:sz w:val="16"/>
                <w:szCs w:val="16"/>
              </w:rPr>
              <w:t>Г. Егвард, Сафаряна 88</w:t>
            </w:r>
          </w:p>
        </w:tc>
        <w:tc>
          <w:tcPr>
            <w:tcW w:w="810" w:type="dxa"/>
            <w:vAlign w:val="center"/>
          </w:tcPr>
          <w:p w14:paraId="6ECCBBBF"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3F4B8D51" w14:textId="41D533B4"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14:paraId="2D91AB34" w14:textId="77777777" w:rsidTr="006012A9">
        <w:trPr>
          <w:trHeight w:val="980"/>
        </w:trPr>
        <w:tc>
          <w:tcPr>
            <w:tcW w:w="1242" w:type="dxa"/>
            <w:vAlign w:val="center"/>
          </w:tcPr>
          <w:p w14:paraId="536EB408" w14:textId="5AC4A1F1" w:rsidR="00090F40" w:rsidRPr="005E6DCA" w:rsidRDefault="00090F40" w:rsidP="00090F40">
            <w:pPr>
              <w:jc w:val="center"/>
              <w:rPr>
                <w:rFonts w:ascii="GHEA Grapalat" w:hAnsi="GHEA Grapalat"/>
                <w:sz w:val="20"/>
                <w:lang w:val="hy-AM"/>
              </w:rPr>
            </w:pPr>
            <w:r>
              <w:rPr>
                <w:rFonts w:ascii="GHEA Grapalat" w:hAnsi="GHEA Grapalat"/>
                <w:sz w:val="20"/>
                <w:lang w:val="hy-AM"/>
              </w:rPr>
              <w:t>18</w:t>
            </w:r>
          </w:p>
        </w:tc>
        <w:tc>
          <w:tcPr>
            <w:tcW w:w="1642" w:type="dxa"/>
            <w:vAlign w:val="center"/>
          </w:tcPr>
          <w:p w14:paraId="58FD7CE2" w14:textId="23DD6277" w:rsidR="00090F40" w:rsidRPr="00F9466A" w:rsidRDefault="00090F40" w:rsidP="00090F40">
            <w:pPr>
              <w:jc w:val="center"/>
              <w:rPr>
                <w:rFonts w:ascii="GHEA Grapalat" w:hAnsi="GHEA Grapalat"/>
                <w:sz w:val="20"/>
              </w:rPr>
            </w:pPr>
            <w:r w:rsidRPr="00F77A1C">
              <w:rPr>
                <w:rFonts w:ascii="GHEA Grapalat" w:hAnsi="GHEA Grapalat"/>
                <w:sz w:val="18"/>
                <w:szCs w:val="18"/>
              </w:rPr>
              <w:t>15872400</w:t>
            </w:r>
          </w:p>
        </w:tc>
        <w:tc>
          <w:tcPr>
            <w:tcW w:w="1323" w:type="dxa"/>
            <w:vAlign w:val="center"/>
          </w:tcPr>
          <w:p w14:paraId="0FACCC1C" w14:textId="645E3C5F" w:rsidR="00090F40" w:rsidRPr="00322BDE" w:rsidRDefault="00090F40" w:rsidP="00090F40">
            <w:pPr>
              <w:pStyle w:val="BodyTextIndent2"/>
              <w:spacing w:line="240" w:lineRule="auto"/>
              <w:ind w:firstLine="0"/>
              <w:jc w:val="center"/>
              <w:rPr>
                <w:rFonts w:ascii="GHEA Grapalat" w:hAnsi="GHEA Grapalat"/>
                <w:b/>
                <w:lang w:val="en-US"/>
              </w:rPr>
            </w:pPr>
            <w:r w:rsidRPr="00BE2F44">
              <w:rPr>
                <w:rFonts w:ascii="GHEA Grapalat" w:hAnsi="GHEA Grapalat"/>
                <w:bCs/>
              </w:rPr>
              <w:t>Соль:</w:t>
            </w:r>
          </w:p>
        </w:tc>
        <w:tc>
          <w:tcPr>
            <w:tcW w:w="5220" w:type="dxa"/>
          </w:tcPr>
          <w:p w14:paraId="0AED682F" w14:textId="16E1F7E2"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Соль пищевая - качественная, йодированная АСТ 239-2005. Срок годности не менее 12 месяцев со дня изготовления.</w:t>
            </w:r>
          </w:p>
        </w:tc>
        <w:tc>
          <w:tcPr>
            <w:tcW w:w="630" w:type="dxa"/>
            <w:vAlign w:val="center"/>
          </w:tcPr>
          <w:p w14:paraId="50C27D8F"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t>кг</w:t>
            </w:r>
          </w:p>
        </w:tc>
        <w:tc>
          <w:tcPr>
            <w:tcW w:w="630" w:type="dxa"/>
            <w:vAlign w:val="center"/>
          </w:tcPr>
          <w:p w14:paraId="5057B06A" w14:textId="6EBBA466"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180</w:t>
            </w:r>
          </w:p>
        </w:tc>
        <w:tc>
          <w:tcPr>
            <w:tcW w:w="1080" w:type="dxa"/>
            <w:vAlign w:val="center"/>
          </w:tcPr>
          <w:p w14:paraId="4F17A7B3" w14:textId="799402E3"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9180</w:t>
            </w:r>
          </w:p>
        </w:tc>
        <w:tc>
          <w:tcPr>
            <w:tcW w:w="850" w:type="dxa"/>
            <w:vAlign w:val="center"/>
          </w:tcPr>
          <w:p w14:paraId="59896C05" w14:textId="13FDFC52"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51</w:t>
            </w:r>
          </w:p>
        </w:tc>
        <w:tc>
          <w:tcPr>
            <w:tcW w:w="1073" w:type="dxa"/>
          </w:tcPr>
          <w:p w14:paraId="0801EE89" w14:textId="3C1690D1" w:rsidR="00090F40" w:rsidRPr="00B138F3" w:rsidRDefault="00090F40" w:rsidP="00090F40">
            <w:pPr>
              <w:jc w:val="center"/>
              <w:rPr>
                <w:rFonts w:ascii="GHEA Grapalat" w:hAnsi="GHEA Grapalat"/>
                <w:sz w:val="16"/>
                <w:szCs w:val="16"/>
              </w:rPr>
            </w:pPr>
            <w:r w:rsidRPr="00CB6E91">
              <w:rPr>
                <w:rFonts w:ascii="GHEA Grapalat" w:hAnsi="GHEA Grapalat"/>
                <w:sz w:val="16"/>
                <w:szCs w:val="16"/>
              </w:rPr>
              <w:t>Г. Егвард, Сафаряна 88</w:t>
            </w:r>
          </w:p>
        </w:tc>
        <w:tc>
          <w:tcPr>
            <w:tcW w:w="810" w:type="dxa"/>
            <w:vAlign w:val="center"/>
          </w:tcPr>
          <w:p w14:paraId="4D28B4C4"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2DABA97B" w14:textId="0766CA0A"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r w:rsidR="00090F40" w:rsidRPr="00B138F3" w14:paraId="059128F6" w14:textId="77777777" w:rsidTr="006012A9">
        <w:trPr>
          <w:trHeight w:val="980"/>
        </w:trPr>
        <w:tc>
          <w:tcPr>
            <w:tcW w:w="1242" w:type="dxa"/>
            <w:vAlign w:val="center"/>
          </w:tcPr>
          <w:p w14:paraId="5F0A7FD4" w14:textId="5349DE66" w:rsidR="00090F40" w:rsidRPr="005E6DCA" w:rsidRDefault="00090F40" w:rsidP="00090F40">
            <w:pPr>
              <w:jc w:val="center"/>
              <w:rPr>
                <w:rFonts w:ascii="GHEA Grapalat" w:hAnsi="GHEA Grapalat"/>
                <w:sz w:val="20"/>
                <w:lang w:val="hy-AM"/>
              </w:rPr>
            </w:pPr>
            <w:r>
              <w:rPr>
                <w:rFonts w:ascii="GHEA Grapalat" w:hAnsi="GHEA Grapalat"/>
                <w:sz w:val="20"/>
                <w:lang w:val="hy-AM"/>
              </w:rPr>
              <w:t>19</w:t>
            </w:r>
          </w:p>
        </w:tc>
        <w:tc>
          <w:tcPr>
            <w:tcW w:w="1642" w:type="dxa"/>
            <w:vAlign w:val="center"/>
          </w:tcPr>
          <w:p w14:paraId="30D6D064" w14:textId="7F172387" w:rsidR="00090F40" w:rsidRPr="00F9466A" w:rsidRDefault="00090F40" w:rsidP="00090F40">
            <w:pPr>
              <w:jc w:val="center"/>
              <w:rPr>
                <w:rFonts w:ascii="GHEA Grapalat" w:hAnsi="GHEA Grapalat"/>
                <w:sz w:val="20"/>
              </w:rPr>
            </w:pPr>
            <w:r w:rsidRPr="00F77A1C">
              <w:rPr>
                <w:rFonts w:ascii="GHEA Grapalat" w:hAnsi="GHEA Grapalat"/>
                <w:sz w:val="18"/>
                <w:szCs w:val="18"/>
              </w:rPr>
              <w:t>3142510</w:t>
            </w:r>
          </w:p>
        </w:tc>
        <w:tc>
          <w:tcPr>
            <w:tcW w:w="1323" w:type="dxa"/>
            <w:vAlign w:val="center"/>
          </w:tcPr>
          <w:p w14:paraId="3C056724" w14:textId="0E3EFC0E" w:rsidR="00090F40" w:rsidRPr="00322BDE" w:rsidRDefault="00090F40" w:rsidP="00090F40">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Яйцо</w:t>
            </w:r>
            <w:proofErr w:type="spellEnd"/>
          </w:p>
        </w:tc>
        <w:tc>
          <w:tcPr>
            <w:tcW w:w="5220" w:type="dxa"/>
          </w:tcPr>
          <w:p w14:paraId="7B5882B4" w14:textId="77777777"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t>Яйца столовые или диетические, 1 сорт, сортированные по массе одного яйца, срок годности яиц диетических: 7 суток, яиц столовых: 25 суток. Остаточный срок хранения - не менее 90%.</w:t>
            </w:r>
          </w:p>
          <w:p w14:paraId="1D27E437" w14:textId="0D9B37B8" w:rsidR="00090F40" w:rsidRPr="009D373C" w:rsidRDefault="00090F40" w:rsidP="00090F40">
            <w:pPr>
              <w:rPr>
                <w:rStyle w:val="Strong"/>
                <w:rFonts w:ascii="GHEA Grapalat" w:hAnsi="GHEA Grapalat"/>
                <w:b w:val="0"/>
                <w:bCs w:val="0"/>
                <w:sz w:val="18"/>
                <w:szCs w:val="20"/>
                <w:shd w:val="clear" w:color="auto" w:fill="FFFFFF"/>
              </w:rPr>
            </w:pPr>
            <w:r w:rsidRPr="009D373C">
              <w:rPr>
                <w:rStyle w:val="Strong"/>
                <w:rFonts w:ascii="GHEA Grapalat" w:hAnsi="GHEA Grapalat"/>
                <w:b w:val="0"/>
                <w:bCs w:val="0"/>
                <w:sz w:val="18"/>
                <w:szCs w:val="20"/>
                <w:shd w:val="clear" w:color="auto" w:fill="FFFFFF"/>
              </w:rPr>
              <w:lastRenderedPageBreak/>
              <w:t>1 яйцо 50 грамм. Безопасность и маркировка согласно Постановлению Правительства РА № 1438-Н от 29 сентября 2011 года "Об утверждении технического регламента на яйца и яичные продукты" и статье 9 Закона РА "О безопасности пищевых продуктов".</w:t>
            </w:r>
          </w:p>
        </w:tc>
        <w:tc>
          <w:tcPr>
            <w:tcW w:w="630" w:type="dxa"/>
            <w:vAlign w:val="center"/>
          </w:tcPr>
          <w:p w14:paraId="1E6AE514" w14:textId="77777777" w:rsidR="00090F40" w:rsidRPr="007C0AC1" w:rsidRDefault="00090F40" w:rsidP="00090F40">
            <w:pPr>
              <w:jc w:val="center"/>
              <w:rPr>
                <w:rFonts w:ascii="GHEA Grapalat" w:hAnsi="GHEA Grapalat"/>
                <w:sz w:val="20"/>
                <w:szCs w:val="20"/>
              </w:rPr>
            </w:pPr>
            <w:r w:rsidRPr="007C0AC1">
              <w:rPr>
                <w:rFonts w:ascii="GHEA Grapalat" w:hAnsi="GHEA Grapalat"/>
                <w:sz w:val="20"/>
                <w:szCs w:val="20"/>
              </w:rPr>
              <w:lastRenderedPageBreak/>
              <w:t>кг</w:t>
            </w:r>
          </w:p>
        </w:tc>
        <w:tc>
          <w:tcPr>
            <w:tcW w:w="630" w:type="dxa"/>
            <w:vAlign w:val="center"/>
          </w:tcPr>
          <w:p w14:paraId="05E2F49B" w14:textId="2F9ED1A5"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60</w:t>
            </w:r>
          </w:p>
        </w:tc>
        <w:tc>
          <w:tcPr>
            <w:tcW w:w="1080" w:type="dxa"/>
            <w:vAlign w:val="center"/>
          </w:tcPr>
          <w:p w14:paraId="6ECE8498" w14:textId="3E3FBE5E" w:rsidR="00090F40" w:rsidRPr="006D3029" w:rsidRDefault="00090F40" w:rsidP="00090F40">
            <w:pPr>
              <w:pStyle w:val="BodyTextIndent2"/>
              <w:spacing w:line="240" w:lineRule="auto"/>
              <w:ind w:firstLine="0"/>
              <w:jc w:val="center"/>
              <w:rPr>
                <w:rFonts w:ascii="GHEA Grapalat" w:hAnsi="GHEA Grapalat"/>
              </w:rPr>
            </w:pPr>
            <w:r>
              <w:rPr>
                <w:rFonts w:ascii="GHEA Grapalat" w:hAnsi="GHEA Grapalat"/>
                <w:sz w:val="18"/>
                <w:szCs w:val="18"/>
              </w:rPr>
              <w:t>393060</w:t>
            </w:r>
          </w:p>
        </w:tc>
        <w:tc>
          <w:tcPr>
            <w:tcW w:w="850" w:type="dxa"/>
            <w:vAlign w:val="center"/>
          </w:tcPr>
          <w:p w14:paraId="03C1B475" w14:textId="11C5A418" w:rsidR="00090F40" w:rsidRPr="00C5490D" w:rsidRDefault="00090F40" w:rsidP="00090F40">
            <w:pPr>
              <w:jc w:val="center"/>
              <w:rPr>
                <w:rFonts w:ascii="GHEA Grapalat" w:hAnsi="GHEA Grapalat"/>
                <w:color w:val="000000"/>
                <w:sz w:val="20"/>
                <w:szCs w:val="22"/>
              </w:rPr>
            </w:pPr>
            <w:r>
              <w:rPr>
                <w:rFonts w:ascii="Sylfaen" w:hAnsi="Sylfaen" w:cs="Calibri"/>
                <w:color w:val="000000"/>
                <w:sz w:val="20"/>
                <w:szCs w:val="20"/>
              </w:rPr>
              <w:t>6551</w:t>
            </w:r>
          </w:p>
        </w:tc>
        <w:tc>
          <w:tcPr>
            <w:tcW w:w="1073" w:type="dxa"/>
          </w:tcPr>
          <w:p w14:paraId="39349C16" w14:textId="4BD32014" w:rsidR="00090F40" w:rsidRPr="00B138F3" w:rsidRDefault="00090F40" w:rsidP="00090F40">
            <w:pPr>
              <w:jc w:val="center"/>
              <w:rPr>
                <w:rFonts w:ascii="GHEA Grapalat" w:hAnsi="GHEA Grapalat"/>
                <w:sz w:val="16"/>
                <w:szCs w:val="16"/>
              </w:rPr>
            </w:pPr>
            <w:r w:rsidRPr="00CB6E91">
              <w:rPr>
                <w:rFonts w:ascii="GHEA Grapalat" w:hAnsi="GHEA Grapalat"/>
                <w:sz w:val="16"/>
                <w:szCs w:val="16"/>
              </w:rPr>
              <w:t>Г. Егвард, Сафаряна 88</w:t>
            </w:r>
          </w:p>
        </w:tc>
        <w:tc>
          <w:tcPr>
            <w:tcW w:w="810" w:type="dxa"/>
            <w:vAlign w:val="center"/>
          </w:tcPr>
          <w:p w14:paraId="3254B895" w14:textId="77777777" w:rsidR="00090F40" w:rsidRDefault="00090F40" w:rsidP="00090F40">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891" w:type="dxa"/>
          </w:tcPr>
          <w:p w14:paraId="7739F5A1" w14:textId="165F3CDC" w:rsidR="00090F40" w:rsidRDefault="00090F40" w:rsidP="00090F40">
            <w:pPr>
              <w:jc w:val="center"/>
            </w:pPr>
            <w:r w:rsidRPr="00890B09">
              <w:rPr>
                <w:rFonts w:ascii="GHEA Grapalat" w:hAnsi="GHEA Grapalat"/>
                <w:sz w:val="14"/>
                <w:szCs w:val="16"/>
              </w:rPr>
              <w:t>После вступления договора в законную силу до 25.05.202</w:t>
            </w:r>
            <w:r w:rsidRPr="002D3635">
              <w:rPr>
                <w:rFonts w:ascii="GHEA Grapalat" w:hAnsi="GHEA Grapalat"/>
                <w:sz w:val="14"/>
                <w:szCs w:val="16"/>
              </w:rPr>
              <w:t>6</w:t>
            </w:r>
            <w:r w:rsidRPr="00890B09">
              <w:rPr>
                <w:rFonts w:ascii="GHEA Grapalat" w:hAnsi="GHEA Grapalat"/>
                <w:sz w:val="14"/>
                <w:szCs w:val="16"/>
              </w:rPr>
              <w:t>.</w:t>
            </w:r>
          </w:p>
        </w:tc>
      </w:tr>
    </w:tbl>
    <w:p w14:paraId="2CDD286E" w14:textId="0476BA11" w:rsidR="00EF6FD6" w:rsidRPr="00846589" w:rsidRDefault="00EF6FD6" w:rsidP="00EF6FD6">
      <w:pPr>
        <w:widowControl w:val="0"/>
        <w:jc w:val="both"/>
        <w:rPr>
          <w:rFonts w:ascii="GHEA Grapalat" w:hAnsi="GHEA Grapalat"/>
          <w:b/>
          <w:sz w:val="20"/>
          <w:szCs w:val="20"/>
        </w:rPr>
      </w:pPr>
      <w:r w:rsidRPr="00846589">
        <w:rPr>
          <w:rFonts w:ascii="GHEA Grapalat" w:hAnsi="GHEA Grapalat"/>
          <w:b/>
          <w:sz w:val="20"/>
          <w:szCs w:val="20"/>
        </w:rPr>
        <w:t>Поставка продуктов питания осуществляется в соответствии с количествами, заказанными Заказчиком в предыдущий рабочий день.</w:t>
      </w:r>
    </w:p>
    <w:p w14:paraId="3B64CD3E" w14:textId="77777777" w:rsidR="007A6DFD" w:rsidRPr="00846589" w:rsidRDefault="007A6DFD" w:rsidP="00EF6FD6">
      <w:pPr>
        <w:widowControl w:val="0"/>
        <w:jc w:val="both"/>
        <w:rPr>
          <w:rFonts w:ascii="GHEA Grapalat" w:hAnsi="GHEA Grapalat"/>
          <w:b/>
          <w:sz w:val="20"/>
          <w:szCs w:val="20"/>
        </w:rPr>
      </w:pPr>
      <w:r w:rsidRPr="00846589">
        <w:rPr>
          <w:rFonts w:ascii="GHEA Grapalat" w:hAnsi="GHEA Grapalat"/>
          <w:b/>
          <w:sz w:val="20"/>
          <w:szCs w:val="20"/>
        </w:rPr>
        <w:t>Транспортировку и обработку пищевых продуктов до конечного пункта общественного питания осуществляет компания-поставщик собственными силами и средствами.</w:t>
      </w:r>
    </w:p>
    <w:p w14:paraId="25228FBA" w14:textId="77777777" w:rsidR="00EF6FD6" w:rsidRPr="00133FB6" w:rsidRDefault="00EF6FD6" w:rsidP="00EF6FD6">
      <w:pPr>
        <w:widowControl w:val="0"/>
        <w:jc w:val="both"/>
        <w:rPr>
          <w:rFonts w:ascii="GHEA Grapalat" w:hAnsi="GHEA Grapalat"/>
          <w:b/>
          <w:sz w:val="16"/>
          <w:szCs w:val="22"/>
        </w:rPr>
      </w:pPr>
      <w:r w:rsidRPr="00133FB6">
        <w:rPr>
          <w:rFonts w:ascii="GHEA Grapalat" w:hAnsi="GHEA Grapalat"/>
          <w:b/>
          <w:sz w:val="16"/>
          <w:szCs w:val="22"/>
        </w:rPr>
        <w:t>Обязательные требования к поставке.</w:t>
      </w:r>
    </w:p>
    <w:p w14:paraId="39F0A1FF"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В рамках договора поставка осуществляется по фактической посещаемости студентов, по заявке заказчика, в результате чего возможно уменьшение требуемых количеств продукции, указанных в договоре.</w:t>
      </w:r>
    </w:p>
    <w:p w14:paraId="5F837BCB"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Общие обязательные требования к товарной группе:</w:t>
      </w:r>
    </w:p>
    <w:p w14:paraId="5230F183"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Подготовлено в соответствии с «Техническим регламентом на соковую продукцию, полученную из фруктов и овощей», утвержденным решением № 882 от 9 декабря 2011 г. Комиссии Таможенного союза (ММ ТС 023/2011).</w:t>
      </w:r>
    </w:p>
    <w:p w14:paraId="3AAE1578"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Статья 9 Закона РА «О безопасности пищевых продуктов» и технического регламента «О безопасности зерна» (МУ ТС 015/2011), принятых решением Комиссии Таможенного союза №874 от 9 декабря 2011 года.</w:t>
      </w:r>
    </w:p>
    <w:p w14:paraId="437A5F21"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«О безопасности молока и молочной продукции», принятое решением № 67 от 9 октября 2013 года соответствующего Совета Евразийской экономической комиссии (ТС 033/2013).</w:t>
      </w:r>
    </w:p>
    <w:p w14:paraId="48A05A37"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Безопасность, упаковка и маркировка.</w:t>
      </w:r>
    </w:p>
    <w:p w14:paraId="4AB1D908"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согласно Решению Комиссии Таможенного союза «О безопасности пищевой продукции» от 9 декабря 2011 г. № 880 (СМ ТС 021/2011),</w:t>
      </w:r>
    </w:p>
    <w:p w14:paraId="23DFD4B6"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«Пищевая продукция в части ее маркировки», утвержденная решением № 881 от 9 декабря 2011 г. Комиссии Таможенного союза (СМ ТС 022/2011),</w:t>
      </w:r>
    </w:p>
    <w:p w14:paraId="5CF0048F" w14:textId="77777777" w:rsidR="00EF6FD6" w:rsidRPr="005839EB" w:rsidRDefault="00EF6FD6" w:rsidP="00EF6FD6">
      <w:pPr>
        <w:widowControl w:val="0"/>
        <w:jc w:val="both"/>
        <w:rPr>
          <w:rFonts w:ascii="GHEA Grapalat" w:hAnsi="GHEA Grapalat"/>
          <w:b/>
          <w:sz w:val="18"/>
        </w:rPr>
      </w:pPr>
      <w:r w:rsidRPr="005839EB">
        <w:rPr>
          <w:rFonts w:ascii="GHEA Grapalat" w:hAnsi="GHEA Grapalat"/>
          <w:b/>
          <w:sz w:val="18"/>
        </w:rPr>
        <w:t>• Статья 9 Закона РА «О безопасности пищевых продуктов» и подзаконные акты «О безопасности упаковки» (ММ ТС 005/2011), принятые Решением Комиссии Таможенного союза № 769 от 16 августа 2011 года.</w:t>
      </w:r>
    </w:p>
    <w:p w14:paraId="7EEBD5DC" w14:textId="77777777" w:rsidR="00EF6FD6" w:rsidRPr="00B138F3" w:rsidRDefault="00A64BA7" w:rsidP="00EF6FD6">
      <w:pPr>
        <w:widowControl w:val="0"/>
        <w:jc w:val="both"/>
        <w:rPr>
          <w:rFonts w:ascii="GHEA Grapalat" w:hAnsi="GHEA Grapalat"/>
        </w:rPr>
      </w:pPr>
      <w:r w:rsidRPr="00A64BA7">
        <w:rPr>
          <w:rFonts w:ascii="GHEA Grapalat" w:hAnsi="GHEA Grapalat"/>
          <w:b/>
          <w:sz w:val="18"/>
        </w:rPr>
        <w:t>• В рамках договора поставка осуществляется исходя из фактической посещаемости студентов, согласно заявке заказчика.</w:t>
      </w:r>
    </w:p>
    <w:p w14:paraId="3878590D" w14:textId="77777777" w:rsidR="00EF6FD6" w:rsidRPr="00D14592" w:rsidRDefault="00EF6FD6" w:rsidP="00EF6FD6">
      <w:pPr>
        <w:widowControl w:val="0"/>
        <w:jc w:val="both"/>
        <w:rPr>
          <w:rFonts w:ascii="GHEA Grapalat" w:hAnsi="GHEA Grapalat"/>
          <w:b/>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43CD2C1" w14:textId="77777777" w:rsidTr="00E22E51">
        <w:trPr>
          <w:jc w:val="center"/>
        </w:trPr>
        <w:tc>
          <w:tcPr>
            <w:tcW w:w="4536" w:type="dxa"/>
          </w:tcPr>
          <w:p w14:paraId="7BFD1293" w14:textId="77777777" w:rsidR="00071D1C" w:rsidRPr="00B138F3" w:rsidRDefault="00071D1C" w:rsidP="00C46EFA">
            <w:pPr>
              <w:widowControl w:val="0"/>
              <w:jc w:val="center"/>
              <w:rPr>
                <w:rFonts w:ascii="GHEA Grapalat" w:hAnsi="GHEA Grapalat" w:cs="Sylfaen"/>
                <w:b/>
                <w:bCs/>
              </w:rPr>
            </w:pPr>
            <w:r w:rsidRPr="00B138F3">
              <w:rPr>
                <w:rFonts w:ascii="GHEA Grapalat" w:hAnsi="GHEA Grapalat"/>
                <w:b/>
              </w:rPr>
              <w:t>ПОКУПАТЕЛЬ</w:t>
            </w:r>
          </w:p>
          <w:p w14:paraId="36BE7CDA" w14:textId="77777777"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w:t>
            </w:r>
          </w:p>
          <w:p w14:paraId="44C87CF4" w14:textId="77777777"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14:paraId="5A6E7A99" w14:textId="77777777" w:rsidR="00071D1C" w:rsidRPr="00B138F3" w:rsidRDefault="00071D1C" w:rsidP="00C46EFA">
            <w:pPr>
              <w:widowControl w:val="0"/>
              <w:jc w:val="center"/>
              <w:rPr>
                <w:rFonts w:ascii="GHEA Grapalat" w:hAnsi="GHEA Grapalat"/>
              </w:rPr>
            </w:pPr>
            <w:r w:rsidRPr="00B138F3">
              <w:rPr>
                <w:rFonts w:ascii="GHEA Grapalat" w:hAnsi="GHEA Grapalat"/>
              </w:rPr>
              <w:t>М. П.</w:t>
            </w:r>
          </w:p>
        </w:tc>
        <w:tc>
          <w:tcPr>
            <w:tcW w:w="760" w:type="dxa"/>
          </w:tcPr>
          <w:p w14:paraId="5B62373E" w14:textId="77777777" w:rsidR="00071D1C" w:rsidRPr="00B138F3" w:rsidRDefault="00071D1C" w:rsidP="00C46EFA">
            <w:pPr>
              <w:widowControl w:val="0"/>
              <w:jc w:val="center"/>
              <w:rPr>
                <w:rFonts w:ascii="GHEA Grapalat" w:hAnsi="GHEA Grapalat"/>
              </w:rPr>
            </w:pPr>
          </w:p>
        </w:tc>
        <w:tc>
          <w:tcPr>
            <w:tcW w:w="4343" w:type="dxa"/>
          </w:tcPr>
          <w:p w14:paraId="61EE226F" w14:textId="77777777" w:rsidR="00071D1C" w:rsidRPr="00B138F3" w:rsidRDefault="00071D1C" w:rsidP="00C46EFA">
            <w:pPr>
              <w:widowControl w:val="0"/>
              <w:jc w:val="center"/>
              <w:rPr>
                <w:rFonts w:ascii="GHEA Grapalat" w:hAnsi="GHEA Grapalat" w:cs="Sylfaen"/>
                <w:b/>
                <w:bCs/>
              </w:rPr>
            </w:pPr>
            <w:r w:rsidRPr="00B138F3">
              <w:rPr>
                <w:rFonts w:ascii="GHEA Grapalat" w:hAnsi="GHEA Grapalat"/>
                <w:b/>
              </w:rPr>
              <w:t>ПРОДАВЕЦ</w:t>
            </w:r>
          </w:p>
          <w:p w14:paraId="07ABDF29" w14:textId="77777777"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______________________</w:t>
            </w:r>
          </w:p>
          <w:p w14:paraId="679CCB69" w14:textId="77777777"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/подпись/</w:t>
            </w:r>
          </w:p>
          <w:p w14:paraId="053458BC" w14:textId="77777777" w:rsidR="00071D1C" w:rsidRPr="00B138F3" w:rsidRDefault="00071D1C" w:rsidP="00C46EFA">
            <w:pPr>
              <w:widowControl w:val="0"/>
              <w:jc w:val="center"/>
              <w:rPr>
                <w:rFonts w:ascii="GHEA Grapalat" w:hAnsi="GHEA Grapalat"/>
              </w:rPr>
            </w:pPr>
            <w:r w:rsidRPr="00B138F3">
              <w:rPr>
                <w:rFonts w:ascii="GHEA Grapalat" w:hAnsi="GHEA Grapalat"/>
              </w:rPr>
              <w:t>М. П.</w:t>
            </w:r>
          </w:p>
        </w:tc>
      </w:tr>
    </w:tbl>
    <w:p w14:paraId="6C6E0144" w14:textId="77777777" w:rsidR="00071D1C" w:rsidRPr="00B138F3" w:rsidRDefault="00071D1C" w:rsidP="00C46EFA">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53336EA9" w14:textId="77777777" w:rsidR="00071D1C" w:rsidRPr="00B138F3" w:rsidRDefault="00071D1C" w:rsidP="00C46EFA">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77292507" w14:textId="77777777" w:rsidR="00071D1C" w:rsidRPr="00B138F3" w:rsidRDefault="00071D1C" w:rsidP="00C46EFA">
      <w:pPr>
        <w:widowControl w:val="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4"/>
        <w:t>*</w:t>
      </w:r>
    </w:p>
    <w:p w14:paraId="007E835E" w14:textId="77777777" w:rsidR="00071D1C" w:rsidRPr="00B138F3" w:rsidRDefault="00071D1C" w:rsidP="00C46EFA">
      <w:pPr>
        <w:widowControl w:val="0"/>
        <w:jc w:val="right"/>
        <w:rPr>
          <w:rFonts w:ascii="GHEA Grapalat" w:hAnsi="GHEA Grapalat"/>
        </w:rPr>
      </w:pPr>
      <w:r w:rsidRPr="00B138F3">
        <w:rPr>
          <w:rFonts w:ascii="GHEA Grapalat" w:hAnsi="GHEA Grapalat"/>
        </w:rPr>
        <w:t>Драмов РА</w:t>
      </w:r>
    </w:p>
    <w:tbl>
      <w:tblPr>
        <w:tblW w:w="1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889"/>
        <w:gridCol w:w="1703"/>
        <w:gridCol w:w="758"/>
        <w:gridCol w:w="837"/>
        <w:gridCol w:w="647"/>
        <w:gridCol w:w="797"/>
        <w:gridCol w:w="626"/>
        <w:gridCol w:w="681"/>
        <w:gridCol w:w="664"/>
        <w:gridCol w:w="661"/>
        <w:gridCol w:w="864"/>
        <w:gridCol w:w="828"/>
        <w:gridCol w:w="727"/>
        <w:gridCol w:w="833"/>
        <w:gridCol w:w="737"/>
      </w:tblGrid>
      <w:tr w:rsidR="00B138F3" w:rsidRPr="00B138F3" w14:paraId="77231061" w14:textId="77777777" w:rsidTr="00533953">
        <w:trPr>
          <w:trHeight w:val="305"/>
          <w:jc w:val="center"/>
        </w:trPr>
        <w:tc>
          <w:tcPr>
            <w:tcW w:w="14800" w:type="dxa"/>
            <w:gridSpan w:val="16"/>
          </w:tcPr>
          <w:p w14:paraId="10827083" w14:textId="77777777" w:rsidR="00071D1C" w:rsidRPr="00B138F3" w:rsidRDefault="00071D1C" w:rsidP="00C46EFA">
            <w:pPr>
              <w:widowControl w:val="0"/>
              <w:jc w:val="center"/>
              <w:rPr>
                <w:rFonts w:ascii="GHEA Grapalat" w:hAnsi="GHEA Grapalat"/>
                <w:sz w:val="16"/>
                <w:szCs w:val="16"/>
              </w:rPr>
            </w:pPr>
            <w:r w:rsidRPr="00B138F3">
              <w:rPr>
                <w:rFonts w:ascii="GHEA Grapalat" w:hAnsi="GHEA Grapalat"/>
                <w:sz w:val="16"/>
                <w:szCs w:val="16"/>
              </w:rPr>
              <w:t>Товар</w:t>
            </w:r>
          </w:p>
        </w:tc>
      </w:tr>
      <w:tr w:rsidR="00BA6743" w:rsidRPr="00B138F3" w14:paraId="15C33410" w14:textId="77777777" w:rsidTr="003233EB">
        <w:trPr>
          <w:trHeight w:val="747"/>
          <w:jc w:val="center"/>
        </w:trPr>
        <w:tc>
          <w:tcPr>
            <w:tcW w:w="1548" w:type="dxa"/>
            <w:vMerge w:val="restart"/>
            <w:vAlign w:val="center"/>
          </w:tcPr>
          <w:p w14:paraId="173846D3" w14:textId="77777777" w:rsidR="00BA6743" w:rsidRPr="00B138F3" w:rsidRDefault="00BA6743" w:rsidP="00C46EFA">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889" w:type="dxa"/>
            <w:vMerge w:val="restart"/>
            <w:vAlign w:val="center"/>
          </w:tcPr>
          <w:p w14:paraId="6501C5F8" w14:textId="77777777" w:rsidR="00BA6743" w:rsidRPr="00B138F3" w:rsidRDefault="00BA6743" w:rsidP="00C46EFA">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3" w:type="dxa"/>
            <w:vMerge w:val="restart"/>
            <w:vAlign w:val="center"/>
          </w:tcPr>
          <w:p w14:paraId="1014B993" w14:textId="77777777" w:rsidR="00BA6743" w:rsidRPr="00B138F3" w:rsidRDefault="00BA6743" w:rsidP="00C46EFA">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660" w:type="dxa"/>
            <w:gridSpan w:val="13"/>
            <w:vAlign w:val="center"/>
          </w:tcPr>
          <w:p w14:paraId="06200742" w14:textId="77777777" w:rsidR="00BA6743" w:rsidRPr="00B138F3" w:rsidRDefault="00BA6743" w:rsidP="00D6346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E0BC7" w:rsidRPr="00D709B9">
              <w:rPr>
                <w:rFonts w:ascii="GHEA Grapalat" w:hAnsi="GHEA Grapalat"/>
                <w:sz w:val="16"/>
                <w:szCs w:val="16"/>
              </w:rPr>
              <w:t>2</w:t>
            </w:r>
            <w:r w:rsidR="00D6346F" w:rsidRPr="00D6346F">
              <w:rPr>
                <w:rFonts w:ascii="GHEA Grapalat" w:hAnsi="GHEA Grapalat"/>
                <w:sz w:val="16"/>
                <w:szCs w:val="16"/>
              </w:rPr>
              <w:t>4</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5"/>
              <w:t>**</w:t>
            </w:r>
          </w:p>
        </w:tc>
      </w:tr>
      <w:tr w:rsidR="00860816" w:rsidRPr="00B138F3" w14:paraId="13C11375" w14:textId="77777777" w:rsidTr="003233EB">
        <w:trPr>
          <w:trHeight w:val="594"/>
          <w:jc w:val="center"/>
        </w:trPr>
        <w:tc>
          <w:tcPr>
            <w:tcW w:w="1548" w:type="dxa"/>
            <w:vMerge/>
          </w:tcPr>
          <w:p w14:paraId="7CB10F6B" w14:textId="77777777" w:rsidR="00BA6743" w:rsidRPr="00B138F3" w:rsidRDefault="00BA6743" w:rsidP="00C46EFA">
            <w:pPr>
              <w:widowControl w:val="0"/>
              <w:jc w:val="center"/>
              <w:rPr>
                <w:rFonts w:ascii="GHEA Grapalat" w:hAnsi="GHEA Grapalat"/>
                <w:sz w:val="16"/>
                <w:szCs w:val="16"/>
              </w:rPr>
            </w:pPr>
          </w:p>
        </w:tc>
        <w:tc>
          <w:tcPr>
            <w:tcW w:w="1889" w:type="dxa"/>
            <w:vMerge/>
          </w:tcPr>
          <w:p w14:paraId="2FA97242" w14:textId="77777777" w:rsidR="00BA6743" w:rsidRPr="00B138F3" w:rsidRDefault="00BA6743" w:rsidP="00C46EFA">
            <w:pPr>
              <w:widowControl w:val="0"/>
              <w:jc w:val="center"/>
              <w:rPr>
                <w:rFonts w:ascii="GHEA Grapalat" w:hAnsi="GHEA Grapalat"/>
                <w:sz w:val="16"/>
                <w:szCs w:val="16"/>
              </w:rPr>
            </w:pPr>
          </w:p>
        </w:tc>
        <w:tc>
          <w:tcPr>
            <w:tcW w:w="1703" w:type="dxa"/>
            <w:vMerge/>
          </w:tcPr>
          <w:p w14:paraId="12912785" w14:textId="77777777" w:rsidR="00BA6743" w:rsidRPr="00B138F3" w:rsidRDefault="00BA6743" w:rsidP="00C46EFA">
            <w:pPr>
              <w:widowControl w:val="0"/>
              <w:jc w:val="center"/>
              <w:rPr>
                <w:rFonts w:ascii="GHEA Grapalat" w:hAnsi="GHEA Grapalat"/>
                <w:sz w:val="16"/>
                <w:szCs w:val="16"/>
              </w:rPr>
            </w:pPr>
          </w:p>
        </w:tc>
        <w:tc>
          <w:tcPr>
            <w:tcW w:w="758" w:type="dxa"/>
            <w:vAlign w:val="center"/>
          </w:tcPr>
          <w:p w14:paraId="65A5CF1D"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7" w:type="dxa"/>
            <w:vAlign w:val="center"/>
          </w:tcPr>
          <w:p w14:paraId="25077569" w14:textId="77777777" w:rsidR="00BA6743" w:rsidRPr="00B138F3" w:rsidRDefault="00BA6743" w:rsidP="00C46EFA">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47" w:type="dxa"/>
            <w:vAlign w:val="center"/>
          </w:tcPr>
          <w:p w14:paraId="2A3009DF"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97" w:type="dxa"/>
            <w:vAlign w:val="center"/>
          </w:tcPr>
          <w:p w14:paraId="0FF789DB" w14:textId="77777777" w:rsidR="00BA6743" w:rsidRPr="00B138F3" w:rsidRDefault="00BA6743" w:rsidP="00C46EFA">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26" w:type="dxa"/>
            <w:vAlign w:val="center"/>
          </w:tcPr>
          <w:p w14:paraId="267041DE"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81" w:type="dxa"/>
            <w:vAlign w:val="center"/>
          </w:tcPr>
          <w:p w14:paraId="3B9BBB0A"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64" w:type="dxa"/>
            <w:vAlign w:val="center"/>
          </w:tcPr>
          <w:p w14:paraId="60633CDB"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61" w:type="dxa"/>
            <w:vAlign w:val="center"/>
          </w:tcPr>
          <w:p w14:paraId="5A228FAC"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14:paraId="7AEEABD2"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8" w:type="dxa"/>
            <w:vAlign w:val="center"/>
          </w:tcPr>
          <w:p w14:paraId="31429E89"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27" w:type="dxa"/>
            <w:vAlign w:val="center"/>
          </w:tcPr>
          <w:p w14:paraId="63C8C25D"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3" w:type="dxa"/>
            <w:vAlign w:val="center"/>
          </w:tcPr>
          <w:p w14:paraId="27D54666" w14:textId="77777777" w:rsidR="00BA6743" w:rsidRPr="00B138F3" w:rsidRDefault="00BA6743" w:rsidP="00C46EFA">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37" w:type="dxa"/>
            <w:vAlign w:val="center"/>
          </w:tcPr>
          <w:p w14:paraId="3BFA7E03" w14:textId="77777777" w:rsidR="00BA6743" w:rsidRPr="00B138F3" w:rsidRDefault="00BA6743" w:rsidP="00C46EFA">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5595D" w:rsidRPr="00B138F3" w14:paraId="1779B92B" w14:textId="77777777" w:rsidTr="00487012">
        <w:trPr>
          <w:trHeight w:val="404"/>
          <w:jc w:val="center"/>
        </w:trPr>
        <w:tc>
          <w:tcPr>
            <w:tcW w:w="1548" w:type="dxa"/>
            <w:vAlign w:val="center"/>
          </w:tcPr>
          <w:p w14:paraId="7114253A" w14:textId="77777777" w:rsidR="00B5595D" w:rsidRPr="00A71D81" w:rsidRDefault="00B5595D" w:rsidP="00B5595D">
            <w:pPr>
              <w:jc w:val="center"/>
              <w:rPr>
                <w:rFonts w:ascii="GHEA Grapalat" w:hAnsi="GHEA Grapalat"/>
                <w:sz w:val="20"/>
              </w:rPr>
            </w:pPr>
            <w:r w:rsidRPr="00B50552">
              <w:rPr>
                <w:rFonts w:ascii="GHEA Grapalat" w:hAnsi="GHEA Grapalat" w:cs="Arial"/>
                <w:sz w:val="18"/>
                <w:szCs w:val="18"/>
              </w:rPr>
              <w:t>1</w:t>
            </w:r>
          </w:p>
        </w:tc>
        <w:tc>
          <w:tcPr>
            <w:tcW w:w="1889" w:type="dxa"/>
            <w:vAlign w:val="center"/>
          </w:tcPr>
          <w:p w14:paraId="2CE504FA" w14:textId="3FF7A463" w:rsidR="00B5595D" w:rsidRPr="00F9466A" w:rsidRDefault="00B5595D" w:rsidP="00B5595D">
            <w:pPr>
              <w:jc w:val="center"/>
              <w:rPr>
                <w:rFonts w:ascii="GHEA Grapalat" w:hAnsi="GHEA Grapalat"/>
                <w:sz w:val="20"/>
              </w:rPr>
            </w:pPr>
            <w:r w:rsidRPr="00F77A1C">
              <w:rPr>
                <w:rFonts w:ascii="GHEA Grapalat" w:hAnsi="GHEA Grapalat"/>
                <w:sz w:val="18"/>
                <w:szCs w:val="18"/>
              </w:rPr>
              <w:t>15</w:t>
            </w:r>
            <w:r>
              <w:rPr>
                <w:rFonts w:ascii="GHEA Grapalat" w:hAnsi="GHEA Grapalat"/>
                <w:sz w:val="18"/>
                <w:szCs w:val="18"/>
                <w:lang w:val="hy-AM"/>
              </w:rPr>
              <w:t>811100</w:t>
            </w:r>
          </w:p>
        </w:tc>
        <w:tc>
          <w:tcPr>
            <w:tcW w:w="1703" w:type="dxa"/>
            <w:vAlign w:val="center"/>
          </w:tcPr>
          <w:p w14:paraId="68FCBBAA" w14:textId="1A6A3BB7" w:rsidR="00B5595D" w:rsidRPr="00284EBD" w:rsidRDefault="00B5595D" w:rsidP="00B5595D">
            <w:pPr>
              <w:pStyle w:val="BodyTextIndent2"/>
              <w:spacing w:line="240" w:lineRule="auto"/>
              <w:ind w:firstLine="0"/>
              <w:jc w:val="center"/>
              <w:rPr>
                <w:rFonts w:ascii="GHEA Grapalat" w:hAnsi="GHEA Grapalat"/>
                <w:b/>
                <w:u w:val="single"/>
                <w:vertAlign w:val="subscript"/>
              </w:rPr>
            </w:pPr>
            <w:r w:rsidRPr="00BE2F44">
              <w:rPr>
                <w:rFonts w:ascii="GHEA Grapalat" w:hAnsi="GHEA Grapalat"/>
                <w:bCs/>
              </w:rPr>
              <w:t>Хлеб</w:t>
            </w:r>
          </w:p>
        </w:tc>
        <w:tc>
          <w:tcPr>
            <w:tcW w:w="758" w:type="dxa"/>
            <w:vAlign w:val="center"/>
          </w:tcPr>
          <w:p w14:paraId="42B86896" w14:textId="55B8803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379117B0" w14:textId="221B5297"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54468291" w14:textId="4C90795D"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300BE764" w14:textId="7A62FE57"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53B8C4B0" w14:textId="7CCF910E"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725E7A36" w14:textId="16A6955C"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2D836780" w14:textId="50EB7EC5"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252652F9" w14:textId="2CDF9D6D"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4A49DA25" w14:textId="3C8690E1"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0E42A66B" w14:textId="347EE5F0" w:rsidR="00B5595D" w:rsidRPr="00495573" w:rsidRDefault="00B5595D" w:rsidP="00B5595D">
            <w:pPr>
              <w:ind w:left="-51" w:right="-69"/>
              <w:jc w:val="center"/>
              <w:rPr>
                <w:rFonts w:ascii="GHEA Grapalat" w:hAnsi="GHEA Grapalat" w:cs="Arial"/>
                <w:sz w:val="18"/>
                <w:szCs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2DF71CB5" w14:textId="7877C6C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7C150A51" w14:textId="049F0BBF"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4E39B8F7" w14:textId="5EE7DF9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5098E6BC" w14:textId="77777777" w:rsidTr="00487012">
        <w:trPr>
          <w:trHeight w:val="404"/>
          <w:jc w:val="center"/>
        </w:trPr>
        <w:tc>
          <w:tcPr>
            <w:tcW w:w="1548" w:type="dxa"/>
            <w:vAlign w:val="center"/>
          </w:tcPr>
          <w:p w14:paraId="33C16D81" w14:textId="77777777" w:rsidR="00B5595D" w:rsidRPr="00A71D81" w:rsidRDefault="00B5595D" w:rsidP="00B5595D">
            <w:pPr>
              <w:jc w:val="center"/>
              <w:rPr>
                <w:rFonts w:ascii="GHEA Grapalat" w:hAnsi="GHEA Grapalat"/>
                <w:sz w:val="20"/>
              </w:rPr>
            </w:pPr>
            <w:r w:rsidRPr="00B50552">
              <w:rPr>
                <w:rFonts w:ascii="GHEA Grapalat" w:hAnsi="GHEA Grapalat" w:cs="Arial"/>
                <w:sz w:val="18"/>
                <w:szCs w:val="18"/>
              </w:rPr>
              <w:t>2</w:t>
            </w:r>
          </w:p>
        </w:tc>
        <w:tc>
          <w:tcPr>
            <w:tcW w:w="1889" w:type="dxa"/>
            <w:vAlign w:val="center"/>
          </w:tcPr>
          <w:p w14:paraId="1E92C143" w14:textId="78819579" w:rsidR="00B5595D" w:rsidRPr="00F9466A" w:rsidRDefault="00B5595D" w:rsidP="00B5595D">
            <w:pPr>
              <w:jc w:val="center"/>
              <w:rPr>
                <w:rFonts w:ascii="GHEA Grapalat" w:hAnsi="GHEA Grapalat"/>
                <w:sz w:val="20"/>
              </w:rPr>
            </w:pPr>
            <w:r w:rsidRPr="00F77A1C">
              <w:rPr>
                <w:rFonts w:ascii="GHEA Grapalat" w:hAnsi="GHEA Grapalat"/>
                <w:sz w:val="18"/>
                <w:szCs w:val="18"/>
              </w:rPr>
              <w:t>03211300</w:t>
            </w:r>
          </w:p>
        </w:tc>
        <w:tc>
          <w:tcPr>
            <w:tcW w:w="1703" w:type="dxa"/>
            <w:vAlign w:val="center"/>
          </w:tcPr>
          <w:p w14:paraId="7F0CE12E" w14:textId="1E50336D" w:rsidR="00B5595D" w:rsidRDefault="00B5595D" w:rsidP="00B5595D">
            <w:pPr>
              <w:pStyle w:val="BodyTextIndent2"/>
              <w:spacing w:line="240" w:lineRule="auto"/>
              <w:ind w:firstLine="0"/>
              <w:jc w:val="center"/>
              <w:rPr>
                <w:rFonts w:ascii="GHEA Grapalat" w:hAnsi="GHEA Grapalat" w:cs="Arial"/>
              </w:rPr>
            </w:pPr>
            <w:r w:rsidRPr="00BE2F44">
              <w:rPr>
                <w:rFonts w:ascii="GHEA Grapalat" w:hAnsi="GHEA Grapalat"/>
                <w:bCs/>
              </w:rPr>
              <w:t>Рис</w:t>
            </w:r>
          </w:p>
        </w:tc>
        <w:tc>
          <w:tcPr>
            <w:tcW w:w="758" w:type="dxa"/>
            <w:vAlign w:val="center"/>
          </w:tcPr>
          <w:p w14:paraId="2C27AA9B" w14:textId="14020B0D"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08C8D0C2" w14:textId="075D175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1AFD4ACA" w14:textId="1B2C244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022AF696" w14:textId="0FD7ADE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45428BBE" w14:textId="56D70833"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24F7DB28" w14:textId="67596F2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539F63EC" w14:textId="33AE581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24C93F22" w14:textId="26F8C6E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5787D27E" w14:textId="2534DD5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10A30F22" w14:textId="599A35A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5A883948" w14:textId="3220DF77"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370A6642" w14:textId="03D7F74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2501C96B" w14:textId="1A13D7C3"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107497D2" w14:textId="77777777" w:rsidTr="00487012">
        <w:trPr>
          <w:trHeight w:val="404"/>
          <w:jc w:val="center"/>
        </w:trPr>
        <w:tc>
          <w:tcPr>
            <w:tcW w:w="1548" w:type="dxa"/>
            <w:vAlign w:val="center"/>
          </w:tcPr>
          <w:p w14:paraId="14D8A479" w14:textId="77777777" w:rsidR="00B5595D" w:rsidRDefault="00B5595D" w:rsidP="00B5595D">
            <w:pPr>
              <w:jc w:val="center"/>
              <w:rPr>
                <w:rFonts w:ascii="GHEA Grapalat" w:hAnsi="GHEA Grapalat"/>
                <w:sz w:val="20"/>
              </w:rPr>
            </w:pPr>
            <w:r w:rsidRPr="00B50552">
              <w:rPr>
                <w:rFonts w:ascii="GHEA Grapalat" w:hAnsi="GHEA Grapalat" w:cs="Arial"/>
                <w:sz w:val="18"/>
                <w:szCs w:val="18"/>
              </w:rPr>
              <w:t>3</w:t>
            </w:r>
          </w:p>
        </w:tc>
        <w:tc>
          <w:tcPr>
            <w:tcW w:w="1889" w:type="dxa"/>
            <w:vAlign w:val="center"/>
          </w:tcPr>
          <w:p w14:paraId="562A7831" w14:textId="05D1A8CE" w:rsidR="00B5595D" w:rsidRPr="00F9466A" w:rsidRDefault="00B5595D" w:rsidP="00B5595D">
            <w:pPr>
              <w:jc w:val="center"/>
              <w:rPr>
                <w:rFonts w:ascii="GHEA Grapalat" w:hAnsi="GHEA Grapalat"/>
                <w:sz w:val="20"/>
              </w:rPr>
            </w:pPr>
            <w:r w:rsidRPr="00F77A1C">
              <w:rPr>
                <w:rFonts w:ascii="GHEA Grapalat" w:hAnsi="GHEA Grapalat"/>
                <w:sz w:val="18"/>
                <w:szCs w:val="18"/>
              </w:rPr>
              <w:t>15851100</w:t>
            </w:r>
          </w:p>
        </w:tc>
        <w:tc>
          <w:tcPr>
            <w:tcW w:w="1703" w:type="dxa"/>
            <w:vAlign w:val="center"/>
          </w:tcPr>
          <w:p w14:paraId="3651DF85" w14:textId="57458FE5" w:rsidR="00B5595D" w:rsidRDefault="00B5595D" w:rsidP="00B5595D">
            <w:pPr>
              <w:pStyle w:val="BodyTextIndent2"/>
              <w:spacing w:line="240" w:lineRule="auto"/>
              <w:ind w:firstLine="0"/>
              <w:jc w:val="center"/>
              <w:rPr>
                <w:rFonts w:ascii="GHEA Grapalat" w:hAnsi="GHEA Grapalat"/>
                <w:b/>
              </w:rPr>
            </w:pPr>
            <w:r w:rsidRPr="00BE2F44">
              <w:rPr>
                <w:rFonts w:ascii="GHEA Grapalat" w:hAnsi="GHEA Grapalat"/>
                <w:bCs/>
              </w:rPr>
              <w:t>Макароны</w:t>
            </w:r>
          </w:p>
        </w:tc>
        <w:tc>
          <w:tcPr>
            <w:tcW w:w="758" w:type="dxa"/>
            <w:vAlign w:val="center"/>
          </w:tcPr>
          <w:p w14:paraId="7DF8C47C" w14:textId="3B00BC38"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4B96BAB6" w14:textId="3A060E44"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7085C715" w14:textId="56610E2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57337134" w14:textId="548609B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6B8ACC67" w14:textId="261BF57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46D07691" w14:textId="0167DC9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466168ED" w14:textId="12643B13"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2203142E" w14:textId="372D32E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6B29F882" w14:textId="1D0B61A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442F7E39" w14:textId="3F12EB0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6D0A393B" w14:textId="68204F5C"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3C42752F" w14:textId="79FF5C73"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5C966384" w14:textId="65866380"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36903CCB" w14:textId="77777777" w:rsidTr="00487012">
        <w:trPr>
          <w:trHeight w:val="404"/>
          <w:jc w:val="center"/>
        </w:trPr>
        <w:tc>
          <w:tcPr>
            <w:tcW w:w="1548" w:type="dxa"/>
            <w:vAlign w:val="center"/>
          </w:tcPr>
          <w:p w14:paraId="63F11719" w14:textId="77777777" w:rsidR="00B5595D" w:rsidRDefault="00B5595D" w:rsidP="00B5595D">
            <w:pPr>
              <w:jc w:val="center"/>
              <w:rPr>
                <w:rFonts w:ascii="GHEA Grapalat" w:hAnsi="GHEA Grapalat"/>
                <w:sz w:val="20"/>
              </w:rPr>
            </w:pPr>
            <w:r w:rsidRPr="00B50552">
              <w:rPr>
                <w:rFonts w:ascii="GHEA Grapalat" w:hAnsi="GHEA Grapalat" w:cs="Arial"/>
                <w:sz w:val="18"/>
                <w:szCs w:val="18"/>
              </w:rPr>
              <w:t>4</w:t>
            </w:r>
          </w:p>
        </w:tc>
        <w:tc>
          <w:tcPr>
            <w:tcW w:w="1889" w:type="dxa"/>
            <w:vAlign w:val="center"/>
          </w:tcPr>
          <w:p w14:paraId="331002AF" w14:textId="22AE32B6" w:rsidR="00B5595D" w:rsidRPr="00F9466A" w:rsidRDefault="00B5595D" w:rsidP="00B5595D">
            <w:pPr>
              <w:jc w:val="center"/>
              <w:rPr>
                <w:rFonts w:ascii="GHEA Grapalat" w:hAnsi="GHEA Grapalat"/>
                <w:sz w:val="20"/>
              </w:rPr>
            </w:pPr>
            <w:r w:rsidRPr="00F77A1C">
              <w:rPr>
                <w:rFonts w:ascii="GHEA Grapalat" w:hAnsi="GHEA Grapalat"/>
                <w:sz w:val="18"/>
                <w:szCs w:val="18"/>
              </w:rPr>
              <w:t>15616000</w:t>
            </w:r>
          </w:p>
        </w:tc>
        <w:tc>
          <w:tcPr>
            <w:tcW w:w="1703" w:type="dxa"/>
            <w:vAlign w:val="center"/>
          </w:tcPr>
          <w:p w14:paraId="0843BCEF" w14:textId="0FDC46E3" w:rsidR="00B5595D" w:rsidRDefault="00B5595D" w:rsidP="00B5595D">
            <w:pPr>
              <w:pStyle w:val="BodyTextIndent2"/>
              <w:spacing w:line="240" w:lineRule="auto"/>
              <w:ind w:firstLine="0"/>
              <w:jc w:val="center"/>
              <w:rPr>
                <w:rFonts w:ascii="GHEA Grapalat" w:hAnsi="GHEA Grapalat"/>
                <w:b/>
              </w:rPr>
            </w:pPr>
            <w:r w:rsidRPr="00BE2F44">
              <w:rPr>
                <w:rFonts w:ascii="GHEA Grapalat" w:hAnsi="GHEA Grapalat"/>
                <w:bCs/>
              </w:rPr>
              <w:t>Гречка</w:t>
            </w:r>
          </w:p>
        </w:tc>
        <w:tc>
          <w:tcPr>
            <w:tcW w:w="758" w:type="dxa"/>
            <w:vAlign w:val="center"/>
          </w:tcPr>
          <w:p w14:paraId="29B3C9A2" w14:textId="0236D664"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714B1727" w14:textId="75C42C8A"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68C4220F" w14:textId="12F19A7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475B930F" w14:textId="3B1F970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1F2578B9" w14:textId="1305DE6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7B95159D" w14:textId="0CA0951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216B2205" w14:textId="57DA646C"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2604E891" w14:textId="18CDD61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255AD8D8" w14:textId="730312F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293DABF7" w14:textId="43114AB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3DFADFDF" w14:textId="3F609F23"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5C6B503E" w14:textId="57C15C90"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1BF23963" w14:textId="5DD1256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64630BC6" w14:textId="77777777" w:rsidTr="00B36413">
        <w:trPr>
          <w:trHeight w:val="404"/>
          <w:jc w:val="center"/>
        </w:trPr>
        <w:tc>
          <w:tcPr>
            <w:tcW w:w="1548" w:type="dxa"/>
            <w:vAlign w:val="center"/>
          </w:tcPr>
          <w:p w14:paraId="2E283E3E" w14:textId="2533EA9D" w:rsidR="00B5595D" w:rsidRPr="005154F9" w:rsidRDefault="00B5595D" w:rsidP="00B5595D">
            <w:pPr>
              <w:jc w:val="center"/>
              <w:rPr>
                <w:rFonts w:ascii="GHEA Grapalat" w:hAnsi="GHEA Grapalat"/>
                <w:sz w:val="20"/>
                <w:lang w:val="en-US"/>
              </w:rPr>
            </w:pPr>
            <w:r>
              <w:rPr>
                <w:rFonts w:ascii="GHEA Grapalat" w:hAnsi="GHEA Grapalat"/>
                <w:sz w:val="20"/>
                <w:lang w:val="en-US"/>
              </w:rPr>
              <w:t>5</w:t>
            </w:r>
          </w:p>
        </w:tc>
        <w:tc>
          <w:tcPr>
            <w:tcW w:w="1889" w:type="dxa"/>
            <w:vAlign w:val="center"/>
          </w:tcPr>
          <w:p w14:paraId="58E88F2A" w14:textId="109832FB" w:rsidR="00B5595D" w:rsidRPr="00F9466A" w:rsidRDefault="00B5595D" w:rsidP="00B5595D">
            <w:pPr>
              <w:jc w:val="center"/>
              <w:rPr>
                <w:rFonts w:ascii="GHEA Grapalat" w:hAnsi="GHEA Grapalat"/>
                <w:sz w:val="20"/>
              </w:rPr>
            </w:pPr>
            <w:r w:rsidRPr="00F77A1C">
              <w:rPr>
                <w:rFonts w:ascii="GHEA Grapalat" w:hAnsi="GHEA Grapalat"/>
                <w:sz w:val="18"/>
                <w:szCs w:val="18"/>
              </w:rPr>
              <w:t>15</w:t>
            </w:r>
            <w:r>
              <w:rPr>
                <w:rFonts w:ascii="GHEA Grapalat" w:hAnsi="GHEA Grapalat"/>
                <w:sz w:val="18"/>
                <w:szCs w:val="18"/>
                <w:lang w:val="hy-AM"/>
              </w:rPr>
              <w:t>421100</w:t>
            </w:r>
          </w:p>
        </w:tc>
        <w:tc>
          <w:tcPr>
            <w:tcW w:w="1703" w:type="dxa"/>
            <w:vAlign w:val="center"/>
          </w:tcPr>
          <w:p w14:paraId="6CC91266" w14:textId="39E889B8"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Подсолнечное</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масло</w:t>
            </w:r>
            <w:proofErr w:type="spellEnd"/>
          </w:p>
        </w:tc>
        <w:tc>
          <w:tcPr>
            <w:tcW w:w="758" w:type="dxa"/>
            <w:vAlign w:val="center"/>
          </w:tcPr>
          <w:p w14:paraId="78D3D294" w14:textId="5EDDC75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71427DF6" w14:textId="15B5380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1EE72C7F" w14:textId="25F41F4C"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25A2CDCB" w14:textId="325BE68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71BDAD6D" w14:textId="6C62CE8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14B30FC8" w14:textId="029F9FB3"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347135C3" w14:textId="5E7892A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762845F7" w14:textId="32B1B04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0211038E" w14:textId="28BA8BD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61C20493" w14:textId="7DFF197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6B3658C3" w14:textId="188B41FD"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1EF82E1F" w14:textId="12CC5D64"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320E29B6" w14:textId="16EAA1A8"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77089CD0" w14:textId="77777777" w:rsidTr="00B36413">
        <w:trPr>
          <w:trHeight w:val="404"/>
          <w:jc w:val="center"/>
        </w:trPr>
        <w:tc>
          <w:tcPr>
            <w:tcW w:w="1548" w:type="dxa"/>
            <w:vAlign w:val="center"/>
          </w:tcPr>
          <w:p w14:paraId="46C790E8" w14:textId="53BC50E4" w:rsidR="00B5595D" w:rsidRPr="005154F9" w:rsidRDefault="00B5595D" w:rsidP="00B5595D">
            <w:pPr>
              <w:jc w:val="center"/>
              <w:rPr>
                <w:rFonts w:ascii="GHEA Grapalat" w:hAnsi="GHEA Grapalat"/>
                <w:sz w:val="20"/>
                <w:lang w:val="en-US"/>
              </w:rPr>
            </w:pPr>
            <w:r>
              <w:rPr>
                <w:rFonts w:ascii="GHEA Grapalat" w:hAnsi="GHEA Grapalat"/>
                <w:sz w:val="20"/>
                <w:lang w:val="en-US"/>
              </w:rPr>
              <w:t>6</w:t>
            </w:r>
          </w:p>
        </w:tc>
        <w:tc>
          <w:tcPr>
            <w:tcW w:w="1889" w:type="dxa"/>
            <w:vAlign w:val="center"/>
          </w:tcPr>
          <w:p w14:paraId="710EF649" w14:textId="28F83D13" w:rsidR="00B5595D" w:rsidRPr="00F9466A" w:rsidRDefault="00B5595D" w:rsidP="00B5595D">
            <w:pPr>
              <w:jc w:val="center"/>
              <w:rPr>
                <w:rFonts w:ascii="GHEA Grapalat" w:hAnsi="GHEA Grapalat"/>
                <w:sz w:val="20"/>
              </w:rPr>
            </w:pPr>
            <w:r w:rsidRPr="00F77A1C">
              <w:rPr>
                <w:rFonts w:ascii="GHEA Grapalat" w:hAnsi="GHEA Grapalat"/>
                <w:sz w:val="18"/>
                <w:szCs w:val="18"/>
              </w:rPr>
              <w:t>15331154</w:t>
            </w:r>
          </w:p>
        </w:tc>
        <w:tc>
          <w:tcPr>
            <w:tcW w:w="1703" w:type="dxa"/>
            <w:vAlign w:val="center"/>
          </w:tcPr>
          <w:p w14:paraId="660B3ED6" w14:textId="564BC496"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Горох</w:t>
            </w:r>
            <w:proofErr w:type="spellEnd"/>
          </w:p>
        </w:tc>
        <w:tc>
          <w:tcPr>
            <w:tcW w:w="758" w:type="dxa"/>
            <w:vAlign w:val="center"/>
          </w:tcPr>
          <w:p w14:paraId="58767C5F" w14:textId="6EEA225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548E202D" w14:textId="46CDEDC2"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6B754C1E" w14:textId="23B3753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0DF5F8B6" w14:textId="77F9F675"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3053217B" w14:textId="41B4C91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00382A7A" w14:textId="60AA67D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05C2460B" w14:textId="275C405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0905BE8F" w14:textId="1066A14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3C6C3C64" w14:textId="05DFDA0C"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1F55A415" w14:textId="1DEDC5A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33846A09" w14:textId="44EEC57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79E49BC8" w14:textId="7B8DC18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5239308E" w14:textId="36C7218F"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6DFBFB10" w14:textId="77777777" w:rsidTr="00B36413">
        <w:trPr>
          <w:trHeight w:val="404"/>
          <w:jc w:val="center"/>
        </w:trPr>
        <w:tc>
          <w:tcPr>
            <w:tcW w:w="1548" w:type="dxa"/>
            <w:vAlign w:val="center"/>
          </w:tcPr>
          <w:p w14:paraId="2074C09D" w14:textId="7A781C15" w:rsidR="00B5595D" w:rsidRPr="005154F9" w:rsidRDefault="00B5595D" w:rsidP="00B5595D">
            <w:pPr>
              <w:jc w:val="center"/>
              <w:rPr>
                <w:rFonts w:ascii="GHEA Grapalat" w:hAnsi="GHEA Grapalat"/>
                <w:sz w:val="20"/>
                <w:lang w:val="en-US"/>
              </w:rPr>
            </w:pPr>
            <w:r>
              <w:rPr>
                <w:rFonts w:ascii="GHEA Grapalat" w:hAnsi="GHEA Grapalat"/>
                <w:sz w:val="20"/>
                <w:lang w:val="en-US"/>
              </w:rPr>
              <w:t>7</w:t>
            </w:r>
          </w:p>
        </w:tc>
        <w:tc>
          <w:tcPr>
            <w:tcW w:w="1889" w:type="dxa"/>
            <w:vAlign w:val="center"/>
          </w:tcPr>
          <w:p w14:paraId="3A0E13FD" w14:textId="33C1A1A8" w:rsidR="00B5595D" w:rsidRPr="00F9466A" w:rsidRDefault="00B5595D" w:rsidP="00B5595D">
            <w:pPr>
              <w:jc w:val="center"/>
              <w:rPr>
                <w:rFonts w:ascii="GHEA Grapalat" w:hAnsi="GHEA Grapalat"/>
                <w:sz w:val="20"/>
              </w:rPr>
            </w:pPr>
            <w:r w:rsidRPr="00F77A1C">
              <w:rPr>
                <w:rFonts w:ascii="GHEA Grapalat" w:hAnsi="GHEA Grapalat"/>
                <w:sz w:val="18"/>
                <w:szCs w:val="18"/>
              </w:rPr>
              <w:t>1533115</w:t>
            </w:r>
            <w:r>
              <w:rPr>
                <w:rFonts w:ascii="GHEA Grapalat" w:hAnsi="GHEA Grapalat"/>
                <w:sz w:val="18"/>
                <w:szCs w:val="18"/>
                <w:lang w:val="hy-AM"/>
              </w:rPr>
              <w:t>3</w:t>
            </w:r>
          </w:p>
        </w:tc>
        <w:tc>
          <w:tcPr>
            <w:tcW w:w="1703" w:type="dxa"/>
            <w:vAlign w:val="center"/>
          </w:tcPr>
          <w:p w14:paraId="4921994A" w14:textId="26638AD7"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Чечевица</w:t>
            </w:r>
            <w:proofErr w:type="spellEnd"/>
          </w:p>
        </w:tc>
        <w:tc>
          <w:tcPr>
            <w:tcW w:w="758" w:type="dxa"/>
            <w:vAlign w:val="center"/>
          </w:tcPr>
          <w:p w14:paraId="2902978E" w14:textId="33239C71"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637CFD19" w14:textId="34F4CA76"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4D06921B" w14:textId="7C85644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101FF07A" w14:textId="7C32CC9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3459238E" w14:textId="4E5AC9F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5AB5D101" w14:textId="778C9F7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0C200C14" w14:textId="5BA8EA3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447C0048" w14:textId="7D97B2B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642399A7" w14:textId="3747AE4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44CA9128" w14:textId="2AFAF689"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2A2F7E2E" w14:textId="7AA43D3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7B086B98" w14:textId="3C5A9D3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0D14B1F7" w14:textId="0C90B13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5F6F6195" w14:textId="77777777" w:rsidTr="00B36413">
        <w:trPr>
          <w:trHeight w:val="404"/>
          <w:jc w:val="center"/>
        </w:trPr>
        <w:tc>
          <w:tcPr>
            <w:tcW w:w="1548" w:type="dxa"/>
            <w:vAlign w:val="center"/>
          </w:tcPr>
          <w:p w14:paraId="76DB86B3" w14:textId="6CDA48FD" w:rsidR="00B5595D" w:rsidRPr="005154F9" w:rsidRDefault="00B5595D" w:rsidP="00B5595D">
            <w:pPr>
              <w:jc w:val="center"/>
              <w:rPr>
                <w:rFonts w:ascii="GHEA Grapalat" w:hAnsi="GHEA Grapalat"/>
                <w:sz w:val="20"/>
                <w:lang w:val="en-US"/>
              </w:rPr>
            </w:pPr>
            <w:r>
              <w:rPr>
                <w:rFonts w:ascii="GHEA Grapalat" w:hAnsi="GHEA Grapalat"/>
                <w:sz w:val="20"/>
                <w:lang w:val="en-US"/>
              </w:rPr>
              <w:t>8</w:t>
            </w:r>
          </w:p>
        </w:tc>
        <w:tc>
          <w:tcPr>
            <w:tcW w:w="1889" w:type="dxa"/>
            <w:vAlign w:val="center"/>
          </w:tcPr>
          <w:p w14:paraId="5ECB84D3" w14:textId="53D227A8" w:rsidR="00B5595D" w:rsidRPr="00F9466A" w:rsidRDefault="00B5595D" w:rsidP="00B5595D">
            <w:pPr>
              <w:jc w:val="center"/>
              <w:rPr>
                <w:rFonts w:ascii="GHEA Grapalat" w:hAnsi="GHEA Grapalat"/>
                <w:sz w:val="20"/>
              </w:rPr>
            </w:pPr>
            <w:r w:rsidRPr="00F77A1C">
              <w:rPr>
                <w:rFonts w:ascii="GHEA Grapalat" w:hAnsi="GHEA Grapalat"/>
                <w:sz w:val="18"/>
                <w:szCs w:val="18"/>
              </w:rPr>
              <w:t>1533115</w:t>
            </w:r>
            <w:r>
              <w:rPr>
                <w:rFonts w:ascii="GHEA Grapalat" w:hAnsi="GHEA Grapalat"/>
                <w:sz w:val="18"/>
                <w:szCs w:val="18"/>
                <w:lang w:val="hy-AM"/>
              </w:rPr>
              <w:t>1</w:t>
            </w:r>
          </w:p>
        </w:tc>
        <w:tc>
          <w:tcPr>
            <w:tcW w:w="1703" w:type="dxa"/>
            <w:vAlign w:val="center"/>
          </w:tcPr>
          <w:p w14:paraId="40B37FF9" w14:textId="404831CC"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Бобы</w:t>
            </w:r>
            <w:proofErr w:type="spellEnd"/>
          </w:p>
        </w:tc>
        <w:tc>
          <w:tcPr>
            <w:tcW w:w="758" w:type="dxa"/>
            <w:vAlign w:val="center"/>
          </w:tcPr>
          <w:p w14:paraId="41414DD2" w14:textId="647ECF0A"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01534D61" w14:textId="08958822"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73CC3EC7" w14:textId="2E30ADB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7D914F80" w14:textId="475AC55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4AA3ECF1" w14:textId="4EC7D84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0DC5B4BE" w14:textId="7C4BAB8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74B392AB" w14:textId="6DD53D2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280EAC6C" w14:textId="7D39D34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55F98047" w14:textId="699E16F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5FBB03D9" w14:textId="72624B13"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248F96CB" w14:textId="20AE48E2"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33989FFF" w14:textId="7443E9E3"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013EC099" w14:textId="37218E5A"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10286C3C" w14:textId="77777777" w:rsidTr="00B36413">
        <w:trPr>
          <w:trHeight w:val="404"/>
          <w:jc w:val="center"/>
        </w:trPr>
        <w:tc>
          <w:tcPr>
            <w:tcW w:w="1548" w:type="dxa"/>
            <w:vAlign w:val="center"/>
          </w:tcPr>
          <w:p w14:paraId="4EFF6D37" w14:textId="0D2EF964" w:rsidR="00B5595D" w:rsidRPr="005154F9" w:rsidRDefault="00B5595D" w:rsidP="00B5595D">
            <w:pPr>
              <w:jc w:val="center"/>
              <w:rPr>
                <w:rFonts w:ascii="GHEA Grapalat" w:hAnsi="GHEA Grapalat"/>
                <w:sz w:val="20"/>
                <w:lang w:val="en-US"/>
              </w:rPr>
            </w:pPr>
            <w:r>
              <w:rPr>
                <w:rFonts w:ascii="GHEA Grapalat" w:hAnsi="GHEA Grapalat"/>
                <w:sz w:val="20"/>
                <w:lang w:val="en-US"/>
              </w:rPr>
              <w:t>9</w:t>
            </w:r>
          </w:p>
        </w:tc>
        <w:tc>
          <w:tcPr>
            <w:tcW w:w="1889" w:type="dxa"/>
            <w:vAlign w:val="center"/>
          </w:tcPr>
          <w:p w14:paraId="380DC55A" w14:textId="2CAB29D0" w:rsidR="00B5595D" w:rsidRPr="00F9466A" w:rsidRDefault="00B5595D" w:rsidP="00B5595D">
            <w:pPr>
              <w:jc w:val="center"/>
              <w:rPr>
                <w:rFonts w:ascii="GHEA Grapalat" w:hAnsi="GHEA Grapalat"/>
                <w:sz w:val="20"/>
              </w:rPr>
            </w:pPr>
            <w:r w:rsidRPr="00F77A1C">
              <w:rPr>
                <w:rFonts w:ascii="GHEA Grapalat" w:hAnsi="GHEA Grapalat"/>
                <w:sz w:val="18"/>
                <w:szCs w:val="18"/>
              </w:rPr>
              <w:t>15541200</w:t>
            </w:r>
          </w:p>
        </w:tc>
        <w:tc>
          <w:tcPr>
            <w:tcW w:w="1703" w:type="dxa"/>
            <w:vAlign w:val="center"/>
          </w:tcPr>
          <w:p w14:paraId="0358D688" w14:textId="3D6FEE13"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Сыр</w:t>
            </w:r>
            <w:proofErr w:type="spellEnd"/>
          </w:p>
        </w:tc>
        <w:tc>
          <w:tcPr>
            <w:tcW w:w="758" w:type="dxa"/>
            <w:vAlign w:val="center"/>
          </w:tcPr>
          <w:p w14:paraId="022AC1CD" w14:textId="5C7A22E4"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3D599743" w14:textId="1BBD4D31"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310CAB40" w14:textId="68845D9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4E1292C9" w14:textId="44D99BA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39960F5F" w14:textId="62411A2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4CD88DFF" w14:textId="2E3D54E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2ACC4B5A" w14:textId="403E6F3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7A737BC1" w14:textId="012EBD0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3B5FA6EE" w14:textId="6A6066A7"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5F93D033" w14:textId="6642934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44A72944" w14:textId="37E6BEC2"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5BE6EF64" w14:textId="31F268ED"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457AB96D" w14:textId="708C6FC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61B1EBAF" w14:textId="77777777" w:rsidTr="00B36413">
        <w:trPr>
          <w:trHeight w:val="404"/>
          <w:jc w:val="center"/>
        </w:trPr>
        <w:tc>
          <w:tcPr>
            <w:tcW w:w="1548" w:type="dxa"/>
            <w:vAlign w:val="center"/>
          </w:tcPr>
          <w:p w14:paraId="79CCE0E8" w14:textId="22522B4F" w:rsidR="00B5595D" w:rsidRPr="005154F9" w:rsidRDefault="00B5595D" w:rsidP="00B5595D">
            <w:pPr>
              <w:jc w:val="center"/>
              <w:rPr>
                <w:rFonts w:ascii="GHEA Grapalat" w:hAnsi="GHEA Grapalat"/>
                <w:sz w:val="20"/>
                <w:lang w:val="en-US"/>
              </w:rPr>
            </w:pPr>
            <w:r>
              <w:rPr>
                <w:rFonts w:ascii="GHEA Grapalat" w:hAnsi="GHEA Grapalat"/>
                <w:sz w:val="20"/>
                <w:lang w:val="en-US"/>
              </w:rPr>
              <w:t>10</w:t>
            </w:r>
          </w:p>
        </w:tc>
        <w:tc>
          <w:tcPr>
            <w:tcW w:w="1889" w:type="dxa"/>
            <w:vAlign w:val="center"/>
          </w:tcPr>
          <w:p w14:paraId="43DD1D71" w14:textId="0A0D1CC2" w:rsidR="00B5595D" w:rsidRPr="00F9466A" w:rsidRDefault="00B5595D" w:rsidP="00B5595D">
            <w:pPr>
              <w:jc w:val="center"/>
              <w:rPr>
                <w:rFonts w:ascii="GHEA Grapalat" w:hAnsi="GHEA Grapalat"/>
                <w:sz w:val="20"/>
              </w:rPr>
            </w:pPr>
            <w:r w:rsidRPr="00F77A1C">
              <w:rPr>
                <w:rFonts w:ascii="GHEA Grapalat" w:hAnsi="GHEA Grapalat"/>
                <w:sz w:val="18"/>
                <w:szCs w:val="18"/>
              </w:rPr>
              <w:t>151121</w:t>
            </w:r>
            <w:r>
              <w:rPr>
                <w:rFonts w:ascii="GHEA Grapalat" w:hAnsi="GHEA Grapalat"/>
                <w:sz w:val="18"/>
                <w:szCs w:val="18"/>
                <w:lang w:val="hy-AM"/>
              </w:rPr>
              <w:t>5</w:t>
            </w:r>
            <w:r w:rsidRPr="00F77A1C">
              <w:rPr>
                <w:rFonts w:ascii="GHEA Grapalat" w:hAnsi="GHEA Grapalat"/>
                <w:sz w:val="18"/>
                <w:szCs w:val="18"/>
              </w:rPr>
              <w:t>0</w:t>
            </w:r>
          </w:p>
        </w:tc>
        <w:tc>
          <w:tcPr>
            <w:tcW w:w="1703" w:type="dxa"/>
            <w:vAlign w:val="center"/>
          </w:tcPr>
          <w:p w14:paraId="14BF46F4" w14:textId="3414E763"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Куриная</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грудка</w:t>
            </w:r>
            <w:proofErr w:type="spellEnd"/>
          </w:p>
        </w:tc>
        <w:tc>
          <w:tcPr>
            <w:tcW w:w="758" w:type="dxa"/>
            <w:vAlign w:val="center"/>
          </w:tcPr>
          <w:p w14:paraId="0911BC63" w14:textId="2451E92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0874C8DB" w14:textId="31DA20C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034A3774" w14:textId="6882C155"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513E11F7" w14:textId="5A50B84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55440CBE" w14:textId="5D8D4E3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2EA9C7F7" w14:textId="232895B5"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42691AA2" w14:textId="1FABB6D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552F92C4" w14:textId="37F5FBA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1D1E41D9" w14:textId="432F5789"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2CD0D0BD" w14:textId="04AF59C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61E4B142" w14:textId="401E9FA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1D711F93" w14:textId="3799F943"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17D501C7" w14:textId="7304963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69BD2071" w14:textId="77777777" w:rsidTr="00B36413">
        <w:trPr>
          <w:trHeight w:val="404"/>
          <w:jc w:val="center"/>
        </w:trPr>
        <w:tc>
          <w:tcPr>
            <w:tcW w:w="1548" w:type="dxa"/>
            <w:vAlign w:val="center"/>
          </w:tcPr>
          <w:p w14:paraId="01AB81DA" w14:textId="49774C9D" w:rsidR="00B5595D" w:rsidRPr="005154F9" w:rsidRDefault="00B5595D" w:rsidP="00B5595D">
            <w:pPr>
              <w:jc w:val="center"/>
              <w:rPr>
                <w:rFonts w:ascii="GHEA Grapalat" w:hAnsi="GHEA Grapalat"/>
                <w:sz w:val="20"/>
                <w:lang w:val="en-US"/>
              </w:rPr>
            </w:pPr>
            <w:r>
              <w:rPr>
                <w:rFonts w:ascii="GHEA Grapalat" w:hAnsi="GHEA Grapalat"/>
                <w:sz w:val="20"/>
                <w:lang w:val="en-US"/>
              </w:rPr>
              <w:t>11</w:t>
            </w:r>
          </w:p>
        </w:tc>
        <w:tc>
          <w:tcPr>
            <w:tcW w:w="1889" w:type="dxa"/>
            <w:vAlign w:val="center"/>
          </w:tcPr>
          <w:p w14:paraId="2BA1438A" w14:textId="20FDA18D" w:rsidR="00B5595D" w:rsidRPr="00F9466A" w:rsidRDefault="00B5595D" w:rsidP="00B5595D">
            <w:pPr>
              <w:jc w:val="center"/>
              <w:rPr>
                <w:rFonts w:ascii="GHEA Grapalat" w:hAnsi="GHEA Grapalat"/>
                <w:sz w:val="20"/>
              </w:rPr>
            </w:pPr>
            <w:r w:rsidRPr="00F77A1C">
              <w:rPr>
                <w:rFonts w:ascii="GHEA Grapalat" w:hAnsi="GHEA Grapalat"/>
                <w:sz w:val="18"/>
                <w:szCs w:val="18"/>
              </w:rPr>
              <w:t>15311100</w:t>
            </w:r>
          </w:p>
        </w:tc>
        <w:tc>
          <w:tcPr>
            <w:tcW w:w="1703" w:type="dxa"/>
            <w:vAlign w:val="center"/>
          </w:tcPr>
          <w:p w14:paraId="64A8D994" w14:textId="3D2B56DE"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Картофель</w:t>
            </w:r>
            <w:proofErr w:type="spellEnd"/>
          </w:p>
        </w:tc>
        <w:tc>
          <w:tcPr>
            <w:tcW w:w="758" w:type="dxa"/>
            <w:vAlign w:val="center"/>
          </w:tcPr>
          <w:p w14:paraId="3CAFE872" w14:textId="5CA6988A"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4375238C" w14:textId="1874C258"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7FE18C4B" w14:textId="70A7A9E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0AD022AB" w14:textId="360528A3"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6DCEB2B1" w14:textId="0D5404D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2DAA0F76" w14:textId="7F3B99A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701FEFB7" w14:textId="0EF4BF0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143C351F" w14:textId="7D4B871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64CEA0A1" w14:textId="1ED3E41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65F52D6F" w14:textId="46D8968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09DCD937" w14:textId="7FA0F4C8"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7885B6F1" w14:textId="700676B3"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3CC842F2" w14:textId="263B1451"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5AE70817" w14:textId="77777777" w:rsidTr="00B36413">
        <w:trPr>
          <w:trHeight w:val="404"/>
          <w:jc w:val="center"/>
        </w:trPr>
        <w:tc>
          <w:tcPr>
            <w:tcW w:w="1548" w:type="dxa"/>
            <w:vAlign w:val="center"/>
          </w:tcPr>
          <w:p w14:paraId="179289C9" w14:textId="53748EA8" w:rsidR="00B5595D" w:rsidRPr="005154F9" w:rsidRDefault="00B5595D" w:rsidP="00B5595D">
            <w:pPr>
              <w:jc w:val="center"/>
              <w:rPr>
                <w:rFonts w:ascii="GHEA Grapalat" w:hAnsi="GHEA Grapalat"/>
                <w:sz w:val="20"/>
                <w:lang w:val="en-US"/>
              </w:rPr>
            </w:pPr>
            <w:r>
              <w:rPr>
                <w:rFonts w:ascii="GHEA Grapalat" w:hAnsi="GHEA Grapalat"/>
                <w:sz w:val="20"/>
                <w:lang w:val="en-US"/>
              </w:rPr>
              <w:lastRenderedPageBreak/>
              <w:t>12</w:t>
            </w:r>
          </w:p>
        </w:tc>
        <w:tc>
          <w:tcPr>
            <w:tcW w:w="1889" w:type="dxa"/>
            <w:vAlign w:val="center"/>
          </w:tcPr>
          <w:p w14:paraId="6BBCABB9" w14:textId="42B068C7" w:rsidR="00B5595D" w:rsidRPr="00F9466A" w:rsidRDefault="00B5595D" w:rsidP="00B5595D">
            <w:pPr>
              <w:jc w:val="center"/>
              <w:rPr>
                <w:rFonts w:ascii="GHEA Grapalat" w:hAnsi="GHEA Grapalat"/>
                <w:sz w:val="20"/>
              </w:rPr>
            </w:pPr>
            <w:r w:rsidRPr="00F77A1C">
              <w:rPr>
                <w:rFonts w:ascii="GHEA Grapalat" w:hAnsi="GHEA Grapalat"/>
                <w:sz w:val="18"/>
                <w:szCs w:val="18"/>
              </w:rPr>
              <w:t>15333100</w:t>
            </w:r>
          </w:p>
        </w:tc>
        <w:tc>
          <w:tcPr>
            <w:tcW w:w="1703" w:type="dxa"/>
            <w:vAlign w:val="center"/>
          </w:tcPr>
          <w:p w14:paraId="4014D1E4" w14:textId="04B063E0"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Томатная</w:t>
            </w:r>
            <w:proofErr w:type="spellEnd"/>
            <w:r w:rsidRPr="00BE2F44">
              <w:rPr>
                <w:rFonts w:ascii="GHEA Grapalat" w:hAnsi="GHEA Grapalat"/>
                <w:bCs/>
                <w:lang w:val="en-US"/>
              </w:rPr>
              <w:t xml:space="preserve"> </w:t>
            </w:r>
            <w:proofErr w:type="spellStart"/>
            <w:r w:rsidRPr="00BE2F44">
              <w:rPr>
                <w:rFonts w:ascii="GHEA Grapalat" w:hAnsi="GHEA Grapalat"/>
                <w:bCs/>
                <w:lang w:val="en-US"/>
              </w:rPr>
              <w:t>паста</w:t>
            </w:r>
            <w:proofErr w:type="spellEnd"/>
          </w:p>
        </w:tc>
        <w:tc>
          <w:tcPr>
            <w:tcW w:w="758" w:type="dxa"/>
            <w:vAlign w:val="center"/>
          </w:tcPr>
          <w:p w14:paraId="79C4F111" w14:textId="35615094"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1360FFD5" w14:textId="1734F6F7"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0B433C2A" w14:textId="389B6E4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2D67CA10" w14:textId="2B53FD6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01BF8123" w14:textId="020A9A8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2AC9CD78" w14:textId="5D063BE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1ADC3F74" w14:textId="373399B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0E7AFADE" w14:textId="6449981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1EF6D331" w14:textId="49E2D29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7E10CFA5" w14:textId="0164C07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65FAECC4" w14:textId="3BAB26F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665A16E8" w14:textId="163E7A67"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292DBE37" w14:textId="41116A27"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7670A5D8" w14:textId="77777777" w:rsidTr="00B36413">
        <w:trPr>
          <w:trHeight w:val="404"/>
          <w:jc w:val="center"/>
        </w:trPr>
        <w:tc>
          <w:tcPr>
            <w:tcW w:w="1548" w:type="dxa"/>
            <w:vAlign w:val="center"/>
          </w:tcPr>
          <w:p w14:paraId="6C2E3877" w14:textId="207E87CE" w:rsidR="00B5595D" w:rsidRPr="005154F9" w:rsidRDefault="00B5595D" w:rsidP="00B5595D">
            <w:pPr>
              <w:jc w:val="center"/>
              <w:rPr>
                <w:rFonts w:ascii="GHEA Grapalat" w:hAnsi="GHEA Grapalat"/>
                <w:sz w:val="20"/>
                <w:lang w:val="en-US"/>
              </w:rPr>
            </w:pPr>
            <w:r>
              <w:rPr>
                <w:rFonts w:ascii="GHEA Grapalat" w:hAnsi="GHEA Grapalat"/>
                <w:sz w:val="20"/>
                <w:lang w:val="en-US"/>
              </w:rPr>
              <w:t>13</w:t>
            </w:r>
          </w:p>
        </w:tc>
        <w:tc>
          <w:tcPr>
            <w:tcW w:w="1889" w:type="dxa"/>
            <w:vAlign w:val="center"/>
          </w:tcPr>
          <w:p w14:paraId="44390C77" w14:textId="7DF44A15" w:rsidR="00B5595D" w:rsidRPr="00F9466A" w:rsidRDefault="00B5595D" w:rsidP="00B5595D">
            <w:pPr>
              <w:jc w:val="center"/>
              <w:rPr>
                <w:rFonts w:ascii="GHEA Grapalat" w:hAnsi="GHEA Grapalat"/>
                <w:sz w:val="20"/>
              </w:rPr>
            </w:pPr>
            <w:r w:rsidRPr="00F77A1C">
              <w:rPr>
                <w:rFonts w:ascii="GHEA Grapalat" w:hAnsi="GHEA Grapalat"/>
                <w:sz w:val="18"/>
                <w:szCs w:val="18"/>
              </w:rPr>
              <w:t>03221410</w:t>
            </w:r>
          </w:p>
        </w:tc>
        <w:tc>
          <w:tcPr>
            <w:tcW w:w="1703" w:type="dxa"/>
            <w:vAlign w:val="center"/>
          </w:tcPr>
          <w:p w14:paraId="5BA005F9" w14:textId="1FCB134C"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Капуста</w:t>
            </w:r>
            <w:proofErr w:type="spellEnd"/>
          </w:p>
        </w:tc>
        <w:tc>
          <w:tcPr>
            <w:tcW w:w="758" w:type="dxa"/>
            <w:vAlign w:val="center"/>
          </w:tcPr>
          <w:p w14:paraId="25120C02" w14:textId="1756727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40636771" w14:textId="57723A8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4084352A" w14:textId="2EE6D0F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2AF8614E" w14:textId="25A1BAD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15B9A709" w14:textId="5038895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0E49B281" w14:textId="438DB53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3C51B51D" w14:textId="37CA52C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259DE07F" w14:textId="004C428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34BA1C23" w14:textId="1AF4A25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62D646CD" w14:textId="4B4EEDF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51670961" w14:textId="7EECFF88"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78DF9F15" w14:textId="4C99FF7D"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35E6E875" w14:textId="3E8BCD6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27B93738" w14:textId="77777777" w:rsidTr="00B36413">
        <w:trPr>
          <w:trHeight w:val="404"/>
          <w:jc w:val="center"/>
        </w:trPr>
        <w:tc>
          <w:tcPr>
            <w:tcW w:w="1548" w:type="dxa"/>
            <w:vAlign w:val="center"/>
          </w:tcPr>
          <w:p w14:paraId="5A974B66" w14:textId="1CDD1B36" w:rsidR="00B5595D" w:rsidRPr="005154F9" w:rsidRDefault="00B5595D" w:rsidP="00B5595D">
            <w:pPr>
              <w:jc w:val="center"/>
              <w:rPr>
                <w:rFonts w:ascii="GHEA Grapalat" w:hAnsi="GHEA Grapalat"/>
                <w:sz w:val="20"/>
                <w:lang w:val="en-US"/>
              </w:rPr>
            </w:pPr>
            <w:r>
              <w:rPr>
                <w:rFonts w:ascii="GHEA Grapalat" w:hAnsi="GHEA Grapalat"/>
                <w:sz w:val="20"/>
                <w:lang w:val="en-US"/>
              </w:rPr>
              <w:t>14</w:t>
            </w:r>
          </w:p>
        </w:tc>
        <w:tc>
          <w:tcPr>
            <w:tcW w:w="1889" w:type="dxa"/>
            <w:vAlign w:val="center"/>
          </w:tcPr>
          <w:p w14:paraId="793472AD" w14:textId="4CB01443" w:rsidR="00B5595D" w:rsidRPr="00F9466A" w:rsidRDefault="00B5595D" w:rsidP="00B5595D">
            <w:pPr>
              <w:jc w:val="center"/>
              <w:rPr>
                <w:rFonts w:ascii="GHEA Grapalat" w:hAnsi="GHEA Grapalat"/>
                <w:sz w:val="20"/>
              </w:rPr>
            </w:pPr>
            <w:r w:rsidRPr="00F77A1C">
              <w:rPr>
                <w:rFonts w:ascii="GHEA Grapalat" w:hAnsi="GHEA Grapalat"/>
                <w:sz w:val="18"/>
                <w:szCs w:val="18"/>
              </w:rPr>
              <w:t>03221110</w:t>
            </w:r>
          </w:p>
        </w:tc>
        <w:tc>
          <w:tcPr>
            <w:tcW w:w="1703" w:type="dxa"/>
            <w:vAlign w:val="center"/>
          </w:tcPr>
          <w:p w14:paraId="6C2042E4" w14:textId="1A063D63" w:rsidR="00B5595D" w:rsidRPr="00322BDE" w:rsidRDefault="00B5595D" w:rsidP="00B5595D">
            <w:pPr>
              <w:pStyle w:val="BodyTextIndent2"/>
              <w:spacing w:line="240" w:lineRule="auto"/>
              <w:ind w:firstLine="0"/>
              <w:jc w:val="center"/>
              <w:rPr>
                <w:rFonts w:ascii="GHEA Grapalat" w:hAnsi="GHEA Grapalat"/>
                <w:b/>
                <w:lang w:val="en-US"/>
              </w:rPr>
            </w:pPr>
            <w:r w:rsidRPr="00BE2F44">
              <w:rPr>
                <w:rFonts w:ascii="GHEA Grapalat" w:hAnsi="GHEA Grapalat"/>
                <w:bCs/>
              </w:rPr>
              <w:t>Морковь</w:t>
            </w:r>
          </w:p>
        </w:tc>
        <w:tc>
          <w:tcPr>
            <w:tcW w:w="758" w:type="dxa"/>
            <w:vAlign w:val="center"/>
          </w:tcPr>
          <w:p w14:paraId="2CB32256" w14:textId="5F7AA377"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6F38FA4E" w14:textId="263F7F21"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77E783F5" w14:textId="3BD969E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07BE5780" w14:textId="7110B7E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2C2F88F7" w14:textId="40B9AE7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36A63FCD" w14:textId="60D2F21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22EA6DAC" w14:textId="081F261F"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167E1CEE" w14:textId="3DB84A7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7F2887D6" w14:textId="1D85C1A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50F0117B" w14:textId="0F548F4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24DB7586" w14:textId="0CA1E23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1238675B" w14:textId="265E2FF7"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18E1C116" w14:textId="17084406"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42147E85" w14:textId="77777777" w:rsidTr="00B36413">
        <w:trPr>
          <w:trHeight w:val="404"/>
          <w:jc w:val="center"/>
        </w:trPr>
        <w:tc>
          <w:tcPr>
            <w:tcW w:w="1548" w:type="dxa"/>
            <w:vAlign w:val="center"/>
          </w:tcPr>
          <w:p w14:paraId="07882B1A" w14:textId="17656D0F" w:rsidR="00B5595D" w:rsidRPr="005154F9" w:rsidRDefault="00B5595D" w:rsidP="00B5595D">
            <w:pPr>
              <w:jc w:val="center"/>
              <w:rPr>
                <w:rFonts w:ascii="GHEA Grapalat" w:hAnsi="GHEA Grapalat"/>
                <w:sz w:val="20"/>
                <w:lang w:val="en-US"/>
              </w:rPr>
            </w:pPr>
            <w:r>
              <w:rPr>
                <w:rFonts w:ascii="GHEA Grapalat" w:hAnsi="GHEA Grapalat"/>
                <w:sz w:val="20"/>
                <w:lang w:val="en-US"/>
              </w:rPr>
              <w:t>15</w:t>
            </w:r>
          </w:p>
        </w:tc>
        <w:tc>
          <w:tcPr>
            <w:tcW w:w="1889" w:type="dxa"/>
            <w:vAlign w:val="center"/>
          </w:tcPr>
          <w:p w14:paraId="0DEA2A10" w14:textId="7C6DB9C8" w:rsidR="00B5595D" w:rsidRPr="00F9466A" w:rsidRDefault="00B5595D" w:rsidP="00B5595D">
            <w:pPr>
              <w:jc w:val="center"/>
              <w:rPr>
                <w:rFonts w:ascii="GHEA Grapalat" w:hAnsi="GHEA Grapalat"/>
                <w:sz w:val="20"/>
              </w:rPr>
            </w:pPr>
            <w:r w:rsidRPr="00F77A1C">
              <w:rPr>
                <w:rFonts w:ascii="GHEA Grapalat" w:hAnsi="GHEA Grapalat"/>
                <w:sz w:val="18"/>
                <w:szCs w:val="18"/>
              </w:rPr>
              <w:t>032211</w:t>
            </w:r>
            <w:r>
              <w:rPr>
                <w:rFonts w:ascii="GHEA Grapalat" w:hAnsi="GHEA Grapalat"/>
                <w:sz w:val="18"/>
                <w:szCs w:val="18"/>
                <w:lang w:val="hy-AM"/>
              </w:rPr>
              <w:t>0</w:t>
            </w:r>
            <w:r w:rsidRPr="00F77A1C">
              <w:rPr>
                <w:rFonts w:ascii="GHEA Grapalat" w:hAnsi="GHEA Grapalat"/>
                <w:sz w:val="18"/>
                <w:szCs w:val="18"/>
              </w:rPr>
              <w:t>0</w:t>
            </w:r>
          </w:p>
        </w:tc>
        <w:tc>
          <w:tcPr>
            <w:tcW w:w="1703" w:type="dxa"/>
            <w:vAlign w:val="center"/>
          </w:tcPr>
          <w:p w14:paraId="6B5C6254" w14:textId="187D1E0D" w:rsidR="00B5595D" w:rsidRPr="00322BDE" w:rsidRDefault="00B5595D" w:rsidP="00B5595D">
            <w:pPr>
              <w:pStyle w:val="BodyTextIndent2"/>
              <w:spacing w:line="240" w:lineRule="auto"/>
              <w:ind w:firstLine="0"/>
              <w:jc w:val="center"/>
              <w:rPr>
                <w:rFonts w:ascii="GHEA Grapalat" w:hAnsi="GHEA Grapalat"/>
                <w:b/>
                <w:lang w:val="en-US"/>
              </w:rPr>
            </w:pPr>
            <w:r w:rsidRPr="00BE2F44">
              <w:rPr>
                <w:rFonts w:ascii="GHEA Grapalat" w:hAnsi="GHEA Grapalat"/>
                <w:bCs/>
                <w:lang w:val="hy-AM"/>
              </w:rPr>
              <w:t>Свекла</w:t>
            </w:r>
          </w:p>
        </w:tc>
        <w:tc>
          <w:tcPr>
            <w:tcW w:w="758" w:type="dxa"/>
            <w:vAlign w:val="center"/>
          </w:tcPr>
          <w:p w14:paraId="52352B66" w14:textId="60D9C80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5CCEBDB2" w14:textId="3321E86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0250471C" w14:textId="015ED93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5CC4B0CC" w14:textId="14741FE3"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00BF61B9" w14:textId="56C2E16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4914B7FE" w14:textId="64BA3B1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3AE3778C" w14:textId="679B6E4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436E06DB" w14:textId="7E6B82B5"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6F09E6F5" w14:textId="0983233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69EE3851" w14:textId="64588E7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72F36A3E" w14:textId="77BB9FCC"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7F3FBF29" w14:textId="18C1B60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4B9584CD" w14:textId="2D65A631"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4FB8EB9B" w14:textId="77777777" w:rsidTr="00B36413">
        <w:trPr>
          <w:trHeight w:val="404"/>
          <w:jc w:val="center"/>
        </w:trPr>
        <w:tc>
          <w:tcPr>
            <w:tcW w:w="1548" w:type="dxa"/>
            <w:vAlign w:val="center"/>
          </w:tcPr>
          <w:p w14:paraId="27468A30" w14:textId="3E82A848" w:rsidR="00B5595D" w:rsidRPr="005154F9" w:rsidRDefault="00B5595D" w:rsidP="00B5595D">
            <w:pPr>
              <w:jc w:val="center"/>
              <w:rPr>
                <w:rFonts w:ascii="GHEA Grapalat" w:hAnsi="GHEA Grapalat"/>
                <w:sz w:val="20"/>
                <w:lang w:val="en-US"/>
              </w:rPr>
            </w:pPr>
            <w:r>
              <w:rPr>
                <w:rFonts w:ascii="GHEA Grapalat" w:hAnsi="GHEA Grapalat"/>
                <w:sz w:val="20"/>
                <w:lang w:val="en-US"/>
              </w:rPr>
              <w:t>16</w:t>
            </w:r>
          </w:p>
        </w:tc>
        <w:tc>
          <w:tcPr>
            <w:tcW w:w="1889" w:type="dxa"/>
            <w:vAlign w:val="center"/>
          </w:tcPr>
          <w:p w14:paraId="58300D0E" w14:textId="12F69DE2" w:rsidR="00B5595D" w:rsidRPr="00F9466A" w:rsidRDefault="00B5595D" w:rsidP="00B5595D">
            <w:pPr>
              <w:jc w:val="center"/>
              <w:rPr>
                <w:rFonts w:ascii="GHEA Grapalat" w:hAnsi="GHEA Grapalat"/>
                <w:sz w:val="20"/>
              </w:rPr>
            </w:pPr>
            <w:r w:rsidRPr="00F77A1C">
              <w:rPr>
                <w:rFonts w:ascii="GHEA Grapalat" w:hAnsi="GHEA Grapalat"/>
                <w:sz w:val="18"/>
                <w:szCs w:val="18"/>
              </w:rPr>
              <w:t>03222128</w:t>
            </w:r>
          </w:p>
        </w:tc>
        <w:tc>
          <w:tcPr>
            <w:tcW w:w="1703" w:type="dxa"/>
            <w:vAlign w:val="center"/>
          </w:tcPr>
          <w:p w14:paraId="4671C613" w14:textId="1A13B3AE" w:rsidR="00B5595D" w:rsidRPr="00322BDE" w:rsidRDefault="00B5595D" w:rsidP="00B5595D">
            <w:pPr>
              <w:pStyle w:val="BodyTextIndent2"/>
              <w:spacing w:line="240" w:lineRule="auto"/>
              <w:ind w:firstLine="0"/>
              <w:jc w:val="center"/>
              <w:rPr>
                <w:rFonts w:ascii="GHEA Grapalat" w:hAnsi="GHEA Grapalat"/>
                <w:b/>
                <w:lang w:val="en-US"/>
              </w:rPr>
            </w:pPr>
            <w:r w:rsidRPr="00BE2F44">
              <w:rPr>
                <w:rFonts w:ascii="GHEA Grapalat" w:hAnsi="GHEA Grapalat"/>
                <w:bCs/>
              </w:rPr>
              <w:t>Я</w:t>
            </w:r>
            <w:proofErr w:type="spellStart"/>
            <w:r w:rsidRPr="00BE2F44">
              <w:rPr>
                <w:rFonts w:ascii="GHEA Grapalat" w:hAnsi="GHEA Grapalat"/>
                <w:bCs/>
                <w:lang w:val="en-US"/>
              </w:rPr>
              <w:t>блоко</w:t>
            </w:r>
            <w:proofErr w:type="spellEnd"/>
          </w:p>
        </w:tc>
        <w:tc>
          <w:tcPr>
            <w:tcW w:w="758" w:type="dxa"/>
            <w:vAlign w:val="center"/>
          </w:tcPr>
          <w:p w14:paraId="15C8A7A3" w14:textId="7AC84C20"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4DD3DECC" w14:textId="115B73CC"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541715FE" w14:textId="5B15026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14B3A1F8" w14:textId="2903E57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4A5961C3" w14:textId="0714B4F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6208584B" w14:textId="7D2F431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75302902" w14:textId="69021EA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53A223EB" w14:textId="05B42A85"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0E48C152" w14:textId="1F4EEC5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182D1D31" w14:textId="3D6130E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15C58F56" w14:textId="687AE273"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57188200" w14:textId="4BDBCE31"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624016D6" w14:textId="7812FFC4"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5EFDAD19" w14:textId="77777777" w:rsidTr="00B36413">
        <w:trPr>
          <w:trHeight w:val="404"/>
          <w:jc w:val="center"/>
        </w:trPr>
        <w:tc>
          <w:tcPr>
            <w:tcW w:w="1548" w:type="dxa"/>
            <w:vAlign w:val="center"/>
          </w:tcPr>
          <w:p w14:paraId="04336750" w14:textId="57CCE4FB" w:rsidR="00B5595D" w:rsidRPr="005154F9" w:rsidRDefault="00B5595D" w:rsidP="00B5595D">
            <w:pPr>
              <w:jc w:val="center"/>
              <w:rPr>
                <w:rFonts w:ascii="GHEA Grapalat" w:hAnsi="GHEA Grapalat"/>
                <w:sz w:val="20"/>
                <w:lang w:val="en-US"/>
              </w:rPr>
            </w:pPr>
            <w:r>
              <w:rPr>
                <w:rFonts w:ascii="GHEA Grapalat" w:hAnsi="GHEA Grapalat"/>
                <w:sz w:val="20"/>
                <w:lang w:val="en-US"/>
              </w:rPr>
              <w:t>17</w:t>
            </w:r>
          </w:p>
        </w:tc>
        <w:tc>
          <w:tcPr>
            <w:tcW w:w="1889" w:type="dxa"/>
            <w:vAlign w:val="center"/>
          </w:tcPr>
          <w:p w14:paraId="430F1EE9" w14:textId="00E0E61E" w:rsidR="00B5595D" w:rsidRPr="00F9466A" w:rsidRDefault="00B5595D" w:rsidP="00B5595D">
            <w:pPr>
              <w:jc w:val="center"/>
              <w:rPr>
                <w:rFonts w:ascii="GHEA Grapalat" w:hAnsi="GHEA Grapalat"/>
                <w:sz w:val="20"/>
              </w:rPr>
            </w:pPr>
            <w:r w:rsidRPr="00F77A1C">
              <w:rPr>
                <w:rFonts w:ascii="GHEA Grapalat" w:hAnsi="GHEA Grapalat"/>
                <w:sz w:val="18"/>
                <w:szCs w:val="18"/>
              </w:rPr>
              <w:t>15551600</w:t>
            </w:r>
          </w:p>
        </w:tc>
        <w:tc>
          <w:tcPr>
            <w:tcW w:w="1703" w:type="dxa"/>
            <w:vAlign w:val="center"/>
          </w:tcPr>
          <w:p w14:paraId="3621A8FC" w14:textId="4EE8C073" w:rsidR="00B5595D" w:rsidRPr="00322BDE" w:rsidRDefault="00B5595D" w:rsidP="00B5595D">
            <w:pPr>
              <w:pStyle w:val="BodyTextIndent2"/>
              <w:spacing w:line="240" w:lineRule="auto"/>
              <w:ind w:firstLine="0"/>
              <w:jc w:val="center"/>
              <w:rPr>
                <w:rFonts w:ascii="GHEA Grapalat" w:hAnsi="GHEA Grapalat"/>
                <w:b/>
                <w:lang w:val="en-US"/>
              </w:rPr>
            </w:pPr>
            <w:r w:rsidRPr="00BE2F44">
              <w:rPr>
                <w:rFonts w:ascii="GHEA Grapalat" w:hAnsi="GHEA Grapalat"/>
                <w:bCs/>
              </w:rPr>
              <w:t>Мацон</w:t>
            </w:r>
            <w:r>
              <w:rPr>
                <w:rFonts w:ascii="GHEA Grapalat" w:hAnsi="GHEA Grapalat"/>
                <w:bCs/>
              </w:rPr>
              <w:t>и</w:t>
            </w:r>
          </w:p>
        </w:tc>
        <w:tc>
          <w:tcPr>
            <w:tcW w:w="758" w:type="dxa"/>
            <w:vAlign w:val="center"/>
          </w:tcPr>
          <w:p w14:paraId="445CAB4E" w14:textId="5115E98C"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3224AE6C" w14:textId="292884F4"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44442BF7" w14:textId="043E327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06578E8E" w14:textId="033E56D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68049FAC" w14:textId="02E5A1C9"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146E6B45" w14:textId="42C5A808"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6B15EB1D" w14:textId="39B19920"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42E9A874" w14:textId="1F2F872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18F039CB" w14:textId="5FA1E19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52E5D771" w14:textId="5FD4793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5686FAD1" w14:textId="67980508"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13510BEE" w14:textId="52C5324C"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2743616F" w14:textId="6FD7947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691C189A" w14:textId="77777777" w:rsidTr="00B36413">
        <w:trPr>
          <w:trHeight w:val="404"/>
          <w:jc w:val="center"/>
        </w:trPr>
        <w:tc>
          <w:tcPr>
            <w:tcW w:w="1548" w:type="dxa"/>
            <w:vAlign w:val="center"/>
          </w:tcPr>
          <w:p w14:paraId="44E686C0" w14:textId="4A90733B" w:rsidR="00B5595D" w:rsidRPr="005154F9" w:rsidRDefault="00B5595D" w:rsidP="00B5595D">
            <w:pPr>
              <w:jc w:val="center"/>
              <w:rPr>
                <w:rFonts w:ascii="GHEA Grapalat" w:hAnsi="GHEA Grapalat"/>
                <w:sz w:val="20"/>
                <w:lang w:val="en-US"/>
              </w:rPr>
            </w:pPr>
            <w:r>
              <w:rPr>
                <w:rFonts w:ascii="GHEA Grapalat" w:hAnsi="GHEA Grapalat"/>
                <w:sz w:val="20"/>
                <w:lang w:val="en-US"/>
              </w:rPr>
              <w:t>18</w:t>
            </w:r>
          </w:p>
        </w:tc>
        <w:tc>
          <w:tcPr>
            <w:tcW w:w="1889" w:type="dxa"/>
            <w:vAlign w:val="center"/>
          </w:tcPr>
          <w:p w14:paraId="5ACC5874" w14:textId="522BD46B" w:rsidR="00B5595D" w:rsidRPr="00F9466A" w:rsidRDefault="00B5595D" w:rsidP="00B5595D">
            <w:pPr>
              <w:jc w:val="center"/>
              <w:rPr>
                <w:rFonts w:ascii="GHEA Grapalat" w:hAnsi="GHEA Grapalat"/>
                <w:sz w:val="20"/>
              </w:rPr>
            </w:pPr>
            <w:r w:rsidRPr="00F77A1C">
              <w:rPr>
                <w:rFonts w:ascii="GHEA Grapalat" w:hAnsi="GHEA Grapalat"/>
                <w:sz w:val="18"/>
                <w:szCs w:val="18"/>
              </w:rPr>
              <w:t>15872400</w:t>
            </w:r>
          </w:p>
        </w:tc>
        <w:tc>
          <w:tcPr>
            <w:tcW w:w="1703" w:type="dxa"/>
            <w:vAlign w:val="center"/>
          </w:tcPr>
          <w:p w14:paraId="6C6A38C6" w14:textId="7680ED9A" w:rsidR="00B5595D" w:rsidRPr="00322BDE" w:rsidRDefault="00B5595D" w:rsidP="00B5595D">
            <w:pPr>
              <w:pStyle w:val="BodyTextIndent2"/>
              <w:spacing w:line="240" w:lineRule="auto"/>
              <w:ind w:firstLine="0"/>
              <w:jc w:val="center"/>
              <w:rPr>
                <w:rFonts w:ascii="GHEA Grapalat" w:hAnsi="GHEA Grapalat"/>
                <w:b/>
                <w:lang w:val="en-US"/>
              </w:rPr>
            </w:pPr>
            <w:r w:rsidRPr="00BE2F44">
              <w:rPr>
                <w:rFonts w:ascii="GHEA Grapalat" w:hAnsi="GHEA Grapalat"/>
                <w:bCs/>
              </w:rPr>
              <w:t>Соль:</w:t>
            </w:r>
          </w:p>
        </w:tc>
        <w:tc>
          <w:tcPr>
            <w:tcW w:w="758" w:type="dxa"/>
            <w:vAlign w:val="center"/>
          </w:tcPr>
          <w:p w14:paraId="4210ED94" w14:textId="166C314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1E77251A" w14:textId="0C4C405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5BD72438" w14:textId="0E3EC6D6"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67956703" w14:textId="5FBDEC25"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699DC2CB" w14:textId="2651D3F9"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6446C461" w14:textId="56F86BC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09E8A6E4" w14:textId="6DD920FE"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3D5730A6" w14:textId="7DB8A38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54F23682" w14:textId="1E7DCC4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6B21E9C6" w14:textId="5309C4B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0F1234E3" w14:textId="7E4DEF8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4883A7EE" w14:textId="75AEF88B"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7DCE2987" w14:textId="16CA07B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r w:rsidR="00B5595D" w:rsidRPr="00B138F3" w14:paraId="1C7B6186" w14:textId="77777777" w:rsidTr="00487012">
        <w:trPr>
          <w:trHeight w:val="404"/>
          <w:jc w:val="center"/>
        </w:trPr>
        <w:tc>
          <w:tcPr>
            <w:tcW w:w="1548" w:type="dxa"/>
            <w:vAlign w:val="center"/>
          </w:tcPr>
          <w:p w14:paraId="56790991" w14:textId="27732866" w:rsidR="00B5595D" w:rsidRPr="005154F9" w:rsidRDefault="00B5595D" w:rsidP="00B5595D">
            <w:pPr>
              <w:jc w:val="center"/>
              <w:rPr>
                <w:rFonts w:ascii="GHEA Grapalat" w:hAnsi="GHEA Grapalat"/>
                <w:sz w:val="20"/>
                <w:lang w:val="en-US"/>
              </w:rPr>
            </w:pPr>
            <w:r>
              <w:rPr>
                <w:rFonts w:ascii="GHEA Grapalat" w:hAnsi="GHEA Grapalat"/>
                <w:sz w:val="20"/>
                <w:lang w:val="en-US"/>
              </w:rPr>
              <w:t>19</w:t>
            </w:r>
          </w:p>
        </w:tc>
        <w:tc>
          <w:tcPr>
            <w:tcW w:w="1889" w:type="dxa"/>
            <w:vAlign w:val="center"/>
          </w:tcPr>
          <w:p w14:paraId="7C70E700" w14:textId="4B2819E4" w:rsidR="00B5595D" w:rsidRPr="00F9466A" w:rsidRDefault="00B5595D" w:rsidP="00B5595D">
            <w:pPr>
              <w:jc w:val="center"/>
              <w:rPr>
                <w:rFonts w:ascii="GHEA Grapalat" w:hAnsi="GHEA Grapalat"/>
                <w:sz w:val="20"/>
              </w:rPr>
            </w:pPr>
            <w:r w:rsidRPr="00F77A1C">
              <w:rPr>
                <w:rFonts w:ascii="GHEA Grapalat" w:hAnsi="GHEA Grapalat"/>
                <w:sz w:val="18"/>
                <w:szCs w:val="18"/>
              </w:rPr>
              <w:t>3142510</w:t>
            </w:r>
          </w:p>
        </w:tc>
        <w:tc>
          <w:tcPr>
            <w:tcW w:w="1703" w:type="dxa"/>
            <w:vAlign w:val="center"/>
          </w:tcPr>
          <w:p w14:paraId="125AD759" w14:textId="5C761DDD" w:rsidR="00B5595D" w:rsidRPr="00322BDE" w:rsidRDefault="00B5595D" w:rsidP="00B5595D">
            <w:pPr>
              <w:pStyle w:val="BodyTextIndent2"/>
              <w:spacing w:line="240" w:lineRule="auto"/>
              <w:ind w:firstLine="0"/>
              <w:jc w:val="center"/>
              <w:rPr>
                <w:rFonts w:ascii="GHEA Grapalat" w:hAnsi="GHEA Grapalat"/>
                <w:b/>
                <w:lang w:val="en-US"/>
              </w:rPr>
            </w:pPr>
            <w:proofErr w:type="spellStart"/>
            <w:r w:rsidRPr="00BE2F44">
              <w:rPr>
                <w:rFonts w:ascii="GHEA Grapalat" w:hAnsi="GHEA Grapalat"/>
                <w:bCs/>
                <w:lang w:val="en-US"/>
              </w:rPr>
              <w:t>Яйцо</w:t>
            </w:r>
            <w:proofErr w:type="spellEnd"/>
          </w:p>
        </w:tc>
        <w:tc>
          <w:tcPr>
            <w:tcW w:w="758" w:type="dxa"/>
            <w:vAlign w:val="center"/>
          </w:tcPr>
          <w:p w14:paraId="42043DFC" w14:textId="26EBEC22"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7" w:type="dxa"/>
            <w:vAlign w:val="center"/>
          </w:tcPr>
          <w:p w14:paraId="37CABF6B" w14:textId="68375F6A"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647" w:type="dxa"/>
            <w:vAlign w:val="center"/>
          </w:tcPr>
          <w:p w14:paraId="781E41A9" w14:textId="510E8879"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97" w:type="dxa"/>
            <w:vAlign w:val="center"/>
          </w:tcPr>
          <w:p w14:paraId="3BC9EFC6" w14:textId="6742A67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26" w:type="dxa"/>
            <w:vAlign w:val="center"/>
          </w:tcPr>
          <w:p w14:paraId="4D0050AD" w14:textId="3705BE6B"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81" w:type="dxa"/>
            <w:vAlign w:val="center"/>
          </w:tcPr>
          <w:p w14:paraId="2023DD35" w14:textId="723F482D"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4" w:type="dxa"/>
            <w:vAlign w:val="center"/>
          </w:tcPr>
          <w:p w14:paraId="1AEA045C" w14:textId="01261A52"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661" w:type="dxa"/>
            <w:vAlign w:val="center"/>
          </w:tcPr>
          <w:p w14:paraId="1EB6098D" w14:textId="181FF201"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64" w:type="dxa"/>
            <w:vAlign w:val="center"/>
          </w:tcPr>
          <w:p w14:paraId="48992EAE" w14:textId="6E32952A"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828" w:type="dxa"/>
            <w:vAlign w:val="center"/>
          </w:tcPr>
          <w:p w14:paraId="37A0957D" w14:textId="5469EA34" w:rsidR="00B5595D" w:rsidRPr="00495573" w:rsidRDefault="00B5595D" w:rsidP="00B5595D">
            <w:pPr>
              <w:ind w:left="-51" w:right="-69"/>
              <w:jc w:val="center"/>
              <w:rPr>
                <w:rFonts w:ascii="GHEA Grapalat" w:hAnsi="GHEA Grapalat"/>
                <w:sz w:val="18"/>
                <w:lang w:val="pt-BR"/>
              </w:rPr>
            </w:pPr>
            <w:r>
              <w:rPr>
                <w:rFonts w:ascii="GHEA Grapalat" w:hAnsi="GHEA Grapalat"/>
                <w:sz w:val="16"/>
                <w:szCs w:val="16"/>
                <w:lang w:val="en-US"/>
              </w:rPr>
              <w:t xml:space="preserve"> </w:t>
            </w:r>
            <w:r w:rsidRPr="00B138F3">
              <w:rPr>
                <w:rFonts w:ascii="GHEA Grapalat" w:hAnsi="GHEA Grapalat"/>
                <w:sz w:val="16"/>
                <w:szCs w:val="16"/>
              </w:rPr>
              <w:t>%</w:t>
            </w:r>
          </w:p>
        </w:tc>
        <w:tc>
          <w:tcPr>
            <w:tcW w:w="727" w:type="dxa"/>
            <w:vAlign w:val="center"/>
          </w:tcPr>
          <w:p w14:paraId="2693B2CE" w14:textId="0FCE9269"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833" w:type="dxa"/>
            <w:vAlign w:val="center"/>
          </w:tcPr>
          <w:p w14:paraId="0B3F4CE0" w14:textId="0985710E"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c>
          <w:tcPr>
            <w:tcW w:w="737" w:type="dxa"/>
            <w:vAlign w:val="center"/>
          </w:tcPr>
          <w:p w14:paraId="1674DE28" w14:textId="6CC42B95" w:rsidR="00B5595D" w:rsidRPr="00B138F3" w:rsidRDefault="00B5595D" w:rsidP="00B5595D">
            <w:pPr>
              <w:widowControl w:val="0"/>
              <w:jc w:val="center"/>
              <w:rPr>
                <w:rFonts w:ascii="GHEA Grapalat" w:hAnsi="GHEA Grapalat"/>
                <w:sz w:val="16"/>
                <w:szCs w:val="16"/>
              </w:rPr>
            </w:pPr>
            <w:r>
              <w:rPr>
                <w:rFonts w:ascii="GHEA Grapalat" w:hAnsi="GHEA Grapalat"/>
                <w:sz w:val="16"/>
                <w:szCs w:val="16"/>
                <w:lang w:val="en-US"/>
              </w:rPr>
              <w:t xml:space="preserve"> </w:t>
            </w:r>
            <w:r w:rsidRPr="00B138F3">
              <w:rPr>
                <w:rFonts w:ascii="GHEA Grapalat" w:hAnsi="GHEA Grapalat"/>
                <w:sz w:val="16"/>
                <w:szCs w:val="16"/>
              </w:rPr>
              <w:t>%</w:t>
            </w:r>
          </w:p>
        </w:tc>
      </w:tr>
    </w:tbl>
    <w:p w14:paraId="445925F9" w14:textId="77777777" w:rsidR="00071D1C" w:rsidRPr="00B138F3" w:rsidRDefault="00071D1C" w:rsidP="00C46EFA">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670BEBD6" w14:textId="77777777" w:rsidTr="00E22E51">
        <w:trPr>
          <w:jc w:val="center"/>
        </w:trPr>
        <w:tc>
          <w:tcPr>
            <w:tcW w:w="4536" w:type="dxa"/>
          </w:tcPr>
          <w:p w14:paraId="2B12A88F" w14:textId="77777777" w:rsidR="00071D1C" w:rsidRPr="00B138F3" w:rsidRDefault="00071D1C" w:rsidP="00C46EFA">
            <w:pPr>
              <w:widowControl w:val="0"/>
              <w:jc w:val="center"/>
              <w:rPr>
                <w:rFonts w:ascii="GHEA Grapalat" w:hAnsi="GHEA Grapalat" w:cs="Sylfaen"/>
                <w:b/>
                <w:bCs/>
              </w:rPr>
            </w:pPr>
            <w:r w:rsidRPr="00B138F3">
              <w:rPr>
                <w:rFonts w:ascii="GHEA Grapalat" w:hAnsi="GHEA Grapalat"/>
                <w:b/>
              </w:rPr>
              <w:t>ПОКУПАТЕЛЬ</w:t>
            </w:r>
          </w:p>
          <w:p w14:paraId="05D94D65" w14:textId="77777777"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______________________</w:t>
            </w:r>
          </w:p>
          <w:p w14:paraId="7C7ACE31" w14:textId="77777777" w:rsidR="00071D1C" w:rsidRPr="00B138F3" w:rsidRDefault="00071D1C" w:rsidP="00C46EFA">
            <w:pPr>
              <w:widowControl w:val="0"/>
              <w:jc w:val="center"/>
              <w:rPr>
                <w:rFonts w:ascii="GHEA Grapalat" w:hAnsi="GHEA Grapalat"/>
                <w:sz w:val="20"/>
                <w:szCs w:val="20"/>
              </w:rPr>
            </w:pPr>
            <w:r w:rsidRPr="00B138F3">
              <w:rPr>
                <w:rFonts w:ascii="GHEA Grapalat" w:hAnsi="GHEA Grapalat"/>
                <w:sz w:val="20"/>
                <w:szCs w:val="20"/>
              </w:rPr>
              <w:t>/подпись/</w:t>
            </w:r>
          </w:p>
          <w:p w14:paraId="0E4517FA" w14:textId="77777777" w:rsidR="00071D1C" w:rsidRPr="00B138F3" w:rsidRDefault="00071D1C" w:rsidP="00C46EFA">
            <w:pPr>
              <w:widowControl w:val="0"/>
              <w:jc w:val="center"/>
              <w:rPr>
                <w:rFonts w:ascii="GHEA Grapalat" w:hAnsi="GHEA Grapalat"/>
              </w:rPr>
            </w:pPr>
            <w:r w:rsidRPr="00B138F3">
              <w:rPr>
                <w:rFonts w:ascii="GHEA Grapalat" w:hAnsi="GHEA Grapalat"/>
              </w:rPr>
              <w:t>М. П.</w:t>
            </w:r>
          </w:p>
        </w:tc>
        <w:tc>
          <w:tcPr>
            <w:tcW w:w="760" w:type="dxa"/>
          </w:tcPr>
          <w:p w14:paraId="0BB59423" w14:textId="77777777" w:rsidR="00071D1C" w:rsidRPr="00B138F3" w:rsidRDefault="00071D1C" w:rsidP="00C46EFA">
            <w:pPr>
              <w:widowControl w:val="0"/>
              <w:jc w:val="center"/>
              <w:rPr>
                <w:rFonts w:ascii="GHEA Grapalat" w:hAnsi="GHEA Grapalat"/>
              </w:rPr>
            </w:pPr>
          </w:p>
        </w:tc>
        <w:tc>
          <w:tcPr>
            <w:tcW w:w="4343" w:type="dxa"/>
          </w:tcPr>
          <w:p w14:paraId="5000ACAD" w14:textId="77777777" w:rsidR="00071D1C" w:rsidRPr="00B138F3" w:rsidRDefault="00071D1C" w:rsidP="00C46EFA">
            <w:pPr>
              <w:widowControl w:val="0"/>
              <w:jc w:val="center"/>
              <w:rPr>
                <w:rFonts w:ascii="GHEA Grapalat" w:hAnsi="GHEA Grapalat" w:cs="Sylfaen"/>
                <w:b/>
                <w:bCs/>
              </w:rPr>
            </w:pPr>
            <w:r w:rsidRPr="00B138F3">
              <w:rPr>
                <w:rFonts w:ascii="GHEA Grapalat" w:hAnsi="GHEA Grapalat"/>
                <w:b/>
              </w:rPr>
              <w:t>ПРОДАВЕЦ</w:t>
            </w:r>
          </w:p>
          <w:p w14:paraId="44ED37E6" w14:textId="77777777" w:rsidR="00071D1C" w:rsidRPr="00B138F3" w:rsidRDefault="00AB4EAB" w:rsidP="00C46EFA">
            <w:pPr>
              <w:widowControl w:val="0"/>
              <w:jc w:val="center"/>
              <w:rPr>
                <w:rFonts w:ascii="GHEA Grapalat" w:hAnsi="GHEA Grapalat"/>
                <w:lang w:val="en-US"/>
              </w:rPr>
            </w:pPr>
            <w:r w:rsidRPr="00B138F3">
              <w:rPr>
                <w:rFonts w:ascii="GHEA Grapalat" w:hAnsi="GHEA Grapalat"/>
                <w:lang w:val="en-US"/>
              </w:rPr>
              <w:t>______________________</w:t>
            </w:r>
          </w:p>
          <w:p w14:paraId="5B863E3B" w14:textId="77777777" w:rsidR="00071D1C" w:rsidRPr="00B138F3" w:rsidRDefault="00071D1C" w:rsidP="00C46EFA">
            <w:pPr>
              <w:widowControl w:val="0"/>
              <w:jc w:val="center"/>
              <w:rPr>
                <w:rFonts w:ascii="GHEA Grapalat" w:hAnsi="GHEA Grapalat"/>
                <w:sz w:val="20"/>
                <w:szCs w:val="20"/>
              </w:rPr>
            </w:pPr>
            <w:r w:rsidRPr="00B138F3">
              <w:rPr>
                <w:rFonts w:ascii="GHEA Grapalat" w:hAnsi="GHEA Grapalat"/>
                <w:sz w:val="20"/>
                <w:szCs w:val="20"/>
              </w:rPr>
              <w:t>/подпись/</w:t>
            </w:r>
          </w:p>
          <w:p w14:paraId="480E48CE" w14:textId="77777777" w:rsidR="00071D1C" w:rsidRPr="00B138F3" w:rsidRDefault="00071D1C" w:rsidP="00C46EFA">
            <w:pPr>
              <w:widowControl w:val="0"/>
              <w:jc w:val="center"/>
              <w:rPr>
                <w:rFonts w:ascii="GHEA Grapalat" w:hAnsi="GHEA Grapalat"/>
              </w:rPr>
            </w:pPr>
            <w:r w:rsidRPr="00B138F3">
              <w:rPr>
                <w:rFonts w:ascii="GHEA Grapalat" w:hAnsi="GHEA Grapalat"/>
              </w:rPr>
              <w:t>М. П.</w:t>
            </w:r>
          </w:p>
        </w:tc>
      </w:tr>
    </w:tbl>
    <w:p w14:paraId="4F636B40" w14:textId="77777777" w:rsidR="00071D1C" w:rsidRPr="00B138F3" w:rsidRDefault="00071D1C" w:rsidP="00C46EFA">
      <w:pPr>
        <w:widowControl w:val="0"/>
        <w:rPr>
          <w:rFonts w:ascii="GHEA Grapalat" w:hAnsi="GHEA Grapalat"/>
        </w:rPr>
        <w:sectPr w:rsidR="00071D1C" w:rsidRPr="00B138F3" w:rsidSect="00957742">
          <w:footnotePr>
            <w:pos w:val="beneathText"/>
          </w:footnotePr>
          <w:pgSz w:w="16838" w:h="11906" w:orient="landscape" w:code="9"/>
          <w:pgMar w:top="810" w:right="1418" w:bottom="1418" w:left="1418" w:header="561" w:footer="561" w:gutter="0"/>
          <w:cols w:space="720"/>
        </w:sectPr>
      </w:pPr>
    </w:p>
    <w:p w14:paraId="34164F6A" w14:textId="77777777" w:rsidR="00071D1C" w:rsidRPr="00B138F3" w:rsidRDefault="00071D1C" w:rsidP="00C46EFA">
      <w:pPr>
        <w:widowControl w:val="0"/>
        <w:jc w:val="right"/>
        <w:rPr>
          <w:rFonts w:ascii="GHEA Grapalat" w:hAnsi="GHEA Grapalat"/>
          <w:i/>
        </w:rPr>
      </w:pPr>
      <w:r w:rsidRPr="00B138F3">
        <w:rPr>
          <w:rFonts w:ascii="GHEA Grapalat" w:hAnsi="GHEA Grapalat"/>
          <w:i/>
        </w:rPr>
        <w:lastRenderedPageBreak/>
        <w:t>Приложение № 3</w:t>
      </w:r>
    </w:p>
    <w:p w14:paraId="56F17531" w14:textId="77777777" w:rsidR="00071D1C" w:rsidRPr="00B138F3" w:rsidRDefault="00071D1C" w:rsidP="00C46EFA">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829B0EC" w14:textId="77777777" w:rsidR="00071D1C" w:rsidRPr="00B138F3" w:rsidRDefault="00071D1C" w:rsidP="00C46EFA">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604EE411" w14:textId="77777777" w:rsidTr="007A2020">
        <w:trPr>
          <w:tblCellSpacing w:w="7" w:type="dxa"/>
          <w:jc w:val="center"/>
        </w:trPr>
        <w:tc>
          <w:tcPr>
            <w:tcW w:w="0" w:type="auto"/>
            <w:vAlign w:val="center"/>
          </w:tcPr>
          <w:p w14:paraId="4274F23A" w14:textId="77777777" w:rsidR="0038400D" w:rsidRPr="00B138F3" w:rsidRDefault="00EB713D" w:rsidP="00C46EFA">
            <w:pPr>
              <w:widowControl w:val="0"/>
              <w:jc w:val="center"/>
              <w:rPr>
                <w:rFonts w:ascii="GHEA Grapalat" w:hAnsi="GHEA Grapalat"/>
                <w:iCs/>
              </w:rPr>
            </w:pPr>
            <w:r w:rsidRPr="00B138F3">
              <w:rPr>
                <w:rFonts w:ascii="GHEA Grapalat" w:hAnsi="GHEA Grapalat"/>
              </w:rPr>
              <w:t xml:space="preserve">Сторона договора </w:t>
            </w:r>
          </w:p>
          <w:p w14:paraId="1B7D6028" w14:textId="77777777" w:rsidR="0038400D" w:rsidRPr="00B138F3" w:rsidRDefault="0038400D" w:rsidP="00C46EFA">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33DEA424" w14:textId="77777777" w:rsidR="0038400D" w:rsidRPr="00B138F3" w:rsidRDefault="0038400D" w:rsidP="00C46EFA">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7F4BC919" w14:textId="77777777" w:rsidR="0038400D" w:rsidRPr="00B138F3" w:rsidRDefault="0038400D" w:rsidP="00C46EFA">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196EC3FD" w14:textId="77777777" w:rsidR="0038400D" w:rsidRPr="00B138F3" w:rsidRDefault="00E67FD5" w:rsidP="00C46EFA">
            <w:pPr>
              <w:widowControl w:val="0"/>
              <w:jc w:val="center"/>
              <w:rPr>
                <w:rFonts w:ascii="GHEA Grapalat" w:hAnsi="GHEA Grapalat"/>
                <w:iCs/>
              </w:rPr>
            </w:pPr>
            <w:r w:rsidRPr="00B138F3">
              <w:rPr>
                <w:rFonts w:ascii="GHEA Grapalat" w:hAnsi="GHEA Grapalat"/>
              </w:rPr>
              <w:t>Р/С____________________________</w:t>
            </w:r>
          </w:p>
          <w:p w14:paraId="496176C9" w14:textId="77777777" w:rsidR="0038400D" w:rsidRPr="00B138F3" w:rsidRDefault="0038400D" w:rsidP="00C46EFA">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3B16C780" w14:textId="77777777" w:rsidR="0038400D" w:rsidRPr="00B138F3" w:rsidRDefault="00E67FD5" w:rsidP="00C46EFA">
            <w:pPr>
              <w:widowControl w:val="0"/>
              <w:jc w:val="center"/>
              <w:rPr>
                <w:rFonts w:ascii="GHEA Grapalat" w:hAnsi="GHEA Grapalat"/>
                <w:iCs/>
              </w:rPr>
            </w:pPr>
            <w:r w:rsidRPr="00B138F3">
              <w:rPr>
                <w:rFonts w:ascii="GHEA Grapalat" w:hAnsi="GHEA Grapalat"/>
              </w:rPr>
              <w:t xml:space="preserve">Заказчик </w:t>
            </w:r>
          </w:p>
          <w:p w14:paraId="73F0421A" w14:textId="77777777" w:rsidR="0038400D" w:rsidRPr="00B138F3" w:rsidRDefault="0038400D" w:rsidP="00C46EFA">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324E005" w14:textId="77777777" w:rsidR="0038400D" w:rsidRPr="00B138F3" w:rsidRDefault="0038400D" w:rsidP="00C46EFA">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8B31455" w14:textId="77777777" w:rsidR="0038400D" w:rsidRPr="00B138F3" w:rsidRDefault="00E67FD5" w:rsidP="00C46EFA">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291FC5AA" w14:textId="77777777" w:rsidR="0038400D" w:rsidRPr="00B138F3" w:rsidRDefault="0038400D" w:rsidP="00C46EFA">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2EEDADB" w14:textId="77777777" w:rsidR="0038400D" w:rsidRPr="00B138F3" w:rsidRDefault="0038400D" w:rsidP="00C46EFA">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4D903837" w14:textId="77777777" w:rsidR="0038400D" w:rsidRPr="00B138F3" w:rsidRDefault="0038400D" w:rsidP="00C46EFA">
      <w:pPr>
        <w:widowControl w:val="0"/>
        <w:ind w:firstLine="375"/>
        <w:rPr>
          <w:rFonts w:ascii="GHEA Grapalat" w:hAnsi="GHEA Grapalat"/>
          <w:iCs/>
        </w:rPr>
      </w:pPr>
    </w:p>
    <w:p w14:paraId="30C9803B" w14:textId="77777777" w:rsidR="0038400D" w:rsidRPr="00B138F3" w:rsidRDefault="0038400D" w:rsidP="00C46EFA">
      <w:pPr>
        <w:widowControl w:val="0"/>
        <w:ind w:left="567" w:right="467"/>
        <w:jc w:val="center"/>
        <w:rPr>
          <w:rFonts w:ascii="GHEA Grapalat" w:hAnsi="GHEA Grapalat"/>
          <w:iCs/>
        </w:rPr>
      </w:pPr>
      <w:r w:rsidRPr="00B138F3">
        <w:rPr>
          <w:rFonts w:ascii="GHEA Grapalat" w:hAnsi="GHEA Grapalat"/>
          <w:b/>
        </w:rPr>
        <w:t>АКТ №</w:t>
      </w:r>
    </w:p>
    <w:p w14:paraId="3D4920A4" w14:textId="77777777" w:rsidR="0038400D" w:rsidRPr="00B138F3" w:rsidRDefault="0038400D" w:rsidP="00C46EFA">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3975F8D0" w14:textId="77777777" w:rsidR="0038400D" w:rsidRPr="00B138F3" w:rsidRDefault="0038400D" w:rsidP="00C46EFA">
      <w:pPr>
        <w:pStyle w:val="BodyTextIndent"/>
        <w:widowControl w:val="0"/>
        <w:spacing w:line="240" w:lineRule="auto"/>
        <w:ind w:firstLine="0"/>
        <w:jc w:val="center"/>
        <w:rPr>
          <w:rFonts w:ascii="GHEA Grapalat" w:hAnsi="GHEA Grapalat"/>
          <w:b/>
          <w:bCs/>
          <w:iCs/>
          <w:sz w:val="24"/>
          <w:szCs w:val="24"/>
        </w:rPr>
      </w:pPr>
    </w:p>
    <w:p w14:paraId="7DD7171B" w14:textId="77777777" w:rsidR="0038400D" w:rsidRPr="00B138F3" w:rsidRDefault="0038400D" w:rsidP="00C46EFA">
      <w:pPr>
        <w:pStyle w:val="BodyTextIndent"/>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3F9E54F4" w14:textId="77777777" w:rsidR="0038400D" w:rsidRPr="00B138F3" w:rsidRDefault="0038400D" w:rsidP="00C46EFA">
      <w:pPr>
        <w:pStyle w:val="NormalWeb"/>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382DEF14" w14:textId="77777777" w:rsidR="0038400D" w:rsidRPr="00B138F3" w:rsidRDefault="0038400D" w:rsidP="00C46EFA">
      <w:pPr>
        <w:pStyle w:val="NormalWeb"/>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539B552" w14:textId="77777777" w:rsidR="0038400D" w:rsidRPr="00B138F3" w:rsidRDefault="0038400D" w:rsidP="00C46EFA">
      <w:pPr>
        <w:pStyle w:val="NormalWeb"/>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21EDE993" w14:textId="77777777" w:rsidR="00AB4EAB" w:rsidRDefault="0038400D" w:rsidP="00C46EFA">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14:paraId="3F267DA0" w14:textId="77777777" w:rsidR="00C37663" w:rsidRPr="00B138F3" w:rsidRDefault="00C37663" w:rsidP="00C46EFA">
      <w:pPr>
        <w:widowControl w:val="0"/>
        <w:tabs>
          <w:tab w:val="left" w:pos="5954"/>
          <w:tab w:val="left" w:pos="6663"/>
          <w:tab w:val="left" w:pos="7513"/>
        </w:tabs>
        <w:jc w:val="both"/>
        <w:rPr>
          <w:rFonts w:ascii="GHEA Grapalat" w:hAnsi="GHEA Grapalat"/>
        </w:rPr>
      </w:pPr>
    </w:p>
    <w:p w14:paraId="42AE3911" w14:textId="77777777" w:rsidR="0038400D" w:rsidRPr="00B138F3" w:rsidRDefault="0038400D" w:rsidP="00C46EFA">
      <w:pPr>
        <w:widowControl w:val="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B4A19E1" w14:textId="77777777" w:rsidTr="00AB4EAB">
        <w:trPr>
          <w:jc w:val="center"/>
        </w:trPr>
        <w:tc>
          <w:tcPr>
            <w:tcW w:w="442" w:type="dxa"/>
            <w:vMerge w:val="restart"/>
            <w:shd w:val="clear" w:color="auto" w:fill="auto"/>
            <w:vAlign w:val="center"/>
          </w:tcPr>
          <w:p w14:paraId="30D02821"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3CA0437E" w14:textId="77777777" w:rsidR="0038400D" w:rsidRPr="00B138F3" w:rsidRDefault="0038400D" w:rsidP="00C46E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26737272" w14:textId="77777777" w:rsidTr="00AB4EAB">
        <w:trPr>
          <w:jc w:val="center"/>
        </w:trPr>
        <w:tc>
          <w:tcPr>
            <w:tcW w:w="442" w:type="dxa"/>
            <w:vMerge/>
            <w:shd w:val="clear" w:color="auto" w:fill="auto"/>
          </w:tcPr>
          <w:p w14:paraId="14CFB62A"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7F8C329C"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07E8435"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0A2B0B5"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C61E63A"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2C9E3B6" w14:textId="77777777" w:rsidR="0038400D" w:rsidRPr="00B138F3" w:rsidRDefault="00A20240"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36319023" w14:textId="77777777" w:rsidR="0038400D" w:rsidRPr="00B138F3" w:rsidRDefault="00A20240"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7B01DBE3" w14:textId="77777777" w:rsidTr="00AB4EAB">
        <w:trPr>
          <w:trHeight w:val="1105"/>
          <w:jc w:val="center"/>
        </w:trPr>
        <w:tc>
          <w:tcPr>
            <w:tcW w:w="442" w:type="dxa"/>
            <w:vMerge/>
            <w:tcBorders>
              <w:bottom w:val="single" w:sz="4" w:space="0" w:color="auto"/>
            </w:tcBorders>
            <w:shd w:val="clear" w:color="auto" w:fill="auto"/>
          </w:tcPr>
          <w:p w14:paraId="35FA5030"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EE313EF"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48809123"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74CD957"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A3A881E"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284B281"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7C0BCE7"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181BD30C"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7E7C20C3"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r>
      <w:tr w:rsidR="00B138F3" w:rsidRPr="00B138F3" w14:paraId="4DACF023" w14:textId="77777777" w:rsidTr="00AB4EAB">
        <w:trPr>
          <w:jc w:val="center"/>
        </w:trPr>
        <w:tc>
          <w:tcPr>
            <w:tcW w:w="442" w:type="dxa"/>
            <w:shd w:val="clear" w:color="auto" w:fill="auto"/>
            <w:vAlign w:val="center"/>
          </w:tcPr>
          <w:p w14:paraId="115D87D5"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4C30AD4D"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02754249"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677C9FCB"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330B0E35"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4A2CE178"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36D286BF"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4588122C"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102DF216"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r>
      <w:tr w:rsidR="0038400D" w:rsidRPr="00B138F3" w14:paraId="66ABAA56" w14:textId="77777777" w:rsidTr="00AB4EAB">
        <w:trPr>
          <w:jc w:val="center"/>
        </w:trPr>
        <w:tc>
          <w:tcPr>
            <w:tcW w:w="442" w:type="dxa"/>
            <w:shd w:val="clear" w:color="auto" w:fill="auto"/>
          </w:tcPr>
          <w:p w14:paraId="7E8546C1"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59F8445C"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24636D24"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155ED140"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718E4F8D"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7B8EC31D"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2EE02925"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689742C9"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0DEA0AC4" w14:textId="77777777" w:rsidR="0038400D" w:rsidRPr="00B138F3" w:rsidRDefault="0038400D" w:rsidP="00C46EFA">
            <w:pPr>
              <w:pStyle w:val="NormalWeb"/>
              <w:widowControl w:val="0"/>
              <w:spacing w:before="0" w:beforeAutospacing="0" w:after="0" w:afterAutospacing="0"/>
              <w:jc w:val="center"/>
              <w:rPr>
                <w:rFonts w:ascii="GHEA Grapalat" w:hAnsi="GHEA Grapalat"/>
                <w:sz w:val="16"/>
                <w:szCs w:val="16"/>
              </w:rPr>
            </w:pPr>
          </w:p>
        </w:tc>
      </w:tr>
    </w:tbl>
    <w:p w14:paraId="62B29ABA" w14:textId="77777777" w:rsidR="0038400D" w:rsidRPr="00B138F3" w:rsidRDefault="0038400D" w:rsidP="00C46EFA">
      <w:pPr>
        <w:widowControl w:val="0"/>
        <w:ind w:firstLine="375"/>
        <w:jc w:val="both"/>
        <w:rPr>
          <w:rFonts w:ascii="GHEA Grapalat" w:hAnsi="GHEA Grapalat" w:cs="Arial"/>
          <w:iCs/>
          <w:lang w:val="en-US"/>
        </w:rPr>
      </w:pPr>
    </w:p>
    <w:p w14:paraId="78E6CA94" w14:textId="77777777" w:rsidR="0038400D" w:rsidRPr="00B138F3" w:rsidRDefault="0038400D" w:rsidP="00C46EFA">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48F67704" w14:textId="77777777" w:rsidR="0038400D" w:rsidRPr="00B138F3" w:rsidRDefault="0038400D" w:rsidP="00C46EFA">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3F284BB4" w14:textId="77777777" w:rsidTr="007A2020">
        <w:trPr>
          <w:trHeight w:val="266"/>
          <w:tblCellSpacing w:w="7" w:type="dxa"/>
          <w:jc w:val="center"/>
        </w:trPr>
        <w:tc>
          <w:tcPr>
            <w:tcW w:w="0" w:type="auto"/>
            <w:vAlign w:val="center"/>
          </w:tcPr>
          <w:p w14:paraId="3240B9FB" w14:textId="77777777" w:rsidR="0038400D" w:rsidRPr="00B138F3" w:rsidRDefault="0038400D" w:rsidP="00C46EFA">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782BB0BD" w14:textId="77777777" w:rsidR="0038400D" w:rsidRPr="00B138F3" w:rsidRDefault="0038400D" w:rsidP="00C46EFA">
            <w:pPr>
              <w:widowControl w:val="0"/>
              <w:jc w:val="center"/>
              <w:rPr>
                <w:rFonts w:ascii="GHEA Grapalat" w:hAnsi="GHEA Grapalat"/>
                <w:iCs/>
              </w:rPr>
            </w:pPr>
            <w:r w:rsidRPr="00B138F3">
              <w:rPr>
                <w:rFonts w:ascii="GHEA Grapalat" w:hAnsi="GHEA Grapalat"/>
              </w:rPr>
              <w:t>Товар принят</w:t>
            </w:r>
          </w:p>
        </w:tc>
      </w:tr>
      <w:tr w:rsidR="00B138F3" w:rsidRPr="00B138F3" w14:paraId="5BB5D614" w14:textId="77777777" w:rsidTr="007A2020">
        <w:trPr>
          <w:trHeight w:val="473"/>
          <w:tblCellSpacing w:w="7" w:type="dxa"/>
          <w:jc w:val="center"/>
        </w:trPr>
        <w:tc>
          <w:tcPr>
            <w:tcW w:w="0" w:type="auto"/>
            <w:vAlign w:val="center"/>
          </w:tcPr>
          <w:p w14:paraId="07ED1AC6" w14:textId="77777777" w:rsidR="0038400D" w:rsidRPr="00B138F3" w:rsidRDefault="0038400D" w:rsidP="00C46EFA">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2E28E45D" w14:textId="77777777" w:rsidR="0038400D" w:rsidRPr="00B138F3" w:rsidRDefault="0038400D" w:rsidP="00C46EFA">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71CD93BB" w14:textId="77777777" w:rsidR="0038400D" w:rsidRPr="00B138F3" w:rsidRDefault="00196F14" w:rsidP="00C46EFA">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76A965DD" w14:textId="77777777" w:rsidR="0038400D" w:rsidRPr="00B138F3" w:rsidRDefault="0038400D" w:rsidP="00C46EFA">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6CAAEDC" w14:textId="77777777" w:rsidTr="007A2020">
        <w:trPr>
          <w:trHeight w:val="503"/>
          <w:tblCellSpacing w:w="7" w:type="dxa"/>
          <w:jc w:val="center"/>
        </w:trPr>
        <w:tc>
          <w:tcPr>
            <w:tcW w:w="0" w:type="auto"/>
            <w:vAlign w:val="center"/>
          </w:tcPr>
          <w:p w14:paraId="69E2B4C6" w14:textId="77777777" w:rsidR="0038400D" w:rsidRPr="00B138F3" w:rsidRDefault="00196F14" w:rsidP="00C46EFA">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393E0545" w14:textId="77777777" w:rsidR="0038400D" w:rsidRPr="00B138F3" w:rsidRDefault="0038400D" w:rsidP="00C46EFA">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1B5CECC7" w14:textId="77777777" w:rsidR="0038400D" w:rsidRPr="00B138F3" w:rsidRDefault="00196F14" w:rsidP="00C46EFA">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56F4576C" w14:textId="77777777" w:rsidR="0038400D" w:rsidRPr="00B138F3" w:rsidRDefault="0038400D" w:rsidP="00C46EFA">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72ED24E8" w14:textId="77777777" w:rsidTr="007A2020">
        <w:trPr>
          <w:trHeight w:val="281"/>
          <w:tblCellSpacing w:w="7" w:type="dxa"/>
          <w:jc w:val="center"/>
        </w:trPr>
        <w:tc>
          <w:tcPr>
            <w:tcW w:w="0" w:type="auto"/>
            <w:vAlign w:val="center"/>
          </w:tcPr>
          <w:p w14:paraId="58A32BF3" w14:textId="77777777" w:rsidR="0038400D" w:rsidRPr="00B138F3" w:rsidRDefault="0038400D" w:rsidP="00C46EFA">
            <w:pPr>
              <w:widowControl w:val="0"/>
              <w:jc w:val="center"/>
              <w:rPr>
                <w:rFonts w:ascii="GHEA Grapalat" w:hAnsi="GHEA Grapalat"/>
                <w:iCs/>
              </w:rPr>
            </w:pPr>
            <w:r w:rsidRPr="00B138F3">
              <w:rPr>
                <w:rFonts w:ascii="GHEA Grapalat" w:hAnsi="GHEA Grapalat"/>
              </w:rPr>
              <w:t>М. П.</w:t>
            </w:r>
          </w:p>
        </w:tc>
        <w:tc>
          <w:tcPr>
            <w:tcW w:w="0" w:type="auto"/>
            <w:vAlign w:val="center"/>
          </w:tcPr>
          <w:p w14:paraId="06D9F733" w14:textId="77777777" w:rsidR="0038400D" w:rsidRPr="00B138F3" w:rsidRDefault="0038400D" w:rsidP="00C46EFA">
            <w:pPr>
              <w:widowControl w:val="0"/>
              <w:jc w:val="center"/>
              <w:rPr>
                <w:rFonts w:ascii="GHEA Grapalat" w:hAnsi="GHEA Grapalat"/>
                <w:iCs/>
              </w:rPr>
            </w:pPr>
            <w:r w:rsidRPr="00B138F3">
              <w:rPr>
                <w:rFonts w:ascii="GHEA Grapalat" w:hAnsi="GHEA Grapalat"/>
              </w:rPr>
              <w:t>М. П.</w:t>
            </w:r>
          </w:p>
        </w:tc>
      </w:tr>
    </w:tbl>
    <w:p w14:paraId="0EADE021" w14:textId="77777777" w:rsidR="00196F14" w:rsidRPr="00B138F3" w:rsidRDefault="00196F14" w:rsidP="00C46EFA">
      <w:pPr>
        <w:rPr>
          <w:rFonts w:ascii="GHEA Grapalat" w:hAnsi="GHEA Grapalat" w:cs="Sylfaen"/>
          <w:b/>
        </w:rPr>
      </w:pPr>
    </w:p>
    <w:p w14:paraId="3F7C119A" w14:textId="77777777" w:rsidR="00071D1C" w:rsidRPr="00B138F3" w:rsidRDefault="00071D1C" w:rsidP="00C46EFA">
      <w:pPr>
        <w:widowControl w:val="0"/>
        <w:jc w:val="right"/>
        <w:rPr>
          <w:rFonts w:ascii="GHEA Grapalat" w:hAnsi="GHEA Grapalat" w:cs="Sylfaen"/>
          <w:i/>
        </w:rPr>
      </w:pPr>
      <w:r w:rsidRPr="00B138F3">
        <w:rPr>
          <w:rFonts w:ascii="GHEA Grapalat" w:hAnsi="GHEA Grapalat"/>
          <w:i/>
        </w:rPr>
        <w:t>Приложение № 3.1</w:t>
      </w:r>
    </w:p>
    <w:p w14:paraId="15BC22F4" w14:textId="77777777" w:rsidR="00341A74" w:rsidRPr="00B138F3" w:rsidRDefault="00341A74" w:rsidP="00C46EFA">
      <w:pPr>
        <w:widowControl w:val="0"/>
        <w:jc w:val="right"/>
        <w:rPr>
          <w:rFonts w:ascii="GHEA Grapalat" w:hAnsi="GHEA Grapalat" w:cs="Sylfaen"/>
          <w:i/>
        </w:rPr>
      </w:pPr>
      <w:r w:rsidRPr="00B138F3">
        <w:rPr>
          <w:rFonts w:ascii="GHEA Grapalat" w:hAnsi="GHEA Grapalat"/>
          <w:i/>
        </w:rPr>
        <w:lastRenderedPageBreak/>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D95B498" w14:textId="77777777" w:rsidR="00071D1C" w:rsidRPr="00B138F3" w:rsidRDefault="00071D1C" w:rsidP="00C46EFA">
      <w:pPr>
        <w:widowControl w:val="0"/>
        <w:tabs>
          <w:tab w:val="left" w:pos="360"/>
          <w:tab w:val="left" w:pos="540"/>
        </w:tabs>
        <w:jc w:val="center"/>
        <w:rPr>
          <w:rFonts w:ascii="GHEA Grapalat" w:hAnsi="GHEA Grapalat" w:cs="Sylfaen"/>
          <w:b/>
          <w:bCs/>
        </w:rPr>
      </w:pPr>
    </w:p>
    <w:p w14:paraId="233E0FC6" w14:textId="77777777" w:rsidR="00071D1C" w:rsidRPr="00B138F3" w:rsidRDefault="00196F14" w:rsidP="00C46EFA">
      <w:pPr>
        <w:widowControl w:val="0"/>
        <w:jc w:val="center"/>
        <w:rPr>
          <w:rFonts w:ascii="GHEA Grapalat" w:hAnsi="GHEA Grapalat" w:cs="Sylfaen"/>
          <w:bCs/>
        </w:rPr>
      </w:pPr>
      <w:r w:rsidRPr="00B138F3">
        <w:rPr>
          <w:rFonts w:ascii="GHEA Grapalat" w:hAnsi="GHEA Grapalat"/>
        </w:rPr>
        <w:t>АКТ №———</w:t>
      </w:r>
    </w:p>
    <w:p w14:paraId="1EEFEFC8" w14:textId="77777777" w:rsidR="00071D1C" w:rsidRPr="00B138F3" w:rsidRDefault="00071D1C" w:rsidP="00C46EFA">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75CE7EC1" w14:textId="77777777" w:rsidR="00071D1C" w:rsidRPr="00B138F3" w:rsidRDefault="00071D1C" w:rsidP="00C46EFA">
      <w:pPr>
        <w:widowControl w:val="0"/>
        <w:tabs>
          <w:tab w:val="left" w:pos="360"/>
          <w:tab w:val="left" w:pos="540"/>
        </w:tabs>
        <w:jc w:val="center"/>
        <w:rPr>
          <w:rFonts w:ascii="GHEA Grapalat" w:hAnsi="GHEA Grapalat" w:cs="Sylfaen"/>
        </w:rPr>
      </w:pPr>
    </w:p>
    <w:p w14:paraId="0DE1ADAC" w14:textId="77777777" w:rsidR="006B3AE3" w:rsidRPr="00B138F3" w:rsidRDefault="006B3AE3" w:rsidP="00C46EFA">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25D06731" w14:textId="77777777" w:rsidR="006B3AE3" w:rsidRPr="00B138F3" w:rsidRDefault="006B3AE3" w:rsidP="00C46EFA">
      <w:pPr>
        <w:widowControl w:val="0"/>
        <w:ind w:left="7371" w:hanging="141"/>
        <w:jc w:val="both"/>
        <w:rPr>
          <w:rFonts w:ascii="GHEA Grapalat" w:hAnsi="GHEA Grapalat"/>
          <w:sz w:val="16"/>
        </w:rPr>
      </w:pPr>
      <w:r w:rsidRPr="00B138F3">
        <w:rPr>
          <w:rFonts w:ascii="GHEA Grapalat" w:hAnsi="GHEA Grapalat"/>
          <w:sz w:val="16"/>
        </w:rPr>
        <w:t>номер договора</w:t>
      </w:r>
    </w:p>
    <w:p w14:paraId="4713961F" w14:textId="77777777" w:rsidR="006B3AE3" w:rsidRPr="00B138F3" w:rsidRDefault="006B3AE3" w:rsidP="00C46EFA">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572FC80" w14:textId="77777777" w:rsidR="006B3AE3" w:rsidRPr="00B138F3" w:rsidRDefault="006B3AE3" w:rsidP="00C46EFA">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374DA127" w14:textId="77777777" w:rsidR="006B3AE3" w:rsidRPr="00B138F3" w:rsidRDefault="006B3AE3" w:rsidP="00C46EFA">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382C292A" w14:textId="77777777" w:rsidR="006B3AE3" w:rsidRPr="00B138F3" w:rsidRDefault="006B3AE3" w:rsidP="00C46EFA">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1133FB7D" w14:textId="77777777" w:rsidR="00071D1C" w:rsidRPr="00B138F3" w:rsidRDefault="006B3AE3" w:rsidP="00C46EFA">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492946D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243ABFA" w14:textId="77777777" w:rsidR="00071D1C" w:rsidRPr="00B138F3" w:rsidRDefault="00071D1C" w:rsidP="00C46EFA">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C4AF69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F8EDE8C" w14:textId="77777777" w:rsidR="00071D1C" w:rsidRPr="00B138F3" w:rsidRDefault="0016519F" w:rsidP="00C46EFA">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6FC8F28" w14:textId="77777777" w:rsidR="00071D1C" w:rsidRPr="00B138F3" w:rsidRDefault="000F494F" w:rsidP="00C46EFA">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20CB365" w14:textId="77777777" w:rsidR="00071D1C" w:rsidRPr="00B138F3" w:rsidRDefault="000F494F" w:rsidP="00C46EFA">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524C5DE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E20074" w14:textId="77777777" w:rsidR="00071D1C" w:rsidRPr="00B138F3" w:rsidRDefault="00071D1C" w:rsidP="00C46EFA">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3382B93" w14:textId="77777777" w:rsidR="00071D1C" w:rsidRPr="00B138F3" w:rsidRDefault="00071D1C" w:rsidP="00C46EFA">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CEC5A2E" w14:textId="77777777" w:rsidR="00071D1C" w:rsidRPr="00B138F3" w:rsidRDefault="00071D1C" w:rsidP="00C46EFA">
            <w:pPr>
              <w:widowControl w:val="0"/>
              <w:jc w:val="center"/>
              <w:rPr>
                <w:rFonts w:ascii="GHEA Grapalat" w:hAnsi="GHEA Grapalat" w:cs="Sylfaen"/>
                <w:sz w:val="20"/>
                <w:szCs w:val="20"/>
              </w:rPr>
            </w:pPr>
          </w:p>
        </w:tc>
      </w:tr>
      <w:tr w:rsidR="00071D1C" w:rsidRPr="00B138F3" w14:paraId="2FB371E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6BAE318" w14:textId="77777777" w:rsidR="00071D1C" w:rsidRPr="00B138F3" w:rsidRDefault="00071D1C" w:rsidP="00C46EFA">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AA705CE" w14:textId="77777777" w:rsidR="00071D1C" w:rsidRPr="00B138F3" w:rsidRDefault="00071D1C" w:rsidP="00C46EFA">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49693DD" w14:textId="77777777" w:rsidR="00071D1C" w:rsidRPr="00B138F3" w:rsidRDefault="00071D1C" w:rsidP="00C46EFA">
            <w:pPr>
              <w:widowControl w:val="0"/>
              <w:jc w:val="center"/>
              <w:rPr>
                <w:rFonts w:ascii="GHEA Grapalat" w:hAnsi="GHEA Grapalat" w:cs="Sylfaen"/>
                <w:sz w:val="20"/>
                <w:szCs w:val="20"/>
              </w:rPr>
            </w:pPr>
          </w:p>
        </w:tc>
      </w:tr>
    </w:tbl>
    <w:p w14:paraId="12269FD7" w14:textId="77777777" w:rsidR="00071D1C" w:rsidRPr="00B138F3" w:rsidRDefault="00071D1C" w:rsidP="00C46EFA">
      <w:pPr>
        <w:widowControl w:val="0"/>
        <w:tabs>
          <w:tab w:val="left" w:pos="360"/>
          <w:tab w:val="left" w:pos="540"/>
        </w:tabs>
        <w:jc w:val="both"/>
        <w:rPr>
          <w:rFonts w:ascii="GHEA Grapalat" w:hAnsi="GHEA Grapalat" w:cs="Sylfaen"/>
        </w:rPr>
      </w:pPr>
    </w:p>
    <w:p w14:paraId="6ECEAF8E" w14:textId="77777777" w:rsidR="00071D1C" w:rsidRPr="00B138F3" w:rsidRDefault="00071D1C" w:rsidP="00C46EFA">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A31BA20" w14:textId="77777777" w:rsidR="00B138F3" w:rsidRDefault="00B138F3" w:rsidP="00C46EFA">
      <w:pPr>
        <w:rPr>
          <w:rFonts w:ascii="GHEA Grapalat" w:hAnsi="GHEA Grapalat"/>
        </w:rPr>
      </w:pPr>
      <w:r>
        <w:rPr>
          <w:rFonts w:ascii="GHEA Grapalat" w:hAnsi="GHEA Grapalat"/>
        </w:rPr>
        <w:t xml:space="preserve">                                                       </w:t>
      </w:r>
    </w:p>
    <w:p w14:paraId="30BE0184" w14:textId="77777777" w:rsidR="00071D1C" w:rsidRPr="00B138F3" w:rsidRDefault="00B138F3" w:rsidP="00C46EFA">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044CFF05" w14:textId="77777777" w:rsidR="007072C5" w:rsidRPr="00B138F3" w:rsidRDefault="007072C5" w:rsidP="00C46EFA">
      <w:pPr>
        <w:widowControl w:val="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B138F3" w14:paraId="21F2BE2D" w14:textId="77777777" w:rsidTr="007072C5">
        <w:tc>
          <w:tcPr>
            <w:tcW w:w="4450" w:type="dxa"/>
          </w:tcPr>
          <w:p w14:paraId="18E02308" w14:textId="77777777" w:rsidR="00071D1C" w:rsidRPr="00B138F3" w:rsidRDefault="00071D1C" w:rsidP="00C46EFA">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69ACB6EE" w14:textId="77777777" w:rsidR="00071D1C" w:rsidRPr="00B138F3" w:rsidRDefault="00071D1C" w:rsidP="00C46EFA">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78768588" w14:textId="77777777" w:rsidR="00071D1C" w:rsidRPr="00B138F3" w:rsidRDefault="00071D1C" w:rsidP="00C46EFA">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75EDB3A8" w14:textId="77777777" w:rsidR="00071D1C" w:rsidRPr="00B138F3" w:rsidRDefault="00071D1C" w:rsidP="00C46EFA">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1B21AFC4" w14:textId="77777777" w:rsidTr="00E22E51">
        <w:trPr>
          <w:tblCellSpacing w:w="7" w:type="dxa"/>
          <w:jc w:val="center"/>
        </w:trPr>
        <w:tc>
          <w:tcPr>
            <w:tcW w:w="0" w:type="auto"/>
            <w:vAlign w:val="center"/>
          </w:tcPr>
          <w:p w14:paraId="3B121A9C" w14:textId="77777777" w:rsidR="00071D1C" w:rsidRPr="00B138F3" w:rsidRDefault="00071D1C" w:rsidP="00C46EFA">
            <w:pPr>
              <w:widowControl w:val="0"/>
              <w:jc w:val="center"/>
              <w:rPr>
                <w:rFonts w:ascii="GHEA Grapalat" w:hAnsi="GHEA Grapalat" w:cs="GHEA Grapalat"/>
              </w:rPr>
            </w:pPr>
            <w:r w:rsidRPr="00B138F3">
              <w:rPr>
                <w:rFonts w:ascii="GHEA Grapalat" w:hAnsi="GHEA Grapalat"/>
              </w:rPr>
              <w:t xml:space="preserve">___________________________ </w:t>
            </w:r>
          </w:p>
          <w:p w14:paraId="40939FC6" w14:textId="77777777"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7A65453E" w14:textId="77777777" w:rsidR="00071D1C" w:rsidRPr="00B138F3" w:rsidRDefault="00071D1C" w:rsidP="00C46EFA">
            <w:pPr>
              <w:widowControl w:val="0"/>
              <w:jc w:val="center"/>
              <w:rPr>
                <w:rFonts w:ascii="GHEA Grapalat" w:hAnsi="GHEA Grapalat" w:cs="GHEA Grapalat"/>
              </w:rPr>
            </w:pPr>
            <w:r w:rsidRPr="00B138F3">
              <w:rPr>
                <w:rFonts w:ascii="GHEA Grapalat" w:hAnsi="GHEA Grapalat"/>
              </w:rPr>
              <w:t>___________________________</w:t>
            </w:r>
          </w:p>
          <w:p w14:paraId="1A1E6552" w14:textId="77777777"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402BDDA" w14:textId="77777777" w:rsidTr="00E22E51">
        <w:trPr>
          <w:tblCellSpacing w:w="7" w:type="dxa"/>
          <w:jc w:val="center"/>
        </w:trPr>
        <w:tc>
          <w:tcPr>
            <w:tcW w:w="0" w:type="auto"/>
            <w:vAlign w:val="center"/>
          </w:tcPr>
          <w:p w14:paraId="7660B5C9" w14:textId="77777777" w:rsidR="00071D1C" w:rsidRPr="00B138F3" w:rsidRDefault="00071D1C" w:rsidP="00C46EFA">
            <w:pPr>
              <w:widowControl w:val="0"/>
              <w:jc w:val="center"/>
              <w:rPr>
                <w:rFonts w:ascii="GHEA Grapalat" w:hAnsi="GHEA Grapalat" w:cs="GHEA Grapalat"/>
              </w:rPr>
            </w:pPr>
            <w:r w:rsidRPr="00B138F3">
              <w:rPr>
                <w:rFonts w:ascii="GHEA Grapalat" w:hAnsi="GHEA Grapalat"/>
              </w:rPr>
              <w:t xml:space="preserve">___________________________ </w:t>
            </w:r>
          </w:p>
          <w:p w14:paraId="772ADA13" w14:textId="77777777"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41FD070F" w14:textId="77777777" w:rsidR="00071D1C" w:rsidRPr="00B138F3" w:rsidRDefault="00071D1C" w:rsidP="00C46EFA">
            <w:pPr>
              <w:widowControl w:val="0"/>
              <w:jc w:val="center"/>
              <w:rPr>
                <w:rFonts w:ascii="GHEA Grapalat" w:hAnsi="GHEA Grapalat" w:cs="GHEA Grapalat"/>
              </w:rPr>
            </w:pPr>
            <w:r w:rsidRPr="00B138F3">
              <w:rPr>
                <w:rFonts w:ascii="GHEA Grapalat" w:hAnsi="GHEA Grapalat"/>
              </w:rPr>
              <w:t>___________________________</w:t>
            </w:r>
          </w:p>
          <w:p w14:paraId="2304A38B" w14:textId="77777777" w:rsidR="00071D1C" w:rsidRPr="00B138F3" w:rsidRDefault="00071D1C" w:rsidP="00C46EFA">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783A0A11" w14:textId="77777777" w:rsidR="00071D1C" w:rsidRPr="00B138F3" w:rsidRDefault="00071D1C" w:rsidP="00C46EFA">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58C3C" w14:textId="77777777" w:rsidR="004E75F3" w:rsidRDefault="004E75F3">
      <w:r>
        <w:separator/>
      </w:r>
    </w:p>
  </w:endnote>
  <w:endnote w:type="continuationSeparator" w:id="0">
    <w:p w14:paraId="62E29DD4" w14:textId="77777777" w:rsidR="004E75F3" w:rsidRDefault="004E7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6216833"/>
      <w:docPartObj>
        <w:docPartGallery w:val="Page Numbers (Bottom of Page)"/>
        <w:docPartUnique/>
      </w:docPartObj>
    </w:sdtPr>
    <w:sdtEndPr>
      <w:rPr>
        <w:rFonts w:ascii="GHEA Grapalat" w:hAnsi="GHEA Grapalat"/>
        <w:sz w:val="24"/>
        <w:szCs w:val="24"/>
      </w:rPr>
    </w:sdtEndPr>
    <w:sdtContent>
      <w:p w14:paraId="5ACBA29B" w14:textId="77777777" w:rsidR="000C66A6" w:rsidRPr="00C861E9" w:rsidRDefault="000C66A6">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5490D">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56B3A" w14:textId="77777777" w:rsidR="004E75F3" w:rsidRDefault="004E75F3">
      <w:r>
        <w:separator/>
      </w:r>
    </w:p>
  </w:footnote>
  <w:footnote w:type="continuationSeparator" w:id="0">
    <w:p w14:paraId="5C906701" w14:textId="77777777" w:rsidR="004E75F3" w:rsidRDefault="004E75F3">
      <w:r>
        <w:continuationSeparator/>
      </w:r>
    </w:p>
  </w:footnote>
  <w:footnote w:id="1">
    <w:p w14:paraId="1DC31A25" w14:textId="77777777" w:rsidR="000C66A6" w:rsidRPr="004A4643" w:rsidRDefault="000C66A6"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2">
    <w:p w14:paraId="60CEB39D" w14:textId="77777777" w:rsidR="000C66A6" w:rsidRPr="00A31673" w:rsidRDefault="000C66A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14:paraId="74CD7462" w14:textId="77777777" w:rsidR="000C66A6" w:rsidRPr="00DC619D" w:rsidRDefault="000C66A6"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4">
    <w:p w14:paraId="08F6D874" w14:textId="77777777" w:rsidR="000C66A6" w:rsidRPr="00D3436F" w:rsidRDefault="000C66A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DA8F92" w14:textId="77777777" w:rsidR="000C66A6" w:rsidRPr="00D3436F" w:rsidRDefault="000C66A6">
      <w:pPr>
        <w:pStyle w:val="FootnoteText"/>
        <w:rPr>
          <w:lang w:val="es-ES"/>
        </w:rPr>
      </w:pPr>
    </w:p>
  </w:footnote>
  <w:footnote w:id="5">
    <w:p w14:paraId="100FA06D" w14:textId="77777777" w:rsidR="000C66A6" w:rsidRDefault="000C66A6"/>
    <w:p w14:paraId="428A2A7F" w14:textId="77777777" w:rsidR="000C66A6" w:rsidRPr="008842CE" w:rsidRDefault="000C66A6" w:rsidP="003D2FE2">
      <w:pPr>
        <w:pStyle w:val="FootnoteText"/>
        <w:jc w:val="both"/>
      </w:pPr>
    </w:p>
  </w:footnote>
  <w:footnote w:id="6">
    <w:p w14:paraId="498D2D1E" w14:textId="77777777" w:rsidR="000C66A6" w:rsidRDefault="000C66A6"/>
    <w:p w14:paraId="4808AFB7" w14:textId="77777777" w:rsidR="000C66A6" w:rsidRPr="008842CE" w:rsidRDefault="000C66A6" w:rsidP="000A214C">
      <w:pPr>
        <w:pStyle w:val="FootnoteText"/>
        <w:jc w:val="both"/>
      </w:pPr>
    </w:p>
  </w:footnote>
  <w:footnote w:id="7">
    <w:p w14:paraId="1049D4D4" w14:textId="77777777" w:rsidR="000C66A6" w:rsidRDefault="000C66A6" w:rsidP="00D3436F">
      <w:pPr>
        <w:pStyle w:val="FootnoteText"/>
        <w:widowControl w:val="0"/>
        <w:jc w:val="both"/>
        <w:rPr>
          <w:ins w:id="9"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B767838" w14:textId="77777777" w:rsidR="000C66A6" w:rsidRPr="00F21C0D" w:rsidRDefault="000C66A6" w:rsidP="00D3436F">
      <w:pPr>
        <w:pStyle w:val="FootnoteText"/>
        <w:widowControl w:val="0"/>
        <w:jc w:val="both"/>
        <w:rPr>
          <w:lang w:val="hy-AM"/>
        </w:rPr>
      </w:pPr>
    </w:p>
  </w:footnote>
  <w:footnote w:id="8">
    <w:p w14:paraId="0AEEE6D2" w14:textId="77777777" w:rsidR="000C66A6" w:rsidRPr="00402BC3" w:rsidRDefault="000C66A6"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A19BE1D" w14:textId="77777777" w:rsidR="000C66A6" w:rsidRPr="00552088" w:rsidRDefault="000C66A6"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89F1E60" w14:textId="77777777" w:rsidR="000C66A6" w:rsidRPr="00D3436F" w:rsidRDefault="000C66A6">
      <w:pPr>
        <w:pStyle w:val="FootnoteText"/>
        <w:rPr>
          <w:lang w:val="hy-AM"/>
        </w:rPr>
      </w:pPr>
    </w:p>
  </w:footnote>
  <w:footnote w:id="9">
    <w:p w14:paraId="2B5D196D" w14:textId="77777777" w:rsidR="000C66A6" w:rsidRPr="008842CE" w:rsidRDefault="000C66A6"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2DA52831" w14:textId="77777777" w:rsidR="000C66A6" w:rsidRPr="00D3436F" w:rsidRDefault="000C66A6">
      <w:pPr>
        <w:pStyle w:val="FootnoteText"/>
        <w:rPr>
          <w:lang w:val="hy-AM"/>
        </w:rPr>
      </w:pPr>
    </w:p>
  </w:footnote>
  <w:footnote w:id="10">
    <w:p w14:paraId="34039F1E" w14:textId="77777777" w:rsidR="000C66A6" w:rsidRPr="00D3436F" w:rsidRDefault="000C66A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09FC0809" w14:textId="77777777" w:rsidR="000C66A6" w:rsidRPr="008842CE" w:rsidRDefault="000C66A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4CCF559" w14:textId="77777777" w:rsidR="000C66A6" w:rsidRPr="00D3436F" w:rsidRDefault="000C66A6">
      <w:pPr>
        <w:pStyle w:val="FootnoteText"/>
        <w:rPr>
          <w:lang w:val="hy-AM"/>
        </w:rPr>
      </w:pPr>
    </w:p>
  </w:footnote>
  <w:footnote w:id="12">
    <w:p w14:paraId="65ED1406" w14:textId="77777777" w:rsidR="000C66A6" w:rsidRPr="00957742" w:rsidRDefault="000C66A6" w:rsidP="008842CE">
      <w:pPr>
        <w:pStyle w:val="FootnoteText"/>
        <w:widowControl w:val="0"/>
        <w:jc w:val="both"/>
        <w:rPr>
          <w:rFonts w:ascii="GHEA Grapalat" w:hAnsi="GHEA Grapalat"/>
          <w:i/>
          <w:sz w:val="18"/>
        </w:rPr>
      </w:pPr>
      <w:r w:rsidRPr="00957742">
        <w:rPr>
          <w:rFonts w:ascii="GHEA Grapalat" w:hAnsi="GHEA Grapalat"/>
          <w:i/>
          <w:sz w:val="18"/>
        </w:rPr>
        <w:t>. Окончательный срок поставки не может быть позднее 25 декабря данного года.</w:t>
      </w:r>
    </w:p>
  </w:footnote>
  <w:footnote w:id="13">
    <w:p w14:paraId="3687B296" w14:textId="77777777" w:rsidR="00236995" w:rsidRPr="00E861BF" w:rsidRDefault="00236995" w:rsidP="008842CE">
      <w:pPr>
        <w:pStyle w:val="FootnoteText"/>
        <w:widowControl w:val="0"/>
        <w:jc w:val="both"/>
        <w:rPr>
          <w:rFonts w:ascii="GHEA Grapalat" w:hAnsi="GHEA Grapalat"/>
          <w:i/>
        </w:rPr>
      </w:pPr>
      <w:r w:rsidRPr="00E861BF">
        <w:rPr>
          <w:rFonts w:ascii="GHEA Grapalat" w:hAnsi="GHEA Grapalat"/>
          <w:i/>
        </w:rPr>
        <w:t xml:space="preserve">*** </w:t>
      </w:r>
    </w:p>
  </w:footnote>
  <w:footnote w:id="14">
    <w:p w14:paraId="0EDAE529" w14:textId="5E3A3DD5" w:rsidR="000C66A6" w:rsidRPr="008842CE" w:rsidRDefault="000C66A6"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14:paraId="7E960000" w14:textId="77777777" w:rsidR="000C66A6" w:rsidRPr="008842CE" w:rsidRDefault="000C66A6"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A75"/>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59F"/>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6DB2"/>
    <w:rsid w:val="000473EF"/>
    <w:rsid w:val="00051490"/>
    <w:rsid w:val="00051B7F"/>
    <w:rsid w:val="00052084"/>
    <w:rsid w:val="00052F41"/>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E91"/>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2F98"/>
    <w:rsid w:val="00083558"/>
    <w:rsid w:val="000845F6"/>
    <w:rsid w:val="00084B51"/>
    <w:rsid w:val="00085931"/>
    <w:rsid w:val="000861C5"/>
    <w:rsid w:val="000878DB"/>
    <w:rsid w:val="00087A30"/>
    <w:rsid w:val="00090699"/>
    <w:rsid w:val="00090F40"/>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58F"/>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5DAF"/>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6A6"/>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207"/>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9B4"/>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3FB6"/>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541"/>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408"/>
    <w:rsid w:val="001A3FEC"/>
    <w:rsid w:val="001A43A4"/>
    <w:rsid w:val="001A4EF7"/>
    <w:rsid w:val="001A5BC8"/>
    <w:rsid w:val="001A5C02"/>
    <w:rsid w:val="001A6561"/>
    <w:rsid w:val="001A6B31"/>
    <w:rsid w:val="001A7286"/>
    <w:rsid w:val="001A77DF"/>
    <w:rsid w:val="001B0990"/>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670B"/>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58DE"/>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CF2"/>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176C"/>
    <w:rsid w:val="002128BA"/>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995"/>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D3C"/>
    <w:rsid w:val="002737E0"/>
    <w:rsid w:val="00273A88"/>
    <w:rsid w:val="00273B4F"/>
    <w:rsid w:val="00273E01"/>
    <w:rsid w:val="00274353"/>
    <w:rsid w:val="0027499F"/>
    <w:rsid w:val="00274F0E"/>
    <w:rsid w:val="002754C4"/>
    <w:rsid w:val="0027573B"/>
    <w:rsid w:val="00276441"/>
    <w:rsid w:val="00276B03"/>
    <w:rsid w:val="002776A4"/>
    <w:rsid w:val="0027775F"/>
    <w:rsid w:val="00277F14"/>
    <w:rsid w:val="00280E91"/>
    <w:rsid w:val="00281D16"/>
    <w:rsid w:val="00282865"/>
    <w:rsid w:val="00283198"/>
    <w:rsid w:val="00283E26"/>
    <w:rsid w:val="00283F0A"/>
    <w:rsid w:val="002845EA"/>
    <w:rsid w:val="002846B1"/>
    <w:rsid w:val="00285686"/>
    <w:rsid w:val="00286CDB"/>
    <w:rsid w:val="0028726A"/>
    <w:rsid w:val="00290F86"/>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9B6"/>
    <w:rsid w:val="002C0507"/>
    <w:rsid w:val="002C0665"/>
    <w:rsid w:val="002C071B"/>
    <w:rsid w:val="002C09AA"/>
    <w:rsid w:val="002C0DD6"/>
    <w:rsid w:val="002C0F66"/>
    <w:rsid w:val="002C1050"/>
    <w:rsid w:val="002C1982"/>
    <w:rsid w:val="002C1AE5"/>
    <w:rsid w:val="002C1D72"/>
    <w:rsid w:val="002C205F"/>
    <w:rsid w:val="002C2499"/>
    <w:rsid w:val="002C27EB"/>
    <w:rsid w:val="002C2AAB"/>
    <w:rsid w:val="002C2B0F"/>
    <w:rsid w:val="002C3445"/>
    <w:rsid w:val="002C36A0"/>
    <w:rsid w:val="002C3CAA"/>
    <w:rsid w:val="002C4DBF"/>
    <w:rsid w:val="002C605B"/>
    <w:rsid w:val="002C6CF7"/>
    <w:rsid w:val="002C7037"/>
    <w:rsid w:val="002D02FE"/>
    <w:rsid w:val="002D156F"/>
    <w:rsid w:val="002D1AAA"/>
    <w:rsid w:val="002D207D"/>
    <w:rsid w:val="002D20E8"/>
    <w:rsid w:val="002D236D"/>
    <w:rsid w:val="002D2888"/>
    <w:rsid w:val="002D3635"/>
    <w:rsid w:val="002D3C61"/>
    <w:rsid w:val="002D4250"/>
    <w:rsid w:val="002D4575"/>
    <w:rsid w:val="002D492B"/>
    <w:rsid w:val="002D4EEB"/>
    <w:rsid w:val="002D5580"/>
    <w:rsid w:val="002D5CF0"/>
    <w:rsid w:val="002D601F"/>
    <w:rsid w:val="002D6327"/>
    <w:rsid w:val="002D6A4F"/>
    <w:rsid w:val="002D7597"/>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F5A"/>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32A"/>
    <w:rsid w:val="00307F3C"/>
    <w:rsid w:val="003101E4"/>
    <w:rsid w:val="00310A82"/>
    <w:rsid w:val="00310B6E"/>
    <w:rsid w:val="00310DC1"/>
    <w:rsid w:val="00310ED2"/>
    <w:rsid w:val="00311076"/>
    <w:rsid w:val="003141B6"/>
    <w:rsid w:val="003153FF"/>
    <w:rsid w:val="00316381"/>
    <w:rsid w:val="003163A5"/>
    <w:rsid w:val="003169A4"/>
    <w:rsid w:val="0031738C"/>
    <w:rsid w:val="00317BD2"/>
    <w:rsid w:val="0032071C"/>
    <w:rsid w:val="00321A56"/>
    <w:rsid w:val="00321B20"/>
    <w:rsid w:val="003233EB"/>
    <w:rsid w:val="003240F7"/>
    <w:rsid w:val="00325043"/>
    <w:rsid w:val="0032548E"/>
    <w:rsid w:val="00325546"/>
    <w:rsid w:val="003259C5"/>
    <w:rsid w:val="00325CC0"/>
    <w:rsid w:val="0032620B"/>
    <w:rsid w:val="00326507"/>
    <w:rsid w:val="003267C8"/>
    <w:rsid w:val="00327436"/>
    <w:rsid w:val="00331837"/>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AB8"/>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B09"/>
    <w:rsid w:val="003A4C23"/>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5E06"/>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149"/>
    <w:rsid w:val="003D14E9"/>
    <w:rsid w:val="003D1CF4"/>
    <w:rsid w:val="003D2FE2"/>
    <w:rsid w:val="003D38E8"/>
    <w:rsid w:val="003D3964"/>
    <w:rsid w:val="003D56A5"/>
    <w:rsid w:val="003D57AD"/>
    <w:rsid w:val="003D58E1"/>
    <w:rsid w:val="003D5CAF"/>
    <w:rsid w:val="003D6CDC"/>
    <w:rsid w:val="003D702B"/>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5E0A"/>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BE0"/>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1A55"/>
    <w:rsid w:val="004521BB"/>
    <w:rsid w:val="00452896"/>
    <w:rsid w:val="00454D73"/>
    <w:rsid w:val="0045525D"/>
    <w:rsid w:val="004553CA"/>
    <w:rsid w:val="0045669A"/>
    <w:rsid w:val="00456B02"/>
    <w:rsid w:val="00457745"/>
    <w:rsid w:val="00460CA5"/>
    <w:rsid w:val="0046186C"/>
    <w:rsid w:val="0046188C"/>
    <w:rsid w:val="004623A3"/>
    <w:rsid w:val="004629B6"/>
    <w:rsid w:val="00462CFC"/>
    <w:rsid w:val="00462E00"/>
    <w:rsid w:val="00463606"/>
    <w:rsid w:val="004636DA"/>
    <w:rsid w:val="00463B0B"/>
    <w:rsid w:val="0046481A"/>
    <w:rsid w:val="00464D3A"/>
    <w:rsid w:val="00464DA7"/>
    <w:rsid w:val="0046522E"/>
    <w:rsid w:val="0046586E"/>
    <w:rsid w:val="00466714"/>
    <w:rsid w:val="00466F7A"/>
    <w:rsid w:val="004672FC"/>
    <w:rsid w:val="00467424"/>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5D"/>
    <w:rsid w:val="004775ED"/>
    <w:rsid w:val="00477E9F"/>
    <w:rsid w:val="00480162"/>
    <w:rsid w:val="0048059F"/>
    <w:rsid w:val="00481332"/>
    <w:rsid w:val="004813B3"/>
    <w:rsid w:val="004825CB"/>
    <w:rsid w:val="00482E18"/>
    <w:rsid w:val="004834BA"/>
    <w:rsid w:val="00483944"/>
    <w:rsid w:val="0048406D"/>
    <w:rsid w:val="0048419C"/>
    <w:rsid w:val="00484FED"/>
    <w:rsid w:val="004859E2"/>
    <w:rsid w:val="004862B6"/>
    <w:rsid w:val="00486B55"/>
    <w:rsid w:val="00487012"/>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7C7"/>
    <w:rsid w:val="004A3051"/>
    <w:rsid w:val="004A374D"/>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2451"/>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30C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F67"/>
    <w:rsid w:val="004E442C"/>
    <w:rsid w:val="004E54F5"/>
    <w:rsid w:val="004E5843"/>
    <w:rsid w:val="004E5ACA"/>
    <w:rsid w:val="004E6A12"/>
    <w:rsid w:val="004E6E9A"/>
    <w:rsid w:val="004E7015"/>
    <w:rsid w:val="004E75F3"/>
    <w:rsid w:val="004F01AF"/>
    <w:rsid w:val="004F0CAA"/>
    <w:rsid w:val="004F1251"/>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0852"/>
    <w:rsid w:val="00501516"/>
    <w:rsid w:val="0050161D"/>
    <w:rsid w:val="005020A2"/>
    <w:rsid w:val="00502397"/>
    <w:rsid w:val="005024D2"/>
    <w:rsid w:val="00502CB9"/>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4F9"/>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53"/>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37F0C"/>
    <w:rsid w:val="00540468"/>
    <w:rsid w:val="005409F4"/>
    <w:rsid w:val="00540D68"/>
    <w:rsid w:val="00541313"/>
    <w:rsid w:val="00541390"/>
    <w:rsid w:val="00541A22"/>
    <w:rsid w:val="005422AF"/>
    <w:rsid w:val="00542491"/>
    <w:rsid w:val="00543262"/>
    <w:rsid w:val="00543BAE"/>
    <w:rsid w:val="00544728"/>
    <w:rsid w:val="00544D9F"/>
    <w:rsid w:val="005457B4"/>
    <w:rsid w:val="00545AEA"/>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0D94"/>
    <w:rsid w:val="0056157F"/>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4B7C"/>
    <w:rsid w:val="00574D5B"/>
    <w:rsid w:val="00575C75"/>
    <w:rsid w:val="00576B25"/>
    <w:rsid w:val="00576D5D"/>
    <w:rsid w:val="00577582"/>
    <w:rsid w:val="00580E55"/>
    <w:rsid w:val="00580E96"/>
    <w:rsid w:val="00580F33"/>
    <w:rsid w:val="00581057"/>
    <w:rsid w:val="00581D74"/>
    <w:rsid w:val="0058265D"/>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6F47"/>
    <w:rsid w:val="005A1236"/>
    <w:rsid w:val="005A221E"/>
    <w:rsid w:val="005A275C"/>
    <w:rsid w:val="005A3009"/>
    <w:rsid w:val="005A3A35"/>
    <w:rsid w:val="005A3D17"/>
    <w:rsid w:val="005A3DC6"/>
    <w:rsid w:val="005A3EB8"/>
    <w:rsid w:val="005A3EDC"/>
    <w:rsid w:val="005A405F"/>
    <w:rsid w:val="005A4086"/>
    <w:rsid w:val="005A4324"/>
    <w:rsid w:val="005A57B8"/>
    <w:rsid w:val="005A6435"/>
    <w:rsid w:val="005A79EE"/>
    <w:rsid w:val="005A7A5A"/>
    <w:rsid w:val="005A7FD2"/>
    <w:rsid w:val="005B10E1"/>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3AC"/>
    <w:rsid w:val="005E1F72"/>
    <w:rsid w:val="005E24FD"/>
    <w:rsid w:val="005E2F4D"/>
    <w:rsid w:val="005E2FA5"/>
    <w:rsid w:val="005E3501"/>
    <w:rsid w:val="005E3FC4"/>
    <w:rsid w:val="005E4C8D"/>
    <w:rsid w:val="005E52ED"/>
    <w:rsid w:val="005E573E"/>
    <w:rsid w:val="005E6606"/>
    <w:rsid w:val="005E693E"/>
    <w:rsid w:val="005E6D42"/>
    <w:rsid w:val="005E6DCA"/>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0095"/>
    <w:rsid w:val="00610B10"/>
    <w:rsid w:val="00611998"/>
    <w:rsid w:val="0061231B"/>
    <w:rsid w:val="00613087"/>
    <w:rsid w:val="006132ED"/>
    <w:rsid w:val="00613320"/>
    <w:rsid w:val="00614934"/>
    <w:rsid w:val="0061522D"/>
    <w:rsid w:val="006154C5"/>
    <w:rsid w:val="00615570"/>
    <w:rsid w:val="00615B35"/>
    <w:rsid w:val="006168C7"/>
    <w:rsid w:val="006173D4"/>
    <w:rsid w:val="006174FA"/>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C68"/>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273B"/>
    <w:rsid w:val="00653F33"/>
    <w:rsid w:val="00654ADD"/>
    <w:rsid w:val="00654B3F"/>
    <w:rsid w:val="00654E19"/>
    <w:rsid w:val="00655890"/>
    <w:rsid w:val="00655E71"/>
    <w:rsid w:val="00655EBD"/>
    <w:rsid w:val="006567DE"/>
    <w:rsid w:val="00657F94"/>
    <w:rsid w:val="00660138"/>
    <w:rsid w:val="006607D5"/>
    <w:rsid w:val="006608AD"/>
    <w:rsid w:val="00661E7D"/>
    <w:rsid w:val="00662165"/>
    <w:rsid w:val="006622A4"/>
    <w:rsid w:val="00662623"/>
    <w:rsid w:val="0066349B"/>
    <w:rsid w:val="00665120"/>
    <w:rsid w:val="006651A2"/>
    <w:rsid w:val="006657A3"/>
    <w:rsid w:val="006657EE"/>
    <w:rsid w:val="00665A01"/>
    <w:rsid w:val="0066621D"/>
    <w:rsid w:val="006671E3"/>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77EA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3ECC"/>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D1F"/>
    <w:rsid w:val="006C2F98"/>
    <w:rsid w:val="006C3115"/>
    <w:rsid w:val="006C47F0"/>
    <w:rsid w:val="006C52B3"/>
    <w:rsid w:val="006C679A"/>
    <w:rsid w:val="006C7F61"/>
    <w:rsid w:val="006C7FD7"/>
    <w:rsid w:val="006D0B02"/>
    <w:rsid w:val="006D0D6F"/>
    <w:rsid w:val="006D0E83"/>
    <w:rsid w:val="006D1826"/>
    <w:rsid w:val="006D1BA0"/>
    <w:rsid w:val="006D2CDF"/>
    <w:rsid w:val="006D2DF7"/>
    <w:rsid w:val="006D3029"/>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07E36"/>
    <w:rsid w:val="00712311"/>
    <w:rsid w:val="00712CB4"/>
    <w:rsid w:val="00712DB8"/>
    <w:rsid w:val="007131F4"/>
    <w:rsid w:val="00713746"/>
    <w:rsid w:val="0071687B"/>
    <w:rsid w:val="0071689A"/>
    <w:rsid w:val="00716F47"/>
    <w:rsid w:val="00717FE9"/>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C27"/>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E04"/>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2B4"/>
    <w:rsid w:val="0075757A"/>
    <w:rsid w:val="007578A9"/>
    <w:rsid w:val="007579D0"/>
    <w:rsid w:val="00757A3F"/>
    <w:rsid w:val="00757D6C"/>
    <w:rsid w:val="007602A3"/>
    <w:rsid w:val="00760462"/>
    <w:rsid w:val="00760CCC"/>
    <w:rsid w:val="00760E9B"/>
    <w:rsid w:val="0076115D"/>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8B3"/>
    <w:rsid w:val="00786A78"/>
    <w:rsid w:val="007874CB"/>
    <w:rsid w:val="0078774A"/>
    <w:rsid w:val="00790715"/>
    <w:rsid w:val="00791764"/>
    <w:rsid w:val="00791FE4"/>
    <w:rsid w:val="00792E66"/>
    <w:rsid w:val="007930E2"/>
    <w:rsid w:val="00793108"/>
    <w:rsid w:val="007938B0"/>
    <w:rsid w:val="00793E8B"/>
    <w:rsid w:val="00794790"/>
    <w:rsid w:val="007947F2"/>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112"/>
    <w:rsid w:val="007A5F50"/>
    <w:rsid w:val="007A6841"/>
    <w:rsid w:val="007A6DFD"/>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601"/>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D7F3F"/>
    <w:rsid w:val="007E009D"/>
    <w:rsid w:val="007E0E5F"/>
    <w:rsid w:val="007E0EA0"/>
    <w:rsid w:val="007E0EB8"/>
    <w:rsid w:val="007E15A7"/>
    <w:rsid w:val="007E1FDE"/>
    <w:rsid w:val="007E238F"/>
    <w:rsid w:val="007E26AA"/>
    <w:rsid w:val="007E31D9"/>
    <w:rsid w:val="007E3AEE"/>
    <w:rsid w:val="007E4355"/>
    <w:rsid w:val="007E439C"/>
    <w:rsid w:val="007E46FE"/>
    <w:rsid w:val="007E4B42"/>
    <w:rsid w:val="007E568F"/>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AA9"/>
    <w:rsid w:val="00817C86"/>
    <w:rsid w:val="00820257"/>
    <w:rsid w:val="0082102B"/>
    <w:rsid w:val="0082139C"/>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5C0C"/>
    <w:rsid w:val="008463FB"/>
    <w:rsid w:val="00846589"/>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81C"/>
    <w:rsid w:val="00857BF8"/>
    <w:rsid w:val="0086004A"/>
    <w:rsid w:val="008601B2"/>
    <w:rsid w:val="008602B6"/>
    <w:rsid w:val="00860481"/>
    <w:rsid w:val="0086059D"/>
    <w:rsid w:val="00860816"/>
    <w:rsid w:val="00860B3B"/>
    <w:rsid w:val="008617BA"/>
    <w:rsid w:val="00861BEB"/>
    <w:rsid w:val="00861EC8"/>
    <w:rsid w:val="00862230"/>
    <w:rsid w:val="008626E5"/>
    <w:rsid w:val="008628CD"/>
    <w:rsid w:val="00863197"/>
    <w:rsid w:val="00863C1E"/>
    <w:rsid w:val="00863E4D"/>
    <w:rsid w:val="00864673"/>
    <w:rsid w:val="00865E9B"/>
    <w:rsid w:val="0086663A"/>
    <w:rsid w:val="00867FD6"/>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74F"/>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496"/>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86D"/>
    <w:rsid w:val="008E4AA7"/>
    <w:rsid w:val="008E5B7C"/>
    <w:rsid w:val="008E5CFC"/>
    <w:rsid w:val="008E60B3"/>
    <w:rsid w:val="008E6E51"/>
    <w:rsid w:val="008F0732"/>
    <w:rsid w:val="008F07AA"/>
    <w:rsid w:val="008F15B9"/>
    <w:rsid w:val="008F1F9B"/>
    <w:rsid w:val="008F2148"/>
    <w:rsid w:val="008F2365"/>
    <w:rsid w:val="008F2B76"/>
    <w:rsid w:val="008F527F"/>
    <w:rsid w:val="008F54DE"/>
    <w:rsid w:val="008F5DCC"/>
    <w:rsid w:val="008F6B74"/>
    <w:rsid w:val="008F7C4A"/>
    <w:rsid w:val="00900517"/>
    <w:rsid w:val="00902D0C"/>
    <w:rsid w:val="00903382"/>
    <w:rsid w:val="00903898"/>
    <w:rsid w:val="00903A1A"/>
    <w:rsid w:val="00903D4D"/>
    <w:rsid w:val="009044CC"/>
    <w:rsid w:val="009044F1"/>
    <w:rsid w:val="0090481C"/>
    <w:rsid w:val="00904926"/>
    <w:rsid w:val="00904C33"/>
    <w:rsid w:val="0090510C"/>
    <w:rsid w:val="00905715"/>
    <w:rsid w:val="00905984"/>
    <w:rsid w:val="00906204"/>
    <w:rsid w:val="009064FE"/>
    <w:rsid w:val="0090690D"/>
    <w:rsid w:val="00906D65"/>
    <w:rsid w:val="0091042F"/>
    <w:rsid w:val="0091064F"/>
    <w:rsid w:val="00910911"/>
    <w:rsid w:val="00910938"/>
    <w:rsid w:val="00910A15"/>
    <w:rsid w:val="00910F01"/>
    <w:rsid w:val="00910F71"/>
    <w:rsid w:val="00911265"/>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1C34"/>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0AF"/>
    <w:rsid w:val="0093713C"/>
    <w:rsid w:val="009374A0"/>
    <w:rsid w:val="00937B6A"/>
    <w:rsid w:val="00940249"/>
    <w:rsid w:val="00940C2A"/>
    <w:rsid w:val="009414B2"/>
    <w:rsid w:val="00941728"/>
    <w:rsid w:val="00941924"/>
    <w:rsid w:val="0094193A"/>
    <w:rsid w:val="00941E17"/>
    <w:rsid w:val="00942EF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5F1"/>
    <w:rsid w:val="00957742"/>
    <w:rsid w:val="00957802"/>
    <w:rsid w:val="00960802"/>
    <w:rsid w:val="009619D8"/>
    <w:rsid w:val="00962791"/>
    <w:rsid w:val="009627B3"/>
    <w:rsid w:val="00963403"/>
    <w:rsid w:val="0096363C"/>
    <w:rsid w:val="009639DF"/>
    <w:rsid w:val="009639E2"/>
    <w:rsid w:val="009639FF"/>
    <w:rsid w:val="00963C52"/>
    <w:rsid w:val="00963E00"/>
    <w:rsid w:val="009647B3"/>
    <w:rsid w:val="009648D5"/>
    <w:rsid w:val="00965350"/>
    <w:rsid w:val="00965901"/>
    <w:rsid w:val="00965B76"/>
    <w:rsid w:val="00965E05"/>
    <w:rsid w:val="00965FCF"/>
    <w:rsid w:val="009666E0"/>
    <w:rsid w:val="009673B8"/>
    <w:rsid w:val="00970000"/>
    <w:rsid w:val="0097080F"/>
    <w:rsid w:val="00970D82"/>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7B3"/>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6DB8"/>
    <w:rsid w:val="009A73D5"/>
    <w:rsid w:val="009A73EA"/>
    <w:rsid w:val="009A796C"/>
    <w:rsid w:val="009B0273"/>
    <w:rsid w:val="009B0824"/>
    <w:rsid w:val="009B0DA1"/>
    <w:rsid w:val="009B110C"/>
    <w:rsid w:val="009B127B"/>
    <w:rsid w:val="009B13C3"/>
    <w:rsid w:val="009B17C6"/>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373C"/>
    <w:rsid w:val="009D47AF"/>
    <w:rsid w:val="009D4A2D"/>
    <w:rsid w:val="009D6D1A"/>
    <w:rsid w:val="009D71F8"/>
    <w:rsid w:val="009D78BC"/>
    <w:rsid w:val="009D7EFF"/>
    <w:rsid w:val="009E0199"/>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6B0A"/>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7E9"/>
    <w:rsid w:val="00A03FEC"/>
    <w:rsid w:val="00A04202"/>
    <w:rsid w:val="00A04DB0"/>
    <w:rsid w:val="00A068A8"/>
    <w:rsid w:val="00A06CC8"/>
    <w:rsid w:val="00A073A0"/>
    <w:rsid w:val="00A0752B"/>
    <w:rsid w:val="00A07ADA"/>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12E"/>
    <w:rsid w:val="00A17ABE"/>
    <w:rsid w:val="00A20240"/>
    <w:rsid w:val="00A205BF"/>
    <w:rsid w:val="00A2065C"/>
    <w:rsid w:val="00A207C9"/>
    <w:rsid w:val="00A20B69"/>
    <w:rsid w:val="00A21F69"/>
    <w:rsid w:val="00A22062"/>
    <w:rsid w:val="00A222D7"/>
    <w:rsid w:val="00A22548"/>
    <w:rsid w:val="00A225D9"/>
    <w:rsid w:val="00A22EB5"/>
    <w:rsid w:val="00A23E7B"/>
    <w:rsid w:val="00A241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506"/>
    <w:rsid w:val="00A4360B"/>
    <w:rsid w:val="00A43D3A"/>
    <w:rsid w:val="00A4426D"/>
    <w:rsid w:val="00A442A3"/>
    <w:rsid w:val="00A45002"/>
    <w:rsid w:val="00A452CD"/>
    <w:rsid w:val="00A45662"/>
    <w:rsid w:val="00A4566B"/>
    <w:rsid w:val="00A45946"/>
    <w:rsid w:val="00A45CA6"/>
    <w:rsid w:val="00A45D0A"/>
    <w:rsid w:val="00A45E17"/>
    <w:rsid w:val="00A46F3F"/>
    <w:rsid w:val="00A46F92"/>
    <w:rsid w:val="00A4725A"/>
    <w:rsid w:val="00A4729F"/>
    <w:rsid w:val="00A502FC"/>
    <w:rsid w:val="00A50421"/>
    <w:rsid w:val="00A5050E"/>
    <w:rsid w:val="00A50C53"/>
    <w:rsid w:val="00A51C3A"/>
    <w:rsid w:val="00A51D7C"/>
    <w:rsid w:val="00A52061"/>
    <w:rsid w:val="00A524AC"/>
    <w:rsid w:val="00A530B3"/>
    <w:rsid w:val="00A5512C"/>
    <w:rsid w:val="00A55C6C"/>
    <w:rsid w:val="00A55E59"/>
    <w:rsid w:val="00A55FEE"/>
    <w:rsid w:val="00A56536"/>
    <w:rsid w:val="00A572D8"/>
    <w:rsid w:val="00A57B1A"/>
    <w:rsid w:val="00A60D60"/>
    <w:rsid w:val="00A60D85"/>
    <w:rsid w:val="00A61746"/>
    <w:rsid w:val="00A619F2"/>
    <w:rsid w:val="00A62933"/>
    <w:rsid w:val="00A63445"/>
    <w:rsid w:val="00A63D83"/>
    <w:rsid w:val="00A63EB8"/>
    <w:rsid w:val="00A64339"/>
    <w:rsid w:val="00A64BA7"/>
    <w:rsid w:val="00A65307"/>
    <w:rsid w:val="00A65C38"/>
    <w:rsid w:val="00A6609C"/>
    <w:rsid w:val="00A660E4"/>
    <w:rsid w:val="00A66431"/>
    <w:rsid w:val="00A6756D"/>
    <w:rsid w:val="00A677CD"/>
    <w:rsid w:val="00A67EAC"/>
    <w:rsid w:val="00A70355"/>
    <w:rsid w:val="00A70E4C"/>
    <w:rsid w:val="00A7108E"/>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1DF"/>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7DE"/>
    <w:rsid w:val="00AB6E69"/>
    <w:rsid w:val="00AB77E2"/>
    <w:rsid w:val="00AB7D2E"/>
    <w:rsid w:val="00AC0541"/>
    <w:rsid w:val="00AC082E"/>
    <w:rsid w:val="00AC30D5"/>
    <w:rsid w:val="00AC3F2F"/>
    <w:rsid w:val="00AC4B50"/>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0911"/>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A12"/>
    <w:rsid w:val="00AF791F"/>
    <w:rsid w:val="00AF7BE8"/>
    <w:rsid w:val="00B00003"/>
    <w:rsid w:val="00B0105C"/>
    <w:rsid w:val="00B011DF"/>
    <w:rsid w:val="00B013C0"/>
    <w:rsid w:val="00B01495"/>
    <w:rsid w:val="00B01568"/>
    <w:rsid w:val="00B0244F"/>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127"/>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9B5"/>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478"/>
    <w:rsid w:val="00B5595D"/>
    <w:rsid w:val="00B56769"/>
    <w:rsid w:val="00B57747"/>
    <w:rsid w:val="00B57948"/>
    <w:rsid w:val="00B57B4F"/>
    <w:rsid w:val="00B57D12"/>
    <w:rsid w:val="00B61677"/>
    <w:rsid w:val="00B62020"/>
    <w:rsid w:val="00B62122"/>
    <w:rsid w:val="00B62D06"/>
    <w:rsid w:val="00B62F78"/>
    <w:rsid w:val="00B63078"/>
    <w:rsid w:val="00B63C1E"/>
    <w:rsid w:val="00B64118"/>
    <w:rsid w:val="00B64BF8"/>
    <w:rsid w:val="00B64C48"/>
    <w:rsid w:val="00B64C74"/>
    <w:rsid w:val="00B64ECA"/>
    <w:rsid w:val="00B656EC"/>
    <w:rsid w:val="00B6575E"/>
    <w:rsid w:val="00B6601D"/>
    <w:rsid w:val="00B666FB"/>
    <w:rsid w:val="00B66AB9"/>
    <w:rsid w:val="00B66B96"/>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2749"/>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18C9"/>
    <w:rsid w:val="00BA249F"/>
    <w:rsid w:val="00BA2853"/>
    <w:rsid w:val="00BA2ED7"/>
    <w:rsid w:val="00BA3554"/>
    <w:rsid w:val="00BA4AEC"/>
    <w:rsid w:val="00BA632C"/>
    <w:rsid w:val="00BA6743"/>
    <w:rsid w:val="00BA6E63"/>
    <w:rsid w:val="00BA7128"/>
    <w:rsid w:val="00BB1C9B"/>
    <w:rsid w:val="00BB3575"/>
    <w:rsid w:val="00BB44C0"/>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1A1D"/>
    <w:rsid w:val="00BC2255"/>
    <w:rsid w:val="00BC256B"/>
    <w:rsid w:val="00BC2E4D"/>
    <w:rsid w:val="00BC354F"/>
    <w:rsid w:val="00BC3688"/>
    <w:rsid w:val="00BC3A0B"/>
    <w:rsid w:val="00BC3E66"/>
    <w:rsid w:val="00BC4594"/>
    <w:rsid w:val="00BC4971"/>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2F4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19AB"/>
    <w:rsid w:val="00C122A6"/>
    <w:rsid w:val="00C132F1"/>
    <w:rsid w:val="00C13B79"/>
    <w:rsid w:val="00C1418A"/>
    <w:rsid w:val="00C143D2"/>
    <w:rsid w:val="00C14561"/>
    <w:rsid w:val="00C14D56"/>
    <w:rsid w:val="00C14F1A"/>
    <w:rsid w:val="00C156C3"/>
    <w:rsid w:val="00C15BC3"/>
    <w:rsid w:val="00C16602"/>
    <w:rsid w:val="00C16DCE"/>
    <w:rsid w:val="00C16F3F"/>
    <w:rsid w:val="00C17414"/>
    <w:rsid w:val="00C207A1"/>
    <w:rsid w:val="00C20AD3"/>
    <w:rsid w:val="00C210C5"/>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663"/>
    <w:rsid w:val="00C37724"/>
    <w:rsid w:val="00C3797F"/>
    <w:rsid w:val="00C4095B"/>
    <w:rsid w:val="00C410E6"/>
    <w:rsid w:val="00C41E5C"/>
    <w:rsid w:val="00C42879"/>
    <w:rsid w:val="00C43213"/>
    <w:rsid w:val="00C43524"/>
    <w:rsid w:val="00C435DD"/>
    <w:rsid w:val="00C43FEC"/>
    <w:rsid w:val="00C44463"/>
    <w:rsid w:val="00C4487D"/>
    <w:rsid w:val="00C45620"/>
    <w:rsid w:val="00C45778"/>
    <w:rsid w:val="00C458FC"/>
    <w:rsid w:val="00C45B20"/>
    <w:rsid w:val="00C464BA"/>
    <w:rsid w:val="00C46EFA"/>
    <w:rsid w:val="00C47000"/>
    <w:rsid w:val="00C47611"/>
    <w:rsid w:val="00C4795F"/>
    <w:rsid w:val="00C47A9F"/>
    <w:rsid w:val="00C47D55"/>
    <w:rsid w:val="00C50D71"/>
    <w:rsid w:val="00C51512"/>
    <w:rsid w:val="00C51543"/>
    <w:rsid w:val="00C527F9"/>
    <w:rsid w:val="00C53648"/>
    <w:rsid w:val="00C53926"/>
    <w:rsid w:val="00C53D1C"/>
    <w:rsid w:val="00C5459B"/>
    <w:rsid w:val="00C54730"/>
    <w:rsid w:val="00C5490D"/>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0B67"/>
    <w:rsid w:val="00C81187"/>
    <w:rsid w:val="00C813A9"/>
    <w:rsid w:val="00C816CA"/>
    <w:rsid w:val="00C81AC2"/>
    <w:rsid w:val="00C81FE2"/>
    <w:rsid w:val="00C82BD2"/>
    <w:rsid w:val="00C83D8F"/>
    <w:rsid w:val="00C84419"/>
    <w:rsid w:val="00C84B20"/>
    <w:rsid w:val="00C85FFA"/>
    <w:rsid w:val="00C861E9"/>
    <w:rsid w:val="00C864DC"/>
    <w:rsid w:val="00C867DD"/>
    <w:rsid w:val="00C869C9"/>
    <w:rsid w:val="00C86AB3"/>
    <w:rsid w:val="00C87BF8"/>
    <w:rsid w:val="00C90796"/>
    <w:rsid w:val="00C9153B"/>
    <w:rsid w:val="00C91F69"/>
    <w:rsid w:val="00C92759"/>
    <w:rsid w:val="00C929A7"/>
    <w:rsid w:val="00C94323"/>
    <w:rsid w:val="00C961A9"/>
    <w:rsid w:val="00C970BB"/>
    <w:rsid w:val="00C97552"/>
    <w:rsid w:val="00C97559"/>
    <w:rsid w:val="00C978AF"/>
    <w:rsid w:val="00CA0015"/>
    <w:rsid w:val="00CA0A33"/>
    <w:rsid w:val="00CA11F2"/>
    <w:rsid w:val="00CA169D"/>
    <w:rsid w:val="00CA1747"/>
    <w:rsid w:val="00CA1C11"/>
    <w:rsid w:val="00CA1F39"/>
    <w:rsid w:val="00CA2207"/>
    <w:rsid w:val="00CA246F"/>
    <w:rsid w:val="00CA2B01"/>
    <w:rsid w:val="00CA364F"/>
    <w:rsid w:val="00CA4510"/>
    <w:rsid w:val="00CA485E"/>
    <w:rsid w:val="00CA4AB2"/>
    <w:rsid w:val="00CA5671"/>
    <w:rsid w:val="00CA590C"/>
    <w:rsid w:val="00CA5B8D"/>
    <w:rsid w:val="00CA5DD1"/>
    <w:rsid w:val="00CA6AE7"/>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CB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6C4C"/>
    <w:rsid w:val="00CD7A4E"/>
    <w:rsid w:val="00CD7A4F"/>
    <w:rsid w:val="00CE0D95"/>
    <w:rsid w:val="00CE10B2"/>
    <w:rsid w:val="00CE1161"/>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AE"/>
    <w:rsid w:val="00D139F4"/>
    <w:rsid w:val="00D13E20"/>
    <w:rsid w:val="00D14592"/>
    <w:rsid w:val="00D14FAA"/>
    <w:rsid w:val="00D150B0"/>
    <w:rsid w:val="00D15272"/>
    <w:rsid w:val="00D1541A"/>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1F3"/>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459"/>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346F"/>
    <w:rsid w:val="00D64A0E"/>
    <w:rsid w:val="00D659B3"/>
    <w:rsid w:val="00D65BF2"/>
    <w:rsid w:val="00D65E4E"/>
    <w:rsid w:val="00D65EBA"/>
    <w:rsid w:val="00D66198"/>
    <w:rsid w:val="00D667DA"/>
    <w:rsid w:val="00D709B9"/>
    <w:rsid w:val="00D710BC"/>
    <w:rsid w:val="00D71259"/>
    <w:rsid w:val="00D72741"/>
    <w:rsid w:val="00D7354F"/>
    <w:rsid w:val="00D7435F"/>
    <w:rsid w:val="00D746A9"/>
    <w:rsid w:val="00D74CCE"/>
    <w:rsid w:val="00D7504A"/>
    <w:rsid w:val="00D758CA"/>
    <w:rsid w:val="00D75F27"/>
    <w:rsid w:val="00D76027"/>
    <w:rsid w:val="00D76453"/>
    <w:rsid w:val="00D7667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623"/>
    <w:rsid w:val="00DB2BCC"/>
    <w:rsid w:val="00DB3E17"/>
    <w:rsid w:val="00DB40C0"/>
    <w:rsid w:val="00DB41B7"/>
    <w:rsid w:val="00DB4273"/>
    <w:rsid w:val="00DB4CC7"/>
    <w:rsid w:val="00DB4FE3"/>
    <w:rsid w:val="00DB547C"/>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BE5"/>
    <w:rsid w:val="00DD0FED"/>
    <w:rsid w:val="00DD15E2"/>
    <w:rsid w:val="00DD19B0"/>
    <w:rsid w:val="00DD2498"/>
    <w:rsid w:val="00DD250B"/>
    <w:rsid w:val="00DD27B0"/>
    <w:rsid w:val="00DD2C9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1C04"/>
    <w:rsid w:val="00E020C1"/>
    <w:rsid w:val="00E02389"/>
    <w:rsid w:val="00E024E0"/>
    <w:rsid w:val="00E02F60"/>
    <w:rsid w:val="00E040F0"/>
    <w:rsid w:val="00E04589"/>
    <w:rsid w:val="00E045AE"/>
    <w:rsid w:val="00E046C2"/>
    <w:rsid w:val="00E048B1"/>
    <w:rsid w:val="00E04CFC"/>
    <w:rsid w:val="00E04FA9"/>
    <w:rsid w:val="00E05F32"/>
    <w:rsid w:val="00E05FDF"/>
    <w:rsid w:val="00E06C32"/>
    <w:rsid w:val="00E06E9D"/>
    <w:rsid w:val="00E070E6"/>
    <w:rsid w:val="00E10031"/>
    <w:rsid w:val="00E10BB7"/>
    <w:rsid w:val="00E1385B"/>
    <w:rsid w:val="00E141C7"/>
    <w:rsid w:val="00E14672"/>
    <w:rsid w:val="00E161F1"/>
    <w:rsid w:val="00E17450"/>
    <w:rsid w:val="00E17B69"/>
    <w:rsid w:val="00E17B7F"/>
    <w:rsid w:val="00E20011"/>
    <w:rsid w:val="00E207EB"/>
    <w:rsid w:val="00E20B3E"/>
    <w:rsid w:val="00E20E95"/>
    <w:rsid w:val="00E21547"/>
    <w:rsid w:val="00E2217F"/>
    <w:rsid w:val="00E221D1"/>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59F"/>
    <w:rsid w:val="00E46B0F"/>
    <w:rsid w:val="00E46DBA"/>
    <w:rsid w:val="00E4740C"/>
    <w:rsid w:val="00E51117"/>
    <w:rsid w:val="00E51CD0"/>
    <w:rsid w:val="00E51D3B"/>
    <w:rsid w:val="00E51D78"/>
    <w:rsid w:val="00E51EEA"/>
    <w:rsid w:val="00E539E8"/>
    <w:rsid w:val="00E54297"/>
    <w:rsid w:val="00E54B2C"/>
    <w:rsid w:val="00E5510F"/>
    <w:rsid w:val="00E55EBF"/>
    <w:rsid w:val="00E562C0"/>
    <w:rsid w:val="00E6008B"/>
    <w:rsid w:val="00E60276"/>
    <w:rsid w:val="00E6044F"/>
    <w:rsid w:val="00E60526"/>
    <w:rsid w:val="00E61782"/>
    <w:rsid w:val="00E6288F"/>
    <w:rsid w:val="00E63045"/>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3E46"/>
    <w:rsid w:val="00E7424B"/>
    <w:rsid w:val="00E74264"/>
    <w:rsid w:val="00E749B7"/>
    <w:rsid w:val="00E74BF6"/>
    <w:rsid w:val="00E74F86"/>
    <w:rsid w:val="00E7522C"/>
    <w:rsid w:val="00E7544B"/>
    <w:rsid w:val="00E765B7"/>
    <w:rsid w:val="00E77AD7"/>
    <w:rsid w:val="00E77EEE"/>
    <w:rsid w:val="00E805B6"/>
    <w:rsid w:val="00E80AFC"/>
    <w:rsid w:val="00E8142F"/>
    <w:rsid w:val="00E81D32"/>
    <w:rsid w:val="00E84171"/>
    <w:rsid w:val="00E8425F"/>
    <w:rsid w:val="00E848E8"/>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C77"/>
    <w:rsid w:val="00EA5168"/>
    <w:rsid w:val="00EA58C8"/>
    <w:rsid w:val="00EA5DE4"/>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9FA"/>
    <w:rsid w:val="00EC22F7"/>
    <w:rsid w:val="00EC2345"/>
    <w:rsid w:val="00EC2C48"/>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1B4"/>
    <w:rsid w:val="00ED5972"/>
    <w:rsid w:val="00ED59E0"/>
    <w:rsid w:val="00ED5C1C"/>
    <w:rsid w:val="00ED62EA"/>
    <w:rsid w:val="00ED6836"/>
    <w:rsid w:val="00ED6A38"/>
    <w:rsid w:val="00EE09A4"/>
    <w:rsid w:val="00EE0BC7"/>
    <w:rsid w:val="00EE0CB1"/>
    <w:rsid w:val="00EE0EB3"/>
    <w:rsid w:val="00EE0EF1"/>
    <w:rsid w:val="00EE1022"/>
    <w:rsid w:val="00EE2663"/>
    <w:rsid w:val="00EE2F57"/>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6FD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33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7AF"/>
    <w:rsid w:val="00F52AA4"/>
    <w:rsid w:val="00F535C1"/>
    <w:rsid w:val="00F53D4F"/>
    <w:rsid w:val="00F53DF8"/>
    <w:rsid w:val="00F546F2"/>
    <w:rsid w:val="00F5526F"/>
    <w:rsid w:val="00F55654"/>
    <w:rsid w:val="00F556B0"/>
    <w:rsid w:val="00F55ECA"/>
    <w:rsid w:val="00F562DD"/>
    <w:rsid w:val="00F562E6"/>
    <w:rsid w:val="00F5653D"/>
    <w:rsid w:val="00F60675"/>
    <w:rsid w:val="00F607C7"/>
    <w:rsid w:val="00F60A05"/>
    <w:rsid w:val="00F61898"/>
    <w:rsid w:val="00F61A9D"/>
    <w:rsid w:val="00F61D7A"/>
    <w:rsid w:val="00F62714"/>
    <w:rsid w:val="00F62D7A"/>
    <w:rsid w:val="00F63223"/>
    <w:rsid w:val="00F63464"/>
    <w:rsid w:val="00F63BBB"/>
    <w:rsid w:val="00F6464D"/>
    <w:rsid w:val="00F64BF8"/>
    <w:rsid w:val="00F64DF9"/>
    <w:rsid w:val="00F651B3"/>
    <w:rsid w:val="00F65659"/>
    <w:rsid w:val="00F658E7"/>
    <w:rsid w:val="00F66146"/>
    <w:rsid w:val="00F667B5"/>
    <w:rsid w:val="00F676CB"/>
    <w:rsid w:val="00F677F1"/>
    <w:rsid w:val="00F67946"/>
    <w:rsid w:val="00F67CD4"/>
    <w:rsid w:val="00F708F2"/>
    <w:rsid w:val="00F70E55"/>
    <w:rsid w:val="00F71B80"/>
    <w:rsid w:val="00F71E08"/>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0B08"/>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5D4B"/>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6033"/>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44B"/>
    <w:rsid w:val="00FC69A8"/>
    <w:rsid w:val="00FC6A09"/>
    <w:rsid w:val="00FC6B2B"/>
    <w:rsid w:val="00FC7157"/>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58C3"/>
    <w:rsid w:val="00FD7291"/>
    <w:rsid w:val="00FD7772"/>
    <w:rsid w:val="00FD78D5"/>
    <w:rsid w:val="00FE0FD2"/>
    <w:rsid w:val="00FE1316"/>
    <w:rsid w:val="00FE1D95"/>
    <w:rsid w:val="00FE1FAB"/>
    <w:rsid w:val="00FE2802"/>
    <w:rsid w:val="00FE2AA4"/>
    <w:rsid w:val="00FE2DB6"/>
    <w:rsid w:val="00FE449E"/>
    <w:rsid w:val="00FE54DC"/>
    <w:rsid w:val="00FE5743"/>
    <w:rsid w:val="00FE6887"/>
    <w:rsid w:val="00FE68EC"/>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5408"/>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7A58FC"/>
  <w15:docId w15:val="{69659D5A-4CC0-4B37-AD92-6396C34D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4390089">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3572748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863080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461AB-73FB-4F7A-8EB1-D2B6CD3D0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2469</TotalTime>
  <Pages>64</Pages>
  <Words>21348</Words>
  <Characters>121687</Characters>
  <Application>Microsoft Office Word</Application>
  <DocSecurity>0</DocSecurity>
  <Lines>1014</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142750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Anush</cp:lastModifiedBy>
  <cp:revision>60</cp:revision>
  <cp:lastPrinted>2023-05-28T18:00:00Z</cp:lastPrinted>
  <dcterms:created xsi:type="dcterms:W3CDTF">2019-10-28T07:04:00Z</dcterms:created>
  <dcterms:modified xsi:type="dcterms:W3CDTF">2025-12-09T06:36:00Z</dcterms:modified>
</cp:coreProperties>
</file>